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B5C" w:rsidRPr="00CF0F65" w:rsidRDefault="00A26B5C" w:rsidP="00AD4019">
      <w:pPr>
        <w:spacing w:line="320" w:lineRule="atLeast"/>
        <w:ind w:left="5130" w:firstLine="0"/>
        <w:rPr>
          <w:rFonts w:ascii="Arial" w:hAnsi="Arial" w:cs="Arial"/>
          <w:b/>
          <w:bCs/>
        </w:rPr>
      </w:pPr>
      <w:r w:rsidRPr="00CF0F65">
        <w:rPr>
          <w:rFonts w:ascii="Arial" w:hAnsi="Arial" w:cs="Arial"/>
          <w:b/>
          <w:bCs/>
        </w:rPr>
        <w:t>УТВЕРЖДЕН</w:t>
      </w:r>
    </w:p>
    <w:p w:rsidR="00A26B5C" w:rsidRPr="00CF0F65" w:rsidRDefault="00A26B5C" w:rsidP="00AD4019">
      <w:pPr>
        <w:spacing w:line="320" w:lineRule="atLeast"/>
        <w:ind w:left="5130" w:firstLine="0"/>
        <w:rPr>
          <w:rFonts w:ascii="Arial" w:hAnsi="Arial" w:cs="Arial"/>
          <w:b/>
          <w:bCs/>
        </w:rPr>
      </w:pPr>
    </w:p>
    <w:p w:rsidR="00A26B5C" w:rsidRPr="00497DE0" w:rsidRDefault="00A26B5C" w:rsidP="00AD4019">
      <w:pPr>
        <w:spacing w:line="320" w:lineRule="atLeast"/>
        <w:ind w:left="5130" w:firstLine="0"/>
        <w:rPr>
          <w:rFonts w:ascii="Arial" w:hAnsi="Arial" w:cs="Arial"/>
          <w:b/>
          <w:bCs/>
          <w:sz w:val="22"/>
        </w:rPr>
      </w:pPr>
      <w:r w:rsidRPr="00497DE0">
        <w:rPr>
          <w:rFonts w:ascii="Arial" w:hAnsi="Arial" w:cs="Arial"/>
          <w:b/>
          <w:bCs/>
          <w:sz w:val="22"/>
        </w:rPr>
        <w:t xml:space="preserve">Решением </w:t>
      </w:r>
      <w:del w:id="0" w:author="Grehova" w:date="2014-10-13T14:04:00Z">
        <w:r w:rsidRPr="00497DE0" w:rsidDel="00F25111">
          <w:rPr>
            <w:rFonts w:ascii="Arial" w:hAnsi="Arial" w:cs="Arial"/>
            <w:b/>
            <w:bCs/>
            <w:sz w:val="22"/>
          </w:rPr>
          <w:delText xml:space="preserve">Годового </w:delText>
        </w:r>
      </w:del>
      <w:ins w:id="1" w:author="Grehova" w:date="2014-10-13T14:04:00Z">
        <w:r w:rsidR="00F25111">
          <w:rPr>
            <w:rFonts w:ascii="Arial" w:hAnsi="Arial" w:cs="Arial"/>
            <w:b/>
            <w:bCs/>
            <w:sz w:val="22"/>
          </w:rPr>
          <w:t>Внеочередного</w:t>
        </w:r>
        <w:r w:rsidR="00F25111" w:rsidRPr="00497DE0">
          <w:rPr>
            <w:rFonts w:ascii="Arial" w:hAnsi="Arial" w:cs="Arial"/>
            <w:b/>
            <w:bCs/>
            <w:sz w:val="22"/>
          </w:rPr>
          <w:t xml:space="preserve"> </w:t>
        </w:r>
      </w:ins>
      <w:r w:rsidRPr="00497DE0">
        <w:rPr>
          <w:rFonts w:ascii="Arial" w:hAnsi="Arial" w:cs="Arial"/>
          <w:b/>
          <w:bCs/>
          <w:sz w:val="22"/>
        </w:rPr>
        <w:t xml:space="preserve">Общего собрания акционеров </w:t>
      </w:r>
      <w:del w:id="2" w:author="Rakhmanova" w:date="2014-10-10T14:41:00Z">
        <w:r w:rsidRPr="00497DE0" w:rsidDel="00AD4019">
          <w:rPr>
            <w:rFonts w:ascii="Arial" w:hAnsi="Arial" w:cs="Arial"/>
            <w:b/>
            <w:bCs/>
            <w:sz w:val="22"/>
          </w:rPr>
          <w:delText xml:space="preserve">Открытого </w:delText>
        </w:r>
      </w:del>
      <w:ins w:id="3" w:author="Rakhmanova" w:date="2014-10-10T14:41:00Z">
        <w:r w:rsidR="00AD4019">
          <w:rPr>
            <w:rFonts w:ascii="Arial" w:hAnsi="Arial" w:cs="Arial"/>
            <w:b/>
            <w:bCs/>
            <w:sz w:val="22"/>
          </w:rPr>
          <w:t xml:space="preserve">Публичного </w:t>
        </w:r>
      </w:ins>
      <w:r w:rsidRPr="00497DE0">
        <w:rPr>
          <w:rFonts w:ascii="Arial" w:hAnsi="Arial" w:cs="Arial"/>
          <w:b/>
          <w:bCs/>
          <w:sz w:val="22"/>
        </w:rPr>
        <w:t>акционерного общества «Платформа ЮТИНЕТ</w:t>
      </w:r>
      <w:proofErr w:type="gramStart"/>
      <w:r w:rsidRPr="00497DE0">
        <w:rPr>
          <w:rFonts w:ascii="Arial" w:hAnsi="Arial" w:cs="Arial"/>
          <w:b/>
          <w:bCs/>
          <w:sz w:val="22"/>
        </w:rPr>
        <w:t>.Р</w:t>
      </w:r>
      <w:proofErr w:type="gramEnd"/>
      <w:r w:rsidRPr="00497DE0">
        <w:rPr>
          <w:rFonts w:ascii="Arial" w:hAnsi="Arial" w:cs="Arial"/>
          <w:b/>
          <w:bCs/>
          <w:sz w:val="22"/>
        </w:rPr>
        <w:t xml:space="preserve">У» </w:t>
      </w:r>
      <w:r w:rsidR="00FC2F8F">
        <w:rPr>
          <w:rFonts w:ascii="Arial" w:hAnsi="Arial" w:cs="Arial"/>
          <w:b/>
          <w:bCs/>
          <w:sz w:val="22"/>
        </w:rPr>
        <w:t>от «</w:t>
      </w:r>
      <w:r w:rsidR="00AD4019">
        <w:rPr>
          <w:rFonts w:ascii="Arial" w:hAnsi="Arial" w:cs="Arial"/>
          <w:b/>
          <w:bCs/>
          <w:sz w:val="22"/>
        </w:rPr>
        <w:t>___</w:t>
      </w:r>
      <w:r w:rsidRPr="00497DE0">
        <w:rPr>
          <w:rFonts w:ascii="Arial" w:hAnsi="Arial" w:cs="Arial"/>
          <w:b/>
          <w:bCs/>
          <w:sz w:val="22"/>
        </w:rPr>
        <w:t xml:space="preserve">» </w:t>
      </w:r>
      <w:r w:rsidR="00AD4019">
        <w:rPr>
          <w:rFonts w:ascii="Arial" w:hAnsi="Arial" w:cs="Arial"/>
          <w:b/>
          <w:bCs/>
          <w:sz w:val="22"/>
        </w:rPr>
        <w:t>________</w:t>
      </w:r>
      <w:r w:rsidRPr="00497DE0">
        <w:rPr>
          <w:rFonts w:ascii="Arial" w:hAnsi="Arial" w:cs="Arial"/>
          <w:b/>
          <w:bCs/>
          <w:sz w:val="22"/>
        </w:rPr>
        <w:t xml:space="preserve"> 2014 г.</w:t>
      </w:r>
    </w:p>
    <w:p w:rsidR="00A26B5C" w:rsidRPr="00497DE0" w:rsidRDefault="00A26B5C" w:rsidP="00AD4019">
      <w:pPr>
        <w:spacing w:line="320" w:lineRule="atLeast"/>
        <w:ind w:left="5130" w:firstLine="0"/>
        <w:rPr>
          <w:rFonts w:ascii="Arial" w:hAnsi="Arial" w:cs="Arial"/>
          <w:b/>
          <w:bCs/>
          <w:sz w:val="22"/>
        </w:rPr>
      </w:pPr>
      <w:r w:rsidRPr="00497DE0">
        <w:rPr>
          <w:rFonts w:ascii="Arial" w:hAnsi="Arial" w:cs="Arial"/>
          <w:b/>
          <w:bCs/>
          <w:sz w:val="22"/>
        </w:rPr>
        <w:t>(Протокол №</w:t>
      </w:r>
      <w:r w:rsidR="00AD4019">
        <w:rPr>
          <w:rFonts w:ascii="Arial" w:hAnsi="Arial" w:cs="Arial"/>
          <w:b/>
          <w:bCs/>
          <w:sz w:val="22"/>
        </w:rPr>
        <w:t>__</w:t>
      </w:r>
      <w:r w:rsidRPr="00497DE0">
        <w:rPr>
          <w:rFonts w:ascii="Arial" w:hAnsi="Arial" w:cs="Arial"/>
          <w:b/>
          <w:bCs/>
          <w:sz w:val="22"/>
        </w:rPr>
        <w:t xml:space="preserve"> от «</w:t>
      </w:r>
      <w:r w:rsidR="00AD4019">
        <w:rPr>
          <w:rFonts w:ascii="Arial" w:hAnsi="Arial" w:cs="Arial"/>
          <w:b/>
          <w:bCs/>
          <w:sz w:val="22"/>
        </w:rPr>
        <w:t>___</w:t>
      </w:r>
      <w:r w:rsidRPr="00497DE0">
        <w:rPr>
          <w:rFonts w:ascii="Arial" w:hAnsi="Arial" w:cs="Arial"/>
          <w:b/>
          <w:bCs/>
          <w:sz w:val="22"/>
        </w:rPr>
        <w:t xml:space="preserve">» </w:t>
      </w:r>
      <w:r w:rsidR="00AD4019">
        <w:rPr>
          <w:rFonts w:ascii="Arial" w:hAnsi="Arial" w:cs="Arial"/>
          <w:b/>
          <w:bCs/>
          <w:sz w:val="22"/>
        </w:rPr>
        <w:t>______</w:t>
      </w:r>
      <w:r w:rsidRPr="00497DE0">
        <w:rPr>
          <w:rFonts w:ascii="Arial" w:hAnsi="Arial" w:cs="Arial"/>
          <w:b/>
          <w:bCs/>
          <w:sz w:val="22"/>
        </w:rPr>
        <w:t xml:space="preserve"> 2014г.)  </w:t>
      </w:r>
    </w:p>
    <w:p w:rsidR="00A26B5C" w:rsidRPr="00CF0F65" w:rsidRDefault="00A26B5C" w:rsidP="00AD4019">
      <w:pPr>
        <w:pStyle w:val="13"/>
        <w:widowControl w:val="0"/>
        <w:suppressAutoHyphens/>
        <w:spacing w:line="320" w:lineRule="atLeast"/>
        <w:ind w:left="5130"/>
        <w:rPr>
          <w:rFonts w:ascii="Arial" w:hAnsi="Arial" w:cs="Arial"/>
        </w:rPr>
      </w:pPr>
    </w:p>
    <w:p w:rsidR="00A26B5C" w:rsidRPr="00CF0F65" w:rsidRDefault="00A26B5C" w:rsidP="00AD4019">
      <w:pPr>
        <w:pStyle w:val="13"/>
        <w:widowControl w:val="0"/>
        <w:suppressAutoHyphens/>
        <w:spacing w:line="320" w:lineRule="atLeast"/>
        <w:ind w:left="5130"/>
        <w:rPr>
          <w:rFonts w:ascii="Arial" w:hAnsi="Arial" w:cs="Arial"/>
        </w:rPr>
      </w:pPr>
    </w:p>
    <w:p w:rsidR="00FC7873" w:rsidRDefault="00FC7873" w:rsidP="00AD4019">
      <w:pPr>
        <w:pStyle w:val="13"/>
        <w:widowControl w:val="0"/>
        <w:suppressAutoHyphens/>
        <w:spacing w:line="320" w:lineRule="atLeast"/>
        <w:ind w:left="513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Председатель собрания ___________</w:t>
      </w:r>
    </w:p>
    <w:p w:rsidR="00FC7873" w:rsidRDefault="00FC7873" w:rsidP="00AD4019">
      <w:pPr>
        <w:pStyle w:val="13"/>
        <w:widowControl w:val="0"/>
        <w:suppressAutoHyphens/>
        <w:spacing w:line="320" w:lineRule="atLeast"/>
        <w:ind w:left="5130"/>
        <w:jc w:val="both"/>
        <w:rPr>
          <w:rFonts w:ascii="Arial" w:hAnsi="Arial" w:cs="Arial"/>
          <w:b/>
          <w:sz w:val="22"/>
        </w:rPr>
      </w:pPr>
    </w:p>
    <w:p w:rsidR="00FC7873" w:rsidRDefault="00FC7873" w:rsidP="00AD4019">
      <w:pPr>
        <w:pStyle w:val="13"/>
        <w:widowControl w:val="0"/>
        <w:suppressAutoHyphens/>
        <w:spacing w:line="320" w:lineRule="atLeast"/>
        <w:ind w:left="5130"/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</w:rPr>
        <w:t>Секретарь собрания</w:t>
      </w:r>
      <w:r w:rsidR="00346107">
        <w:rPr>
          <w:rFonts w:ascii="Arial" w:hAnsi="Arial" w:cs="Arial"/>
          <w:b/>
          <w:sz w:val="22"/>
        </w:rPr>
        <w:t xml:space="preserve"> </w:t>
      </w:r>
      <w:r w:rsidR="006A74A8">
        <w:rPr>
          <w:rFonts w:ascii="Arial" w:hAnsi="Arial" w:cs="Arial"/>
          <w:b/>
          <w:sz w:val="22"/>
        </w:rPr>
        <w:t xml:space="preserve">       </w:t>
      </w:r>
      <w:r>
        <w:rPr>
          <w:rFonts w:ascii="Arial" w:hAnsi="Arial" w:cs="Arial"/>
          <w:b/>
          <w:sz w:val="22"/>
        </w:rPr>
        <w:t>___________</w:t>
      </w:r>
    </w:p>
    <w:p w:rsidR="00A26B5C" w:rsidRPr="00CF0F65" w:rsidRDefault="00A26B5C" w:rsidP="00E928BF">
      <w:pPr>
        <w:pStyle w:val="13"/>
        <w:widowControl w:val="0"/>
        <w:suppressAutoHyphens/>
        <w:spacing w:line="320" w:lineRule="atLeast"/>
        <w:rPr>
          <w:rFonts w:ascii="Arial" w:hAnsi="Arial" w:cs="Arial"/>
        </w:rPr>
      </w:pPr>
    </w:p>
    <w:p w:rsidR="00A26B5C" w:rsidRPr="00CF0F65" w:rsidRDefault="00A26B5C" w:rsidP="00E928BF">
      <w:pPr>
        <w:pStyle w:val="13"/>
        <w:widowControl w:val="0"/>
        <w:suppressAutoHyphens/>
        <w:spacing w:line="320" w:lineRule="atLeast"/>
        <w:rPr>
          <w:rFonts w:ascii="Arial" w:hAnsi="Arial" w:cs="Arial"/>
        </w:rPr>
      </w:pPr>
    </w:p>
    <w:p w:rsidR="00A26B5C" w:rsidRPr="00CF0F65" w:rsidRDefault="00A26B5C" w:rsidP="00E928BF">
      <w:pPr>
        <w:pStyle w:val="13"/>
        <w:widowControl w:val="0"/>
        <w:suppressAutoHyphens/>
        <w:spacing w:line="320" w:lineRule="atLeast"/>
        <w:rPr>
          <w:rFonts w:ascii="Arial" w:hAnsi="Arial" w:cs="Arial"/>
        </w:rPr>
      </w:pPr>
    </w:p>
    <w:p w:rsidR="00A26B5C" w:rsidRDefault="00A26B5C" w:rsidP="00E928BF">
      <w:pPr>
        <w:pStyle w:val="13"/>
        <w:widowControl w:val="0"/>
        <w:suppressAutoHyphens/>
        <w:spacing w:line="320" w:lineRule="atLeast"/>
        <w:rPr>
          <w:rFonts w:ascii="Arial" w:hAnsi="Arial" w:cs="Arial"/>
        </w:rPr>
      </w:pPr>
    </w:p>
    <w:p w:rsidR="00E0061B" w:rsidRPr="00CF0F65" w:rsidRDefault="00E0061B" w:rsidP="00E928BF">
      <w:pPr>
        <w:pStyle w:val="13"/>
        <w:widowControl w:val="0"/>
        <w:suppressAutoHyphens/>
        <w:spacing w:line="320" w:lineRule="atLeast"/>
        <w:rPr>
          <w:rFonts w:ascii="Arial" w:hAnsi="Arial" w:cs="Arial"/>
        </w:rPr>
      </w:pPr>
    </w:p>
    <w:p w:rsidR="00A26B5C" w:rsidRPr="00CF0F65" w:rsidRDefault="00A26B5C" w:rsidP="00E928BF">
      <w:pPr>
        <w:pStyle w:val="13"/>
        <w:widowControl w:val="0"/>
        <w:suppressAutoHyphens/>
        <w:spacing w:line="320" w:lineRule="atLeast"/>
        <w:rPr>
          <w:rFonts w:ascii="Arial" w:hAnsi="Arial" w:cs="Arial"/>
        </w:rPr>
      </w:pPr>
    </w:p>
    <w:p w:rsidR="00A26B5C" w:rsidRPr="00CF0F65" w:rsidRDefault="00A26B5C" w:rsidP="00E928BF">
      <w:pPr>
        <w:pStyle w:val="13"/>
        <w:widowControl w:val="0"/>
        <w:suppressAutoHyphens/>
        <w:spacing w:line="320" w:lineRule="atLeast"/>
        <w:rPr>
          <w:rFonts w:ascii="Arial" w:hAnsi="Arial" w:cs="Arial"/>
        </w:rPr>
      </w:pPr>
    </w:p>
    <w:p w:rsidR="00A26B5C" w:rsidRPr="00CF0F65" w:rsidRDefault="00A26B5C" w:rsidP="00E928BF">
      <w:pPr>
        <w:pStyle w:val="13"/>
        <w:widowControl w:val="0"/>
        <w:suppressAutoHyphens/>
        <w:spacing w:line="320" w:lineRule="atLeast"/>
        <w:rPr>
          <w:rFonts w:ascii="Arial" w:hAnsi="Arial" w:cs="Arial"/>
        </w:rPr>
      </w:pPr>
    </w:p>
    <w:p w:rsidR="00A26B5C" w:rsidRDefault="00A26B5C" w:rsidP="00E928BF">
      <w:pPr>
        <w:pStyle w:val="13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320" w:lineRule="atLeast"/>
        <w:jc w:val="center"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sz w:val="44"/>
          <w:szCs w:val="44"/>
        </w:rPr>
        <w:t xml:space="preserve">Положение </w:t>
      </w:r>
    </w:p>
    <w:p w:rsidR="00A26B5C" w:rsidRPr="00CF0F65" w:rsidRDefault="00A26B5C" w:rsidP="00E928BF">
      <w:pPr>
        <w:pStyle w:val="13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320" w:lineRule="atLeast"/>
        <w:jc w:val="center"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sz w:val="44"/>
          <w:szCs w:val="44"/>
        </w:rPr>
        <w:t>об Общем собрании акционеров</w:t>
      </w:r>
    </w:p>
    <w:p w:rsidR="00A26B5C" w:rsidRPr="00CF0F65" w:rsidRDefault="00A26B5C" w:rsidP="00E928BF">
      <w:pPr>
        <w:pStyle w:val="13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320" w:lineRule="atLeast"/>
        <w:jc w:val="center"/>
        <w:rPr>
          <w:rFonts w:ascii="Arial" w:hAnsi="Arial" w:cs="Arial"/>
          <w:b/>
          <w:bCs/>
          <w:sz w:val="44"/>
          <w:szCs w:val="44"/>
        </w:rPr>
      </w:pPr>
      <w:del w:id="4" w:author="Rakhmanova" w:date="2014-10-10T14:41:00Z">
        <w:r w:rsidRPr="00CF0F65" w:rsidDel="00AD4019">
          <w:rPr>
            <w:rFonts w:ascii="Arial" w:hAnsi="Arial" w:cs="Arial"/>
            <w:b/>
            <w:bCs/>
            <w:sz w:val="44"/>
            <w:szCs w:val="44"/>
          </w:rPr>
          <w:delText xml:space="preserve">Открытого </w:delText>
        </w:r>
      </w:del>
      <w:ins w:id="5" w:author="Rakhmanova" w:date="2014-10-10T14:41:00Z">
        <w:r w:rsidR="00AD4019">
          <w:rPr>
            <w:rFonts w:ascii="Arial" w:hAnsi="Arial" w:cs="Arial"/>
            <w:b/>
            <w:bCs/>
            <w:sz w:val="44"/>
            <w:szCs w:val="44"/>
          </w:rPr>
          <w:t>Публичного</w:t>
        </w:r>
        <w:r w:rsidR="00AD4019" w:rsidRPr="00CF0F65">
          <w:rPr>
            <w:rFonts w:ascii="Arial" w:hAnsi="Arial" w:cs="Arial"/>
            <w:b/>
            <w:bCs/>
            <w:sz w:val="44"/>
            <w:szCs w:val="44"/>
          </w:rPr>
          <w:t xml:space="preserve"> </w:t>
        </w:r>
      </w:ins>
      <w:r w:rsidRPr="00CF0F65">
        <w:rPr>
          <w:rFonts w:ascii="Arial" w:hAnsi="Arial" w:cs="Arial"/>
          <w:b/>
          <w:bCs/>
          <w:sz w:val="44"/>
          <w:szCs w:val="44"/>
        </w:rPr>
        <w:t xml:space="preserve">акционерного общества </w:t>
      </w:r>
    </w:p>
    <w:p w:rsidR="00A26B5C" w:rsidRPr="00CF0F65" w:rsidRDefault="00A26B5C" w:rsidP="00E928BF">
      <w:pPr>
        <w:pStyle w:val="13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320" w:lineRule="atLeast"/>
        <w:jc w:val="center"/>
        <w:rPr>
          <w:rFonts w:ascii="Arial" w:hAnsi="Arial" w:cs="Arial"/>
          <w:b/>
          <w:bCs/>
          <w:sz w:val="44"/>
          <w:szCs w:val="44"/>
        </w:rPr>
      </w:pPr>
      <w:r w:rsidRPr="00CF0F65">
        <w:rPr>
          <w:rFonts w:ascii="Arial" w:hAnsi="Arial" w:cs="Arial"/>
          <w:b/>
          <w:bCs/>
          <w:sz w:val="44"/>
          <w:szCs w:val="44"/>
        </w:rPr>
        <w:t>«Платформа ЮТИНЕТ</w:t>
      </w:r>
      <w:proofErr w:type="gramStart"/>
      <w:r w:rsidRPr="00CF0F65">
        <w:rPr>
          <w:rFonts w:ascii="Arial" w:hAnsi="Arial" w:cs="Arial"/>
          <w:b/>
          <w:bCs/>
          <w:sz w:val="44"/>
          <w:szCs w:val="44"/>
        </w:rPr>
        <w:t>.Р</w:t>
      </w:r>
      <w:proofErr w:type="gramEnd"/>
      <w:r w:rsidRPr="00CF0F65">
        <w:rPr>
          <w:rFonts w:ascii="Arial" w:hAnsi="Arial" w:cs="Arial"/>
          <w:b/>
          <w:bCs/>
          <w:sz w:val="44"/>
          <w:szCs w:val="44"/>
        </w:rPr>
        <w:t>У»</w:t>
      </w:r>
    </w:p>
    <w:p w:rsidR="00A26B5C" w:rsidRPr="00CF0F65" w:rsidRDefault="00A26B5C" w:rsidP="00E928BF">
      <w:pPr>
        <w:pStyle w:val="13"/>
        <w:spacing w:line="320" w:lineRule="atLeast"/>
        <w:rPr>
          <w:rFonts w:ascii="Arial" w:hAnsi="Arial" w:cs="Arial"/>
        </w:rPr>
      </w:pPr>
    </w:p>
    <w:p w:rsidR="00A26B5C" w:rsidRPr="00CF0F65" w:rsidRDefault="00A26B5C" w:rsidP="00E928BF">
      <w:pPr>
        <w:pStyle w:val="13"/>
        <w:spacing w:line="320" w:lineRule="atLeast"/>
        <w:jc w:val="center"/>
        <w:rPr>
          <w:rFonts w:ascii="Arial" w:hAnsi="Arial" w:cs="Arial"/>
          <w:b/>
        </w:rPr>
      </w:pPr>
      <w:r w:rsidRPr="00CF0F65">
        <w:rPr>
          <w:rFonts w:ascii="Arial" w:hAnsi="Arial" w:cs="Arial"/>
          <w:b/>
        </w:rPr>
        <w:t xml:space="preserve">(редакция № </w:t>
      </w:r>
      <w:del w:id="6" w:author="Rakhmanova" w:date="2014-10-10T14:41:00Z">
        <w:r w:rsidDel="00AD4019">
          <w:rPr>
            <w:rFonts w:ascii="Arial" w:hAnsi="Arial" w:cs="Arial"/>
            <w:b/>
          </w:rPr>
          <w:delText>1</w:delText>
        </w:r>
      </w:del>
      <w:ins w:id="7" w:author="Rakhmanova" w:date="2014-10-10T14:41:00Z">
        <w:r w:rsidR="00AD4019">
          <w:rPr>
            <w:rFonts w:ascii="Arial" w:hAnsi="Arial" w:cs="Arial"/>
            <w:b/>
          </w:rPr>
          <w:t>2</w:t>
        </w:r>
      </w:ins>
      <w:r w:rsidRPr="00CF0F65">
        <w:rPr>
          <w:rFonts w:ascii="Arial" w:hAnsi="Arial" w:cs="Arial"/>
          <w:b/>
        </w:rPr>
        <w:t>)</w:t>
      </w:r>
    </w:p>
    <w:p w:rsidR="00A26B5C" w:rsidRPr="00CF0F65" w:rsidRDefault="00A26B5C" w:rsidP="00E928BF">
      <w:pPr>
        <w:pStyle w:val="13"/>
        <w:spacing w:line="320" w:lineRule="atLeast"/>
        <w:rPr>
          <w:rFonts w:ascii="Arial" w:hAnsi="Arial" w:cs="Arial"/>
        </w:rPr>
      </w:pPr>
    </w:p>
    <w:p w:rsidR="00A26B5C" w:rsidRPr="00CF0F65" w:rsidRDefault="00A26B5C" w:rsidP="00E928BF">
      <w:pPr>
        <w:pStyle w:val="13"/>
        <w:widowControl w:val="0"/>
        <w:suppressAutoHyphens/>
        <w:spacing w:line="320" w:lineRule="atLeast"/>
        <w:rPr>
          <w:rFonts w:ascii="Arial" w:hAnsi="Arial" w:cs="Arial"/>
        </w:rPr>
      </w:pPr>
    </w:p>
    <w:p w:rsidR="00A26B5C" w:rsidRPr="00CF0F65" w:rsidRDefault="00A26B5C" w:rsidP="00E928BF">
      <w:pPr>
        <w:pStyle w:val="13"/>
        <w:widowControl w:val="0"/>
        <w:suppressAutoHyphens/>
        <w:spacing w:line="320" w:lineRule="atLeast"/>
        <w:rPr>
          <w:rFonts w:ascii="Arial" w:hAnsi="Arial" w:cs="Arial"/>
        </w:rPr>
      </w:pPr>
    </w:p>
    <w:p w:rsidR="00A26B5C" w:rsidRPr="00CF0F65" w:rsidRDefault="00A26B5C" w:rsidP="00E928BF">
      <w:pPr>
        <w:pStyle w:val="13"/>
        <w:widowControl w:val="0"/>
        <w:suppressAutoHyphens/>
        <w:spacing w:line="320" w:lineRule="atLeast"/>
        <w:rPr>
          <w:rFonts w:ascii="Arial" w:hAnsi="Arial" w:cs="Arial"/>
        </w:rPr>
      </w:pPr>
    </w:p>
    <w:p w:rsidR="00A26B5C" w:rsidRPr="00CF0F65" w:rsidRDefault="00A26B5C" w:rsidP="00E928BF">
      <w:pPr>
        <w:pStyle w:val="13"/>
        <w:widowControl w:val="0"/>
        <w:suppressAutoHyphens/>
        <w:spacing w:line="320" w:lineRule="atLeast"/>
        <w:rPr>
          <w:rFonts w:ascii="Arial" w:hAnsi="Arial" w:cs="Arial"/>
        </w:rPr>
      </w:pPr>
    </w:p>
    <w:p w:rsidR="00A26B5C" w:rsidRPr="00CF0F65" w:rsidRDefault="00A26B5C" w:rsidP="00E928BF">
      <w:pPr>
        <w:pStyle w:val="13"/>
        <w:widowControl w:val="0"/>
        <w:suppressAutoHyphens/>
        <w:spacing w:line="320" w:lineRule="atLeast"/>
        <w:rPr>
          <w:rFonts w:ascii="Arial" w:hAnsi="Arial" w:cs="Arial"/>
        </w:rPr>
      </w:pPr>
    </w:p>
    <w:p w:rsidR="00A26B5C" w:rsidRDefault="00A26B5C" w:rsidP="00E928BF">
      <w:pPr>
        <w:pStyle w:val="13"/>
        <w:widowControl w:val="0"/>
        <w:suppressAutoHyphens/>
        <w:spacing w:line="320" w:lineRule="atLeast"/>
        <w:rPr>
          <w:rFonts w:ascii="Arial" w:hAnsi="Arial" w:cs="Arial"/>
        </w:rPr>
      </w:pPr>
    </w:p>
    <w:p w:rsidR="00E0061B" w:rsidRPr="00CF0F65" w:rsidRDefault="00E0061B" w:rsidP="00E928BF">
      <w:pPr>
        <w:pStyle w:val="13"/>
        <w:widowControl w:val="0"/>
        <w:suppressAutoHyphens/>
        <w:spacing w:line="320" w:lineRule="atLeast"/>
        <w:rPr>
          <w:rFonts w:ascii="Arial" w:hAnsi="Arial" w:cs="Arial"/>
        </w:rPr>
      </w:pPr>
    </w:p>
    <w:p w:rsidR="00A26B5C" w:rsidRPr="00CF0F65" w:rsidRDefault="00A26B5C" w:rsidP="00E928BF">
      <w:pPr>
        <w:pStyle w:val="13"/>
        <w:widowControl w:val="0"/>
        <w:suppressAutoHyphens/>
        <w:spacing w:line="320" w:lineRule="atLeast"/>
        <w:rPr>
          <w:rFonts w:ascii="Arial" w:hAnsi="Arial" w:cs="Arial"/>
        </w:rPr>
      </w:pPr>
    </w:p>
    <w:p w:rsidR="00A26B5C" w:rsidRPr="00CF0F65" w:rsidRDefault="00A26B5C" w:rsidP="00E928BF">
      <w:pPr>
        <w:pStyle w:val="13"/>
        <w:widowControl w:val="0"/>
        <w:suppressAutoHyphens/>
        <w:spacing w:line="320" w:lineRule="atLeast"/>
        <w:rPr>
          <w:rFonts w:ascii="Arial" w:hAnsi="Arial" w:cs="Arial"/>
        </w:rPr>
      </w:pPr>
    </w:p>
    <w:p w:rsidR="00A26B5C" w:rsidRPr="00CF0F65" w:rsidRDefault="00A26B5C" w:rsidP="00E928BF">
      <w:pPr>
        <w:pStyle w:val="13"/>
        <w:widowControl w:val="0"/>
        <w:suppressAutoHyphens/>
        <w:spacing w:line="320" w:lineRule="atLeast"/>
        <w:rPr>
          <w:rFonts w:ascii="Arial" w:hAnsi="Arial" w:cs="Arial"/>
        </w:rPr>
      </w:pPr>
    </w:p>
    <w:p w:rsidR="00A26B5C" w:rsidRPr="00CF0F65" w:rsidDel="00AD4019" w:rsidRDefault="00A26B5C" w:rsidP="00E928BF">
      <w:pPr>
        <w:pStyle w:val="13"/>
        <w:widowControl w:val="0"/>
        <w:suppressAutoHyphens/>
        <w:spacing w:line="320" w:lineRule="atLeast"/>
        <w:rPr>
          <w:del w:id="8" w:author="Rakhmanova" w:date="2014-10-10T14:41:00Z"/>
          <w:rFonts w:ascii="Arial" w:hAnsi="Arial" w:cs="Arial"/>
        </w:rPr>
      </w:pPr>
    </w:p>
    <w:p w:rsidR="00A26B5C" w:rsidRPr="00CF0F65" w:rsidDel="00AD4019" w:rsidRDefault="00A26B5C" w:rsidP="00E928BF">
      <w:pPr>
        <w:pStyle w:val="13"/>
        <w:widowControl w:val="0"/>
        <w:suppressAutoHyphens/>
        <w:spacing w:line="320" w:lineRule="atLeast"/>
        <w:rPr>
          <w:del w:id="9" w:author="Rakhmanova" w:date="2014-10-10T14:41:00Z"/>
          <w:rFonts w:ascii="Arial" w:hAnsi="Arial" w:cs="Arial"/>
        </w:rPr>
      </w:pPr>
    </w:p>
    <w:p w:rsidR="00A26B5C" w:rsidRDefault="00A26B5C" w:rsidP="00E928BF">
      <w:pPr>
        <w:pStyle w:val="13"/>
        <w:widowControl w:val="0"/>
        <w:suppressAutoHyphens/>
        <w:spacing w:line="320" w:lineRule="atLeast"/>
        <w:jc w:val="center"/>
        <w:rPr>
          <w:rFonts w:ascii="Arial" w:hAnsi="Arial" w:cs="Arial"/>
        </w:rPr>
      </w:pPr>
      <w:r w:rsidRPr="00CF0F65">
        <w:rPr>
          <w:rFonts w:ascii="Arial" w:hAnsi="Arial" w:cs="Arial"/>
        </w:rPr>
        <w:t>г. Москва</w:t>
      </w:r>
    </w:p>
    <w:p w:rsidR="00A26B5C" w:rsidRDefault="00A26B5C" w:rsidP="00E928BF">
      <w:pPr>
        <w:pStyle w:val="13"/>
        <w:widowControl w:val="0"/>
        <w:suppressAutoHyphens/>
        <w:spacing w:line="320" w:lineRule="atLeast"/>
        <w:jc w:val="center"/>
        <w:rPr>
          <w:rFonts w:ascii="Arial" w:hAnsi="Arial" w:cs="Arial"/>
        </w:rPr>
      </w:pPr>
      <w:r w:rsidRPr="00CF0F65">
        <w:rPr>
          <w:rFonts w:ascii="Arial" w:hAnsi="Arial" w:cs="Arial"/>
        </w:rPr>
        <w:t>201</w:t>
      </w:r>
      <w:r>
        <w:rPr>
          <w:rFonts w:ascii="Arial" w:hAnsi="Arial" w:cs="Arial"/>
        </w:rPr>
        <w:t>4</w:t>
      </w:r>
      <w:r w:rsidRPr="00CF0F65">
        <w:rPr>
          <w:rFonts w:ascii="Arial" w:hAnsi="Arial" w:cs="Arial"/>
        </w:rPr>
        <w:t xml:space="preserve"> г.</w:t>
      </w:r>
    </w:p>
    <w:p w:rsidR="00A26B5C" w:rsidRDefault="00A26B5C" w:rsidP="00E928BF">
      <w:pPr>
        <w:pStyle w:val="6"/>
        <w:spacing w:line="320" w:lineRule="atLeast"/>
        <w:rPr>
          <w:rFonts w:ascii="Arial" w:hAnsi="Arial" w:cs="Arial"/>
        </w:rPr>
      </w:pPr>
    </w:p>
    <w:p w:rsidR="00A26B5C" w:rsidRDefault="00A26B5C" w:rsidP="00E928BF">
      <w:pPr>
        <w:pStyle w:val="6"/>
        <w:spacing w:line="320" w:lineRule="atLeast"/>
        <w:rPr>
          <w:rFonts w:ascii="Arial" w:hAnsi="Arial" w:cs="Arial"/>
        </w:rPr>
      </w:pPr>
    </w:p>
    <w:p w:rsidR="00B76F79" w:rsidRDefault="00B76F79" w:rsidP="00E928BF">
      <w:pPr>
        <w:pStyle w:val="6"/>
        <w:spacing w:line="32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СОДЕРЖАНИЕ</w:t>
      </w:r>
    </w:p>
    <w:p w:rsidR="00B76F79" w:rsidRDefault="00B76F79" w:rsidP="00E928BF">
      <w:pPr>
        <w:spacing w:line="320" w:lineRule="atLeast"/>
        <w:ind w:firstLine="0"/>
        <w:jc w:val="center"/>
        <w:rPr>
          <w:rFonts w:ascii="Arial" w:hAnsi="Arial" w:cs="Arial"/>
          <w:sz w:val="20"/>
          <w:szCs w:val="20"/>
        </w:rPr>
      </w:pPr>
    </w:p>
    <w:p w:rsidR="00D80E46" w:rsidRPr="00EA4C5F" w:rsidRDefault="0096731A">
      <w:pPr>
        <w:pStyle w:val="12"/>
        <w:rPr>
          <w:rFonts w:ascii="Calibri" w:hAnsi="Calibri"/>
          <w:noProof/>
          <w:sz w:val="22"/>
          <w:szCs w:val="22"/>
        </w:rPr>
      </w:pPr>
      <w:r w:rsidRPr="000D243C">
        <w:rPr>
          <w:rFonts w:ascii="Arial" w:hAnsi="Arial" w:cs="Arial"/>
          <w:smallCaps/>
          <w:sz w:val="20"/>
          <w:szCs w:val="20"/>
        </w:rPr>
        <w:fldChar w:fldCharType="begin"/>
      </w:r>
      <w:r w:rsidRPr="000D243C">
        <w:rPr>
          <w:rFonts w:ascii="Arial" w:hAnsi="Arial" w:cs="Arial"/>
          <w:smallCaps/>
          <w:sz w:val="20"/>
          <w:szCs w:val="20"/>
        </w:rPr>
        <w:instrText xml:space="preserve"> TOC \o "1-3" \h \z \u </w:instrText>
      </w:r>
      <w:r w:rsidRPr="000D243C">
        <w:rPr>
          <w:rFonts w:ascii="Arial" w:hAnsi="Arial" w:cs="Arial"/>
          <w:smallCaps/>
          <w:sz w:val="20"/>
          <w:szCs w:val="20"/>
        </w:rPr>
        <w:fldChar w:fldCharType="separate"/>
      </w:r>
      <w:hyperlink w:anchor="_Toc391392621" w:history="1">
        <w:r w:rsidR="00D80E46" w:rsidRPr="004C67E9">
          <w:rPr>
            <w:rStyle w:val="a9"/>
            <w:noProof/>
          </w:rPr>
          <w:t>1. Общие положения</w:t>
        </w:r>
        <w:r w:rsidR="00D80E46">
          <w:rPr>
            <w:noProof/>
            <w:webHidden/>
          </w:rPr>
          <w:tab/>
        </w:r>
        <w:r w:rsidR="00D80E46">
          <w:rPr>
            <w:noProof/>
            <w:webHidden/>
          </w:rPr>
          <w:fldChar w:fldCharType="begin"/>
        </w:r>
        <w:r w:rsidR="00D80E46">
          <w:rPr>
            <w:noProof/>
            <w:webHidden/>
          </w:rPr>
          <w:instrText xml:space="preserve"> PAGEREF _Toc391392621 \h </w:instrText>
        </w:r>
        <w:r w:rsidR="00D80E46">
          <w:rPr>
            <w:noProof/>
            <w:webHidden/>
          </w:rPr>
        </w:r>
        <w:r w:rsidR="00D80E46">
          <w:rPr>
            <w:noProof/>
            <w:webHidden/>
          </w:rPr>
          <w:fldChar w:fldCharType="separate"/>
        </w:r>
        <w:r w:rsidR="00D80E46">
          <w:rPr>
            <w:noProof/>
            <w:webHidden/>
          </w:rPr>
          <w:t>3</w:t>
        </w:r>
        <w:r w:rsidR="00D80E46">
          <w:rPr>
            <w:noProof/>
            <w:webHidden/>
          </w:rPr>
          <w:fldChar w:fldCharType="end"/>
        </w:r>
      </w:hyperlink>
    </w:p>
    <w:p w:rsidR="00D80E46" w:rsidRPr="00EA4C5F" w:rsidRDefault="00EF2A7A">
      <w:pPr>
        <w:pStyle w:val="12"/>
        <w:rPr>
          <w:rFonts w:ascii="Calibri" w:hAnsi="Calibri"/>
          <w:noProof/>
          <w:sz w:val="22"/>
          <w:szCs w:val="22"/>
        </w:rPr>
      </w:pPr>
      <w:hyperlink w:anchor="_Toc391392622" w:history="1">
        <w:r w:rsidR="00D80E46" w:rsidRPr="004C67E9">
          <w:rPr>
            <w:rStyle w:val="a9"/>
            <w:noProof/>
          </w:rPr>
          <w:t>2. Годовое общее собрание акционеров</w:t>
        </w:r>
        <w:r w:rsidR="00D80E46">
          <w:rPr>
            <w:noProof/>
            <w:webHidden/>
          </w:rPr>
          <w:tab/>
        </w:r>
        <w:r w:rsidR="00D80E46">
          <w:rPr>
            <w:noProof/>
            <w:webHidden/>
          </w:rPr>
          <w:fldChar w:fldCharType="begin"/>
        </w:r>
        <w:r w:rsidR="00D80E46">
          <w:rPr>
            <w:noProof/>
            <w:webHidden/>
          </w:rPr>
          <w:instrText xml:space="preserve"> PAGEREF _Toc391392622 \h </w:instrText>
        </w:r>
        <w:r w:rsidR="00D80E46">
          <w:rPr>
            <w:noProof/>
            <w:webHidden/>
          </w:rPr>
        </w:r>
        <w:r w:rsidR="00D80E46">
          <w:rPr>
            <w:noProof/>
            <w:webHidden/>
          </w:rPr>
          <w:fldChar w:fldCharType="separate"/>
        </w:r>
        <w:r w:rsidR="00D80E46">
          <w:rPr>
            <w:noProof/>
            <w:webHidden/>
          </w:rPr>
          <w:t>4</w:t>
        </w:r>
        <w:r w:rsidR="00D80E46">
          <w:rPr>
            <w:noProof/>
            <w:webHidden/>
          </w:rPr>
          <w:fldChar w:fldCharType="end"/>
        </w:r>
      </w:hyperlink>
    </w:p>
    <w:p w:rsidR="00D80E46" w:rsidRPr="00EA4C5F" w:rsidRDefault="00EF2A7A">
      <w:pPr>
        <w:pStyle w:val="12"/>
        <w:rPr>
          <w:rFonts w:ascii="Calibri" w:hAnsi="Calibri"/>
          <w:noProof/>
          <w:sz w:val="22"/>
          <w:szCs w:val="22"/>
        </w:rPr>
      </w:pPr>
      <w:hyperlink w:anchor="_Toc391392623" w:history="1">
        <w:r w:rsidR="00D80E46" w:rsidRPr="004C67E9">
          <w:rPr>
            <w:rStyle w:val="a9"/>
            <w:noProof/>
          </w:rPr>
          <w:t>3. Предложения о внесении вопросов в повестку дня Годового общего собрания акционеров и выдвижении кандидатов в органы Общества для избрания на Годовом общем собрании акционеров.</w:t>
        </w:r>
        <w:r w:rsidR="00D80E46">
          <w:rPr>
            <w:noProof/>
            <w:webHidden/>
          </w:rPr>
          <w:tab/>
        </w:r>
        <w:r w:rsidR="00D80E46">
          <w:rPr>
            <w:noProof/>
            <w:webHidden/>
          </w:rPr>
          <w:fldChar w:fldCharType="begin"/>
        </w:r>
        <w:r w:rsidR="00D80E46">
          <w:rPr>
            <w:noProof/>
            <w:webHidden/>
          </w:rPr>
          <w:instrText xml:space="preserve"> PAGEREF _Toc391392623 \h </w:instrText>
        </w:r>
        <w:r w:rsidR="00D80E46">
          <w:rPr>
            <w:noProof/>
            <w:webHidden/>
          </w:rPr>
        </w:r>
        <w:r w:rsidR="00D80E46">
          <w:rPr>
            <w:noProof/>
            <w:webHidden/>
          </w:rPr>
          <w:fldChar w:fldCharType="separate"/>
        </w:r>
        <w:r w:rsidR="00D80E46">
          <w:rPr>
            <w:noProof/>
            <w:webHidden/>
          </w:rPr>
          <w:t>4</w:t>
        </w:r>
        <w:r w:rsidR="00D80E46">
          <w:rPr>
            <w:noProof/>
            <w:webHidden/>
          </w:rPr>
          <w:fldChar w:fldCharType="end"/>
        </w:r>
      </w:hyperlink>
    </w:p>
    <w:p w:rsidR="00D80E46" w:rsidRPr="00EA4C5F" w:rsidRDefault="00EF2A7A">
      <w:pPr>
        <w:pStyle w:val="12"/>
        <w:rPr>
          <w:rFonts w:ascii="Calibri" w:hAnsi="Calibri"/>
          <w:noProof/>
          <w:sz w:val="22"/>
          <w:szCs w:val="22"/>
        </w:rPr>
      </w:pPr>
      <w:hyperlink w:anchor="_Toc391392624" w:history="1">
        <w:r w:rsidR="00D80E46" w:rsidRPr="004C67E9">
          <w:rPr>
            <w:rStyle w:val="a9"/>
            <w:noProof/>
          </w:rPr>
          <w:t>4. Внеочередное Общее собрание акционеров</w:t>
        </w:r>
        <w:r w:rsidR="00D80E46">
          <w:rPr>
            <w:noProof/>
            <w:webHidden/>
          </w:rPr>
          <w:tab/>
        </w:r>
        <w:r w:rsidR="00D80E46">
          <w:rPr>
            <w:noProof/>
            <w:webHidden/>
          </w:rPr>
          <w:fldChar w:fldCharType="begin"/>
        </w:r>
        <w:r w:rsidR="00D80E46">
          <w:rPr>
            <w:noProof/>
            <w:webHidden/>
          </w:rPr>
          <w:instrText xml:space="preserve"> PAGEREF _Toc391392624 \h </w:instrText>
        </w:r>
        <w:r w:rsidR="00D80E46">
          <w:rPr>
            <w:noProof/>
            <w:webHidden/>
          </w:rPr>
        </w:r>
        <w:r w:rsidR="00D80E46">
          <w:rPr>
            <w:noProof/>
            <w:webHidden/>
          </w:rPr>
          <w:fldChar w:fldCharType="separate"/>
        </w:r>
        <w:r w:rsidR="00D80E46">
          <w:rPr>
            <w:noProof/>
            <w:webHidden/>
          </w:rPr>
          <w:t>8</w:t>
        </w:r>
        <w:r w:rsidR="00D80E46">
          <w:rPr>
            <w:noProof/>
            <w:webHidden/>
          </w:rPr>
          <w:fldChar w:fldCharType="end"/>
        </w:r>
      </w:hyperlink>
    </w:p>
    <w:p w:rsidR="00D80E46" w:rsidRPr="00EA4C5F" w:rsidRDefault="00EF2A7A">
      <w:pPr>
        <w:pStyle w:val="12"/>
        <w:rPr>
          <w:rFonts w:ascii="Calibri" w:hAnsi="Calibri"/>
          <w:noProof/>
          <w:sz w:val="22"/>
          <w:szCs w:val="22"/>
        </w:rPr>
      </w:pPr>
      <w:hyperlink w:anchor="_Toc391392625" w:history="1">
        <w:r w:rsidR="00D80E46" w:rsidRPr="004C67E9">
          <w:rPr>
            <w:rStyle w:val="a9"/>
            <w:noProof/>
          </w:rPr>
          <w:t>5. Подготовка к проведению Общего собрания акционеров</w:t>
        </w:r>
        <w:r w:rsidR="00D80E46">
          <w:rPr>
            <w:noProof/>
            <w:webHidden/>
          </w:rPr>
          <w:tab/>
        </w:r>
        <w:r w:rsidR="00D80E46">
          <w:rPr>
            <w:noProof/>
            <w:webHidden/>
          </w:rPr>
          <w:fldChar w:fldCharType="begin"/>
        </w:r>
        <w:r w:rsidR="00D80E46">
          <w:rPr>
            <w:noProof/>
            <w:webHidden/>
          </w:rPr>
          <w:instrText xml:space="preserve"> PAGEREF _Toc391392625 \h </w:instrText>
        </w:r>
        <w:r w:rsidR="00D80E46">
          <w:rPr>
            <w:noProof/>
            <w:webHidden/>
          </w:rPr>
        </w:r>
        <w:r w:rsidR="00D80E46">
          <w:rPr>
            <w:noProof/>
            <w:webHidden/>
          </w:rPr>
          <w:fldChar w:fldCharType="separate"/>
        </w:r>
        <w:r w:rsidR="00D80E46">
          <w:rPr>
            <w:noProof/>
            <w:webHidden/>
          </w:rPr>
          <w:t>12</w:t>
        </w:r>
        <w:r w:rsidR="00D80E46">
          <w:rPr>
            <w:noProof/>
            <w:webHidden/>
          </w:rPr>
          <w:fldChar w:fldCharType="end"/>
        </w:r>
      </w:hyperlink>
    </w:p>
    <w:p w:rsidR="00D80E46" w:rsidRPr="00EA4C5F" w:rsidRDefault="00EF2A7A">
      <w:pPr>
        <w:pStyle w:val="12"/>
        <w:rPr>
          <w:rFonts w:ascii="Calibri" w:hAnsi="Calibri"/>
          <w:noProof/>
          <w:sz w:val="22"/>
          <w:szCs w:val="22"/>
        </w:rPr>
      </w:pPr>
      <w:hyperlink w:anchor="_Toc391392626" w:history="1">
        <w:r w:rsidR="00D80E46" w:rsidRPr="004C67E9">
          <w:rPr>
            <w:rStyle w:val="a9"/>
            <w:noProof/>
          </w:rPr>
          <w:t>6. Порядок участия акционеров в Общем собрании акционеров.</w:t>
        </w:r>
        <w:r w:rsidR="00D80E46">
          <w:rPr>
            <w:noProof/>
            <w:webHidden/>
          </w:rPr>
          <w:tab/>
        </w:r>
        <w:r w:rsidR="00D80E46">
          <w:rPr>
            <w:noProof/>
            <w:webHidden/>
          </w:rPr>
          <w:fldChar w:fldCharType="begin"/>
        </w:r>
        <w:r w:rsidR="00D80E46">
          <w:rPr>
            <w:noProof/>
            <w:webHidden/>
          </w:rPr>
          <w:instrText xml:space="preserve"> PAGEREF _Toc391392626 \h </w:instrText>
        </w:r>
        <w:r w:rsidR="00D80E46">
          <w:rPr>
            <w:noProof/>
            <w:webHidden/>
          </w:rPr>
        </w:r>
        <w:r w:rsidR="00D80E46">
          <w:rPr>
            <w:noProof/>
            <w:webHidden/>
          </w:rPr>
          <w:fldChar w:fldCharType="separate"/>
        </w:r>
        <w:r w:rsidR="00D80E46">
          <w:rPr>
            <w:noProof/>
            <w:webHidden/>
          </w:rPr>
          <w:t>17</w:t>
        </w:r>
        <w:r w:rsidR="00D80E46">
          <w:rPr>
            <w:noProof/>
            <w:webHidden/>
          </w:rPr>
          <w:fldChar w:fldCharType="end"/>
        </w:r>
      </w:hyperlink>
    </w:p>
    <w:p w:rsidR="00D80E46" w:rsidRPr="00EA4C5F" w:rsidRDefault="00EF2A7A">
      <w:pPr>
        <w:pStyle w:val="12"/>
        <w:rPr>
          <w:rFonts w:ascii="Calibri" w:hAnsi="Calibri"/>
          <w:noProof/>
          <w:sz w:val="22"/>
          <w:szCs w:val="22"/>
        </w:rPr>
      </w:pPr>
      <w:hyperlink w:anchor="_Toc391392627" w:history="1">
        <w:r w:rsidR="00D80E46" w:rsidRPr="004C67E9">
          <w:rPr>
            <w:rStyle w:val="a9"/>
            <w:noProof/>
          </w:rPr>
          <w:t>7. Проведение Общего собрания в форме заочного голосования.</w:t>
        </w:r>
        <w:r w:rsidR="00D80E46">
          <w:rPr>
            <w:noProof/>
            <w:webHidden/>
          </w:rPr>
          <w:tab/>
        </w:r>
        <w:r w:rsidR="00D80E46">
          <w:rPr>
            <w:noProof/>
            <w:webHidden/>
          </w:rPr>
          <w:fldChar w:fldCharType="begin"/>
        </w:r>
        <w:r w:rsidR="00D80E46">
          <w:rPr>
            <w:noProof/>
            <w:webHidden/>
          </w:rPr>
          <w:instrText xml:space="preserve"> PAGEREF _Toc391392627 \h </w:instrText>
        </w:r>
        <w:r w:rsidR="00D80E46">
          <w:rPr>
            <w:noProof/>
            <w:webHidden/>
          </w:rPr>
        </w:r>
        <w:r w:rsidR="00D80E46">
          <w:rPr>
            <w:noProof/>
            <w:webHidden/>
          </w:rPr>
          <w:fldChar w:fldCharType="separate"/>
        </w:r>
        <w:r w:rsidR="00D80E46">
          <w:rPr>
            <w:noProof/>
            <w:webHidden/>
          </w:rPr>
          <w:t>17</w:t>
        </w:r>
        <w:r w:rsidR="00D80E46">
          <w:rPr>
            <w:noProof/>
            <w:webHidden/>
          </w:rPr>
          <w:fldChar w:fldCharType="end"/>
        </w:r>
      </w:hyperlink>
    </w:p>
    <w:p w:rsidR="00D80E46" w:rsidRPr="00EA4C5F" w:rsidRDefault="00EF2A7A">
      <w:pPr>
        <w:pStyle w:val="12"/>
        <w:rPr>
          <w:rFonts w:ascii="Calibri" w:hAnsi="Calibri"/>
          <w:noProof/>
          <w:sz w:val="22"/>
          <w:szCs w:val="22"/>
        </w:rPr>
      </w:pPr>
      <w:hyperlink w:anchor="_Toc391392628" w:history="1">
        <w:r w:rsidR="00D80E46" w:rsidRPr="004C67E9">
          <w:rPr>
            <w:rStyle w:val="a9"/>
            <w:noProof/>
          </w:rPr>
          <w:t>8. Рабочие органы Общего собрания акционеров</w:t>
        </w:r>
        <w:r w:rsidR="00D80E46">
          <w:rPr>
            <w:noProof/>
            <w:webHidden/>
          </w:rPr>
          <w:tab/>
        </w:r>
        <w:r w:rsidR="00D80E46">
          <w:rPr>
            <w:noProof/>
            <w:webHidden/>
          </w:rPr>
          <w:fldChar w:fldCharType="begin"/>
        </w:r>
        <w:r w:rsidR="00D80E46">
          <w:rPr>
            <w:noProof/>
            <w:webHidden/>
          </w:rPr>
          <w:instrText xml:space="preserve"> PAGEREF _Toc391392628 \h </w:instrText>
        </w:r>
        <w:r w:rsidR="00D80E46">
          <w:rPr>
            <w:noProof/>
            <w:webHidden/>
          </w:rPr>
        </w:r>
        <w:r w:rsidR="00D80E46">
          <w:rPr>
            <w:noProof/>
            <w:webHidden/>
          </w:rPr>
          <w:fldChar w:fldCharType="separate"/>
        </w:r>
        <w:r w:rsidR="00D80E46">
          <w:rPr>
            <w:noProof/>
            <w:webHidden/>
          </w:rPr>
          <w:t>18</w:t>
        </w:r>
        <w:r w:rsidR="00D80E46">
          <w:rPr>
            <w:noProof/>
            <w:webHidden/>
          </w:rPr>
          <w:fldChar w:fldCharType="end"/>
        </w:r>
      </w:hyperlink>
    </w:p>
    <w:p w:rsidR="00D80E46" w:rsidRPr="00EA4C5F" w:rsidRDefault="00EF2A7A">
      <w:pPr>
        <w:pStyle w:val="12"/>
        <w:rPr>
          <w:rFonts w:ascii="Calibri" w:hAnsi="Calibri"/>
          <w:noProof/>
          <w:sz w:val="22"/>
          <w:szCs w:val="22"/>
        </w:rPr>
      </w:pPr>
      <w:hyperlink w:anchor="_Toc391392629" w:history="1">
        <w:r w:rsidR="00D80E46" w:rsidRPr="004C67E9">
          <w:rPr>
            <w:rStyle w:val="a9"/>
            <w:noProof/>
          </w:rPr>
          <w:t>9. Регистрация участников Общего собрания акционеров, проводимого в форме совместного присутствия</w:t>
        </w:r>
        <w:r w:rsidR="00D80E46">
          <w:rPr>
            <w:noProof/>
            <w:webHidden/>
          </w:rPr>
          <w:tab/>
        </w:r>
        <w:r w:rsidR="00D80E46">
          <w:rPr>
            <w:noProof/>
            <w:webHidden/>
          </w:rPr>
          <w:fldChar w:fldCharType="begin"/>
        </w:r>
        <w:r w:rsidR="00D80E46">
          <w:rPr>
            <w:noProof/>
            <w:webHidden/>
          </w:rPr>
          <w:instrText xml:space="preserve"> PAGEREF _Toc391392629 \h </w:instrText>
        </w:r>
        <w:r w:rsidR="00D80E46">
          <w:rPr>
            <w:noProof/>
            <w:webHidden/>
          </w:rPr>
        </w:r>
        <w:r w:rsidR="00D80E46">
          <w:rPr>
            <w:noProof/>
            <w:webHidden/>
          </w:rPr>
          <w:fldChar w:fldCharType="separate"/>
        </w:r>
        <w:r w:rsidR="00D80E46">
          <w:rPr>
            <w:noProof/>
            <w:webHidden/>
          </w:rPr>
          <w:t>21</w:t>
        </w:r>
        <w:r w:rsidR="00D80E46">
          <w:rPr>
            <w:noProof/>
            <w:webHidden/>
          </w:rPr>
          <w:fldChar w:fldCharType="end"/>
        </w:r>
      </w:hyperlink>
    </w:p>
    <w:p w:rsidR="00D80E46" w:rsidRPr="00EA4C5F" w:rsidRDefault="00EF2A7A">
      <w:pPr>
        <w:pStyle w:val="12"/>
        <w:rPr>
          <w:rFonts w:ascii="Calibri" w:hAnsi="Calibri"/>
          <w:noProof/>
          <w:sz w:val="22"/>
          <w:szCs w:val="22"/>
        </w:rPr>
      </w:pPr>
      <w:hyperlink w:anchor="_Toc391392630" w:history="1">
        <w:r w:rsidR="00D80E46" w:rsidRPr="004C67E9">
          <w:rPr>
            <w:rStyle w:val="a9"/>
            <w:noProof/>
          </w:rPr>
          <w:t>10. Порядок ведения Общего собрания акционеров в форме совместного присутствия</w:t>
        </w:r>
        <w:r w:rsidR="00D80E46">
          <w:rPr>
            <w:noProof/>
            <w:webHidden/>
          </w:rPr>
          <w:tab/>
        </w:r>
        <w:r w:rsidR="00D80E46">
          <w:rPr>
            <w:noProof/>
            <w:webHidden/>
          </w:rPr>
          <w:fldChar w:fldCharType="begin"/>
        </w:r>
        <w:r w:rsidR="00D80E46">
          <w:rPr>
            <w:noProof/>
            <w:webHidden/>
          </w:rPr>
          <w:instrText xml:space="preserve"> PAGEREF _Toc391392630 \h </w:instrText>
        </w:r>
        <w:r w:rsidR="00D80E46">
          <w:rPr>
            <w:noProof/>
            <w:webHidden/>
          </w:rPr>
        </w:r>
        <w:r w:rsidR="00D80E46">
          <w:rPr>
            <w:noProof/>
            <w:webHidden/>
          </w:rPr>
          <w:fldChar w:fldCharType="separate"/>
        </w:r>
        <w:r w:rsidR="00D80E46">
          <w:rPr>
            <w:noProof/>
            <w:webHidden/>
          </w:rPr>
          <w:t>22</w:t>
        </w:r>
        <w:r w:rsidR="00D80E46">
          <w:rPr>
            <w:noProof/>
            <w:webHidden/>
          </w:rPr>
          <w:fldChar w:fldCharType="end"/>
        </w:r>
      </w:hyperlink>
    </w:p>
    <w:p w:rsidR="00D80E46" w:rsidRPr="00EA4C5F" w:rsidRDefault="00EF2A7A">
      <w:pPr>
        <w:pStyle w:val="12"/>
        <w:rPr>
          <w:rFonts w:ascii="Calibri" w:hAnsi="Calibri"/>
          <w:noProof/>
          <w:sz w:val="22"/>
          <w:szCs w:val="22"/>
        </w:rPr>
      </w:pPr>
      <w:hyperlink w:anchor="_Toc391392631" w:history="1">
        <w:r w:rsidR="00D80E46" w:rsidRPr="004C67E9">
          <w:rPr>
            <w:rStyle w:val="a9"/>
            <w:noProof/>
          </w:rPr>
          <w:t>11. Голосование на Общем собрании акционеров. Бюллетени для голосования</w:t>
        </w:r>
        <w:r w:rsidR="00D80E46">
          <w:rPr>
            <w:noProof/>
            <w:webHidden/>
          </w:rPr>
          <w:tab/>
        </w:r>
        <w:r w:rsidR="00D80E46">
          <w:rPr>
            <w:noProof/>
            <w:webHidden/>
          </w:rPr>
          <w:fldChar w:fldCharType="begin"/>
        </w:r>
        <w:r w:rsidR="00D80E46">
          <w:rPr>
            <w:noProof/>
            <w:webHidden/>
          </w:rPr>
          <w:instrText xml:space="preserve"> PAGEREF _Toc391392631 \h </w:instrText>
        </w:r>
        <w:r w:rsidR="00D80E46">
          <w:rPr>
            <w:noProof/>
            <w:webHidden/>
          </w:rPr>
        </w:r>
        <w:r w:rsidR="00D80E46">
          <w:rPr>
            <w:noProof/>
            <w:webHidden/>
          </w:rPr>
          <w:fldChar w:fldCharType="separate"/>
        </w:r>
        <w:r w:rsidR="00D80E46">
          <w:rPr>
            <w:noProof/>
            <w:webHidden/>
          </w:rPr>
          <w:t>23</w:t>
        </w:r>
        <w:r w:rsidR="00D80E46">
          <w:rPr>
            <w:noProof/>
            <w:webHidden/>
          </w:rPr>
          <w:fldChar w:fldCharType="end"/>
        </w:r>
      </w:hyperlink>
    </w:p>
    <w:p w:rsidR="00D80E46" w:rsidRPr="00EA4C5F" w:rsidRDefault="00EF2A7A">
      <w:pPr>
        <w:pStyle w:val="12"/>
        <w:rPr>
          <w:rFonts w:ascii="Calibri" w:hAnsi="Calibri"/>
          <w:noProof/>
          <w:sz w:val="22"/>
          <w:szCs w:val="22"/>
        </w:rPr>
      </w:pPr>
      <w:hyperlink w:anchor="_Toc391392632" w:history="1">
        <w:r w:rsidR="00D80E46" w:rsidRPr="004C67E9">
          <w:rPr>
            <w:rStyle w:val="a9"/>
            <w:noProof/>
          </w:rPr>
          <w:t>12. Протокол и отчет об итогах голосования на Общем собрании акционеров</w:t>
        </w:r>
        <w:r w:rsidR="00D80E46">
          <w:rPr>
            <w:noProof/>
            <w:webHidden/>
          </w:rPr>
          <w:tab/>
        </w:r>
        <w:r w:rsidR="00D80E46">
          <w:rPr>
            <w:noProof/>
            <w:webHidden/>
          </w:rPr>
          <w:fldChar w:fldCharType="begin"/>
        </w:r>
        <w:r w:rsidR="00D80E46">
          <w:rPr>
            <w:noProof/>
            <w:webHidden/>
          </w:rPr>
          <w:instrText xml:space="preserve"> PAGEREF _Toc391392632 \h </w:instrText>
        </w:r>
        <w:r w:rsidR="00D80E46">
          <w:rPr>
            <w:noProof/>
            <w:webHidden/>
          </w:rPr>
        </w:r>
        <w:r w:rsidR="00D80E46">
          <w:rPr>
            <w:noProof/>
            <w:webHidden/>
          </w:rPr>
          <w:fldChar w:fldCharType="separate"/>
        </w:r>
        <w:r w:rsidR="00D80E46">
          <w:rPr>
            <w:noProof/>
            <w:webHidden/>
          </w:rPr>
          <w:t>25</w:t>
        </w:r>
        <w:r w:rsidR="00D80E46">
          <w:rPr>
            <w:noProof/>
            <w:webHidden/>
          </w:rPr>
          <w:fldChar w:fldCharType="end"/>
        </w:r>
      </w:hyperlink>
    </w:p>
    <w:p w:rsidR="00D80E46" w:rsidRPr="00EA4C5F" w:rsidRDefault="00EF2A7A">
      <w:pPr>
        <w:pStyle w:val="12"/>
        <w:rPr>
          <w:rFonts w:ascii="Calibri" w:hAnsi="Calibri"/>
          <w:noProof/>
          <w:sz w:val="22"/>
          <w:szCs w:val="22"/>
        </w:rPr>
      </w:pPr>
      <w:hyperlink w:anchor="_Toc391392633" w:history="1">
        <w:r w:rsidR="00D80E46" w:rsidRPr="004C67E9">
          <w:rPr>
            <w:rStyle w:val="a9"/>
            <w:noProof/>
          </w:rPr>
          <w:t>13. Протокол Общего собрания акционеров</w:t>
        </w:r>
        <w:r w:rsidR="00D80E46">
          <w:rPr>
            <w:noProof/>
            <w:webHidden/>
          </w:rPr>
          <w:tab/>
        </w:r>
        <w:r w:rsidR="00D80E46">
          <w:rPr>
            <w:noProof/>
            <w:webHidden/>
          </w:rPr>
          <w:fldChar w:fldCharType="begin"/>
        </w:r>
        <w:r w:rsidR="00D80E46">
          <w:rPr>
            <w:noProof/>
            <w:webHidden/>
          </w:rPr>
          <w:instrText xml:space="preserve"> PAGEREF _Toc391392633 \h </w:instrText>
        </w:r>
        <w:r w:rsidR="00D80E46">
          <w:rPr>
            <w:noProof/>
            <w:webHidden/>
          </w:rPr>
        </w:r>
        <w:r w:rsidR="00D80E46">
          <w:rPr>
            <w:noProof/>
            <w:webHidden/>
          </w:rPr>
          <w:fldChar w:fldCharType="separate"/>
        </w:r>
        <w:r w:rsidR="00D80E46">
          <w:rPr>
            <w:noProof/>
            <w:webHidden/>
          </w:rPr>
          <w:t>27</w:t>
        </w:r>
        <w:r w:rsidR="00D80E46">
          <w:rPr>
            <w:noProof/>
            <w:webHidden/>
          </w:rPr>
          <w:fldChar w:fldCharType="end"/>
        </w:r>
      </w:hyperlink>
    </w:p>
    <w:p w:rsidR="00D80E46" w:rsidRPr="00EA4C5F" w:rsidRDefault="00EF2A7A">
      <w:pPr>
        <w:pStyle w:val="12"/>
        <w:rPr>
          <w:rFonts w:ascii="Calibri" w:hAnsi="Calibri"/>
          <w:noProof/>
          <w:sz w:val="22"/>
          <w:szCs w:val="22"/>
        </w:rPr>
      </w:pPr>
      <w:hyperlink w:anchor="_Toc391392634" w:history="1">
        <w:r w:rsidR="00D80E46" w:rsidRPr="004C67E9">
          <w:rPr>
            <w:rStyle w:val="a9"/>
            <w:noProof/>
          </w:rPr>
          <w:t>14. Финансовое обеспечение созыва и проведения Общего собрания акционеров</w:t>
        </w:r>
        <w:r w:rsidR="00D80E46">
          <w:rPr>
            <w:noProof/>
            <w:webHidden/>
          </w:rPr>
          <w:tab/>
        </w:r>
        <w:r w:rsidR="00D80E46">
          <w:rPr>
            <w:noProof/>
            <w:webHidden/>
          </w:rPr>
          <w:fldChar w:fldCharType="begin"/>
        </w:r>
        <w:r w:rsidR="00D80E46">
          <w:rPr>
            <w:noProof/>
            <w:webHidden/>
          </w:rPr>
          <w:instrText xml:space="preserve"> PAGEREF _Toc391392634 \h </w:instrText>
        </w:r>
        <w:r w:rsidR="00D80E46">
          <w:rPr>
            <w:noProof/>
            <w:webHidden/>
          </w:rPr>
        </w:r>
        <w:r w:rsidR="00D80E46">
          <w:rPr>
            <w:noProof/>
            <w:webHidden/>
          </w:rPr>
          <w:fldChar w:fldCharType="separate"/>
        </w:r>
        <w:r w:rsidR="00D80E46">
          <w:rPr>
            <w:noProof/>
            <w:webHidden/>
          </w:rPr>
          <w:t>28</w:t>
        </w:r>
        <w:r w:rsidR="00D80E46">
          <w:rPr>
            <w:noProof/>
            <w:webHidden/>
          </w:rPr>
          <w:fldChar w:fldCharType="end"/>
        </w:r>
      </w:hyperlink>
    </w:p>
    <w:p w:rsidR="00B76F79" w:rsidRDefault="0096731A" w:rsidP="00E928BF">
      <w:pPr>
        <w:spacing w:line="320" w:lineRule="atLeast"/>
        <w:ind w:firstLine="0"/>
        <w:rPr>
          <w:rFonts w:ascii="Arial" w:hAnsi="Arial" w:cs="Arial"/>
          <w:smallCaps/>
          <w:sz w:val="20"/>
          <w:szCs w:val="20"/>
        </w:rPr>
      </w:pPr>
      <w:r w:rsidRPr="000D243C">
        <w:rPr>
          <w:rFonts w:ascii="Arial" w:hAnsi="Arial" w:cs="Arial"/>
          <w:smallCaps/>
          <w:sz w:val="20"/>
          <w:szCs w:val="20"/>
        </w:rPr>
        <w:fldChar w:fldCharType="end"/>
      </w:r>
    </w:p>
    <w:p w:rsidR="00B76F79" w:rsidRDefault="00B76F79" w:rsidP="00E928BF">
      <w:pPr>
        <w:tabs>
          <w:tab w:val="right" w:leader="dot" w:pos="9060"/>
        </w:tabs>
        <w:spacing w:line="320" w:lineRule="atLeast"/>
        <w:ind w:left="510" w:firstLine="0"/>
        <w:rPr>
          <w:rFonts w:ascii="Arial" w:hAnsi="Arial" w:cs="Arial"/>
          <w:smallCaps/>
          <w:sz w:val="20"/>
          <w:szCs w:val="20"/>
        </w:rPr>
      </w:pPr>
      <w:r>
        <w:rPr>
          <w:rFonts w:ascii="Arial" w:hAnsi="Arial" w:cs="Arial"/>
          <w:smallCaps/>
          <w:sz w:val="20"/>
          <w:szCs w:val="20"/>
        </w:rPr>
        <w:br w:type="page"/>
      </w:r>
    </w:p>
    <w:p w:rsidR="00B76F79" w:rsidRPr="00037139" w:rsidRDefault="00B76F79" w:rsidP="00E928BF">
      <w:pPr>
        <w:pStyle w:val="1"/>
        <w:spacing w:before="0" w:after="0" w:line="320" w:lineRule="atLeast"/>
        <w:ind w:firstLine="708"/>
        <w:jc w:val="center"/>
        <w:rPr>
          <w:sz w:val="40"/>
        </w:rPr>
      </w:pPr>
      <w:bookmarkStart w:id="10" w:name="_Toc525822761"/>
      <w:bookmarkStart w:id="11" w:name="_Toc391392621"/>
      <w:r w:rsidRPr="00037139">
        <w:rPr>
          <w:sz w:val="24"/>
          <w:szCs w:val="20"/>
        </w:rPr>
        <w:lastRenderedPageBreak/>
        <w:t xml:space="preserve">1. </w:t>
      </w:r>
      <w:bookmarkEnd w:id="10"/>
      <w:r w:rsidR="00037139" w:rsidRPr="00037139">
        <w:rPr>
          <w:sz w:val="24"/>
          <w:szCs w:val="20"/>
        </w:rPr>
        <w:t>Общие положения</w:t>
      </w:r>
      <w:bookmarkEnd w:id="11"/>
    </w:p>
    <w:p w:rsidR="00B76F79" w:rsidRDefault="004470B7" w:rsidP="00E928BF">
      <w:pPr>
        <w:pStyle w:val="a3"/>
        <w:spacing w:line="32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 w:rsidR="00A00911">
        <w:rPr>
          <w:rFonts w:ascii="Arial" w:hAnsi="Arial" w:cs="Arial"/>
          <w:sz w:val="20"/>
          <w:szCs w:val="20"/>
        </w:rPr>
        <w:t xml:space="preserve">1. </w:t>
      </w:r>
      <w:r>
        <w:rPr>
          <w:rFonts w:ascii="Arial" w:hAnsi="Arial" w:cs="Arial"/>
          <w:sz w:val="20"/>
          <w:szCs w:val="20"/>
        </w:rPr>
        <w:t xml:space="preserve"> На</w:t>
      </w:r>
      <w:r>
        <w:rPr>
          <w:rFonts w:ascii="Arial" w:hAnsi="Arial" w:cs="Arial"/>
          <w:sz w:val="20"/>
          <w:szCs w:val="20"/>
        </w:rPr>
        <w:softHyphen/>
        <w:t>сто</w:t>
      </w:r>
      <w:r>
        <w:rPr>
          <w:rFonts w:ascii="Arial" w:hAnsi="Arial" w:cs="Arial"/>
          <w:sz w:val="20"/>
          <w:szCs w:val="20"/>
        </w:rPr>
        <w:softHyphen/>
        <w:t>я</w:t>
      </w:r>
      <w:r>
        <w:rPr>
          <w:rFonts w:ascii="Arial" w:hAnsi="Arial" w:cs="Arial"/>
          <w:sz w:val="20"/>
          <w:szCs w:val="20"/>
        </w:rPr>
        <w:softHyphen/>
        <w:t>щее П</w:t>
      </w:r>
      <w:r w:rsidR="00B76F79">
        <w:rPr>
          <w:rFonts w:ascii="Arial" w:hAnsi="Arial" w:cs="Arial"/>
          <w:sz w:val="20"/>
          <w:szCs w:val="20"/>
        </w:rPr>
        <w:t xml:space="preserve">оложение </w:t>
      </w:r>
      <w:r>
        <w:rPr>
          <w:rFonts w:ascii="Arial" w:hAnsi="Arial" w:cs="Arial"/>
          <w:sz w:val="20"/>
          <w:szCs w:val="20"/>
        </w:rPr>
        <w:t xml:space="preserve">об Общем собрании акционеров </w:t>
      </w:r>
      <w:del w:id="12" w:author="Rakhmanova" w:date="2014-10-10T14:42:00Z">
        <w:r w:rsidDel="00AD4019">
          <w:rPr>
            <w:rFonts w:ascii="Arial" w:hAnsi="Arial" w:cs="Arial"/>
            <w:sz w:val="20"/>
            <w:szCs w:val="20"/>
          </w:rPr>
          <w:delText xml:space="preserve">Открытого </w:delText>
        </w:r>
      </w:del>
      <w:ins w:id="13" w:author="Rakhmanova" w:date="2014-10-10T14:42:00Z">
        <w:r w:rsidR="00AD4019">
          <w:rPr>
            <w:rFonts w:ascii="Arial" w:hAnsi="Arial" w:cs="Arial"/>
            <w:sz w:val="20"/>
            <w:szCs w:val="20"/>
          </w:rPr>
          <w:t xml:space="preserve">Публичного </w:t>
        </w:r>
      </w:ins>
      <w:r>
        <w:rPr>
          <w:rFonts w:ascii="Arial" w:hAnsi="Arial" w:cs="Arial"/>
          <w:sz w:val="20"/>
          <w:szCs w:val="20"/>
        </w:rPr>
        <w:t>акционерного общества «Платформа ЮТИНЕТ</w:t>
      </w:r>
      <w:proofErr w:type="gramStart"/>
      <w:r>
        <w:rPr>
          <w:rFonts w:ascii="Arial" w:hAnsi="Arial" w:cs="Arial"/>
          <w:sz w:val="20"/>
          <w:szCs w:val="20"/>
        </w:rPr>
        <w:t>.Р</w:t>
      </w:r>
      <w:proofErr w:type="gramEnd"/>
      <w:r>
        <w:rPr>
          <w:rFonts w:ascii="Arial" w:hAnsi="Arial" w:cs="Arial"/>
          <w:sz w:val="20"/>
          <w:szCs w:val="20"/>
        </w:rPr>
        <w:t xml:space="preserve">У» (далее – Положение) разработано </w:t>
      </w:r>
      <w:r w:rsidR="00B76F79">
        <w:rPr>
          <w:rFonts w:ascii="Arial" w:hAnsi="Arial" w:cs="Arial"/>
          <w:sz w:val="20"/>
          <w:szCs w:val="20"/>
        </w:rPr>
        <w:t>в со</w:t>
      </w:r>
      <w:r w:rsidR="00B76F79">
        <w:rPr>
          <w:rFonts w:ascii="Arial" w:hAnsi="Arial" w:cs="Arial"/>
          <w:sz w:val="20"/>
          <w:szCs w:val="20"/>
        </w:rPr>
        <w:softHyphen/>
        <w:t>от</w:t>
      </w:r>
      <w:r w:rsidR="00B76F79">
        <w:rPr>
          <w:rFonts w:ascii="Arial" w:hAnsi="Arial" w:cs="Arial"/>
          <w:sz w:val="20"/>
          <w:szCs w:val="20"/>
        </w:rPr>
        <w:softHyphen/>
        <w:t>вет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вии с Гра</w:t>
      </w:r>
      <w:r w:rsidR="00B76F79">
        <w:rPr>
          <w:rFonts w:ascii="Arial" w:hAnsi="Arial" w:cs="Arial"/>
          <w:sz w:val="20"/>
          <w:szCs w:val="20"/>
        </w:rPr>
        <w:softHyphen/>
        <w:t>ж</w:t>
      </w:r>
      <w:r w:rsidR="00B76F79">
        <w:rPr>
          <w:rFonts w:ascii="Arial" w:hAnsi="Arial" w:cs="Arial"/>
          <w:sz w:val="20"/>
          <w:szCs w:val="20"/>
        </w:rPr>
        <w:softHyphen/>
        <w:t>дан</w:t>
      </w:r>
      <w:r w:rsidR="00B76F79">
        <w:rPr>
          <w:rFonts w:ascii="Arial" w:hAnsi="Arial" w:cs="Arial"/>
          <w:sz w:val="20"/>
          <w:szCs w:val="20"/>
        </w:rPr>
        <w:softHyphen/>
        <w:t>ским ко</w:t>
      </w:r>
      <w:r w:rsidR="00B76F79">
        <w:rPr>
          <w:rFonts w:ascii="Arial" w:hAnsi="Arial" w:cs="Arial"/>
          <w:sz w:val="20"/>
          <w:szCs w:val="20"/>
        </w:rPr>
        <w:softHyphen/>
        <w:t>де</w:t>
      </w:r>
      <w:r w:rsidR="00B76F79">
        <w:rPr>
          <w:rFonts w:ascii="Arial" w:hAnsi="Arial" w:cs="Arial"/>
          <w:sz w:val="20"/>
          <w:szCs w:val="20"/>
        </w:rPr>
        <w:softHyphen/>
        <w:t>к</w:t>
      </w:r>
      <w:r w:rsidR="00B76F79">
        <w:rPr>
          <w:rFonts w:ascii="Arial" w:hAnsi="Arial" w:cs="Arial"/>
          <w:sz w:val="20"/>
          <w:szCs w:val="20"/>
        </w:rPr>
        <w:softHyphen/>
        <w:t>сом Рос</w:t>
      </w:r>
      <w:r w:rsidR="00B76F79">
        <w:rPr>
          <w:rFonts w:ascii="Arial" w:hAnsi="Arial" w:cs="Arial"/>
          <w:sz w:val="20"/>
          <w:szCs w:val="20"/>
        </w:rPr>
        <w:softHyphen/>
        <w:t>сий</w:t>
      </w:r>
      <w:r w:rsidR="00B76F79">
        <w:rPr>
          <w:rFonts w:ascii="Arial" w:hAnsi="Arial" w:cs="Arial"/>
          <w:sz w:val="20"/>
          <w:szCs w:val="20"/>
        </w:rPr>
        <w:softHyphen/>
        <w:t>ской Фе</w:t>
      </w:r>
      <w:r w:rsidR="00B76F79">
        <w:rPr>
          <w:rFonts w:ascii="Arial" w:hAnsi="Arial" w:cs="Arial"/>
          <w:sz w:val="20"/>
          <w:szCs w:val="20"/>
        </w:rPr>
        <w:softHyphen/>
        <w:t>де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ции, Фе</w:t>
      </w:r>
      <w:r w:rsidR="00B76F79">
        <w:rPr>
          <w:rFonts w:ascii="Arial" w:hAnsi="Arial" w:cs="Arial"/>
          <w:sz w:val="20"/>
          <w:szCs w:val="20"/>
        </w:rPr>
        <w:softHyphen/>
        <w:t>де</w:t>
      </w:r>
      <w:r w:rsidR="00B76F79">
        <w:rPr>
          <w:rFonts w:ascii="Arial" w:hAnsi="Arial" w:cs="Arial"/>
          <w:sz w:val="20"/>
          <w:szCs w:val="20"/>
        </w:rPr>
        <w:softHyphen/>
        <w:t>раль</w:t>
      </w:r>
      <w:r w:rsidR="00B76F79">
        <w:rPr>
          <w:rFonts w:ascii="Arial" w:hAnsi="Arial" w:cs="Arial"/>
          <w:sz w:val="20"/>
          <w:szCs w:val="20"/>
        </w:rPr>
        <w:softHyphen/>
        <w:t>ным за</w:t>
      </w:r>
      <w:r w:rsidR="00B76F79">
        <w:rPr>
          <w:rFonts w:ascii="Arial" w:hAnsi="Arial" w:cs="Arial"/>
          <w:sz w:val="20"/>
          <w:szCs w:val="20"/>
        </w:rPr>
        <w:softHyphen/>
        <w:t>ко</w:t>
      </w:r>
      <w:r w:rsidR="00B76F79">
        <w:rPr>
          <w:rFonts w:ascii="Arial" w:hAnsi="Arial" w:cs="Arial"/>
          <w:sz w:val="20"/>
          <w:szCs w:val="20"/>
        </w:rPr>
        <w:softHyphen/>
        <w:t>ном «Об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нер</w:t>
      </w:r>
      <w:r w:rsidR="00B76F79">
        <w:rPr>
          <w:rFonts w:ascii="Arial" w:hAnsi="Arial" w:cs="Arial"/>
          <w:sz w:val="20"/>
          <w:szCs w:val="20"/>
        </w:rPr>
        <w:softHyphen/>
        <w:t>ных об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вах»</w:t>
      </w:r>
      <w:r>
        <w:rPr>
          <w:rFonts w:ascii="Arial" w:hAnsi="Arial" w:cs="Arial"/>
          <w:sz w:val="20"/>
          <w:szCs w:val="20"/>
        </w:rPr>
        <w:t xml:space="preserve"> от 26.12.1995 г. № 208-ФЗ (далее - </w:t>
      </w:r>
      <w:del w:id="14" w:author="Rakhmanova" w:date="2014-10-10T14:44:00Z">
        <w:r w:rsidDel="00AD4019">
          <w:rPr>
            <w:rFonts w:ascii="Arial" w:hAnsi="Arial" w:cs="Arial"/>
            <w:sz w:val="20"/>
            <w:szCs w:val="20"/>
          </w:rPr>
          <w:delText>Фе</w:delText>
        </w:r>
        <w:r w:rsidDel="00AD4019">
          <w:rPr>
            <w:rFonts w:ascii="Arial" w:hAnsi="Arial" w:cs="Arial"/>
            <w:sz w:val="20"/>
            <w:szCs w:val="20"/>
          </w:rPr>
          <w:softHyphen/>
          <w:delText>де</w:delText>
        </w:r>
        <w:r w:rsidDel="00AD4019">
          <w:rPr>
            <w:rFonts w:ascii="Arial" w:hAnsi="Arial" w:cs="Arial"/>
            <w:sz w:val="20"/>
            <w:szCs w:val="20"/>
          </w:rPr>
          <w:softHyphen/>
          <w:delText>раль</w:delText>
        </w:r>
        <w:r w:rsidDel="00AD4019">
          <w:rPr>
            <w:rFonts w:ascii="Arial" w:hAnsi="Arial" w:cs="Arial"/>
            <w:sz w:val="20"/>
            <w:szCs w:val="20"/>
          </w:rPr>
          <w:softHyphen/>
          <w:delText xml:space="preserve">ный </w:delText>
        </w:r>
      </w:del>
      <w:ins w:id="15" w:author="Rakhmanova" w:date="2014-10-10T14:44:00Z">
        <w:r w:rsidR="00AD4019">
          <w:rPr>
            <w:rFonts w:ascii="Arial" w:hAnsi="Arial" w:cs="Arial"/>
            <w:sz w:val="20"/>
            <w:szCs w:val="20"/>
          </w:rPr>
          <w:t>Фе</w:t>
        </w:r>
        <w:r w:rsidR="00AD4019">
          <w:rPr>
            <w:rFonts w:ascii="Arial" w:hAnsi="Arial" w:cs="Arial"/>
            <w:sz w:val="20"/>
            <w:szCs w:val="20"/>
          </w:rPr>
          <w:softHyphen/>
          <w:t>де</w:t>
        </w:r>
        <w:r w:rsidR="00AD4019">
          <w:rPr>
            <w:rFonts w:ascii="Arial" w:hAnsi="Arial" w:cs="Arial"/>
            <w:sz w:val="20"/>
            <w:szCs w:val="20"/>
          </w:rPr>
          <w:softHyphen/>
          <w:t>раль</w:t>
        </w:r>
        <w:r w:rsidR="00AD4019">
          <w:rPr>
            <w:rFonts w:ascii="Arial" w:hAnsi="Arial" w:cs="Arial"/>
            <w:sz w:val="20"/>
            <w:szCs w:val="20"/>
          </w:rPr>
          <w:softHyphen/>
          <w:t xml:space="preserve">ным </w:t>
        </w:r>
      </w:ins>
      <w:r>
        <w:rPr>
          <w:rFonts w:ascii="Arial" w:hAnsi="Arial" w:cs="Arial"/>
          <w:sz w:val="20"/>
          <w:szCs w:val="20"/>
        </w:rPr>
        <w:t>за</w:t>
      </w:r>
      <w:r>
        <w:rPr>
          <w:rFonts w:ascii="Arial" w:hAnsi="Arial" w:cs="Arial"/>
          <w:sz w:val="20"/>
          <w:szCs w:val="20"/>
        </w:rPr>
        <w:softHyphen/>
        <w:t>ко</w:t>
      </w:r>
      <w:r>
        <w:rPr>
          <w:rFonts w:ascii="Arial" w:hAnsi="Arial" w:cs="Arial"/>
          <w:sz w:val="20"/>
          <w:szCs w:val="20"/>
        </w:rPr>
        <w:softHyphen/>
        <w:t>н</w:t>
      </w:r>
      <w:ins w:id="16" w:author="Rakhmanova" w:date="2014-10-10T14:44:00Z">
        <w:r w:rsidR="00AD4019">
          <w:rPr>
            <w:rFonts w:ascii="Arial" w:hAnsi="Arial" w:cs="Arial"/>
            <w:sz w:val="20"/>
            <w:szCs w:val="20"/>
          </w:rPr>
          <w:t>ом</w:t>
        </w:r>
      </w:ins>
      <w:r>
        <w:rPr>
          <w:rFonts w:ascii="Arial" w:hAnsi="Arial" w:cs="Arial"/>
          <w:sz w:val="20"/>
          <w:szCs w:val="20"/>
        </w:rPr>
        <w:t xml:space="preserve"> «Об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нер</w:t>
      </w:r>
      <w:r>
        <w:rPr>
          <w:rFonts w:ascii="Arial" w:hAnsi="Arial" w:cs="Arial"/>
          <w:sz w:val="20"/>
          <w:szCs w:val="20"/>
        </w:rPr>
        <w:softHyphen/>
        <w:t>ных 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вах»)</w:t>
      </w:r>
      <w:r w:rsidR="00B76F79">
        <w:rPr>
          <w:rFonts w:ascii="Arial" w:hAnsi="Arial" w:cs="Arial"/>
          <w:sz w:val="20"/>
          <w:szCs w:val="20"/>
        </w:rPr>
        <w:t>, ины</w:t>
      </w:r>
      <w:r w:rsidR="00B76F79">
        <w:rPr>
          <w:rFonts w:ascii="Arial" w:hAnsi="Arial" w:cs="Arial"/>
          <w:sz w:val="20"/>
          <w:szCs w:val="20"/>
        </w:rPr>
        <w:softHyphen/>
        <w:t>ми нор</w:t>
      </w:r>
      <w:r w:rsidR="00B76F79">
        <w:rPr>
          <w:rFonts w:ascii="Arial" w:hAnsi="Arial" w:cs="Arial"/>
          <w:sz w:val="20"/>
          <w:szCs w:val="20"/>
        </w:rPr>
        <w:softHyphen/>
        <w:t>ма</w:t>
      </w:r>
      <w:r w:rsidR="00B76F79">
        <w:rPr>
          <w:rFonts w:ascii="Arial" w:hAnsi="Arial" w:cs="Arial"/>
          <w:sz w:val="20"/>
          <w:szCs w:val="20"/>
        </w:rPr>
        <w:softHyphen/>
        <w:t>тив</w:t>
      </w:r>
      <w:r w:rsidR="00B76F79">
        <w:rPr>
          <w:rFonts w:ascii="Arial" w:hAnsi="Arial" w:cs="Arial"/>
          <w:sz w:val="20"/>
          <w:szCs w:val="20"/>
        </w:rPr>
        <w:softHyphen/>
        <w:t>ны</w:t>
      </w:r>
      <w:r w:rsidR="00B76F79">
        <w:rPr>
          <w:rFonts w:ascii="Arial" w:hAnsi="Arial" w:cs="Arial"/>
          <w:sz w:val="20"/>
          <w:szCs w:val="20"/>
        </w:rPr>
        <w:softHyphen/>
        <w:t>ми пра</w:t>
      </w:r>
      <w:r w:rsidR="00B76F79">
        <w:rPr>
          <w:rFonts w:ascii="Arial" w:hAnsi="Arial" w:cs="Arial"/>
          <w:sz w:val="20"/>
          <w:szCs w:val="20"/>
        </w:rPr>
        <w:softHyphen/>
        <w:t>во</w:t>
      </w:r>
      <w:r w:rsidR="00B76F79">
        <w:rPr>
          <w:rFonts w:ascii="Arial" w:hAnsi="Arial" w:cs="Arial"/>
          <w:sz w:val="20"/>
          <w:szCs w:val="20"/>
        </w:rPr>
        <w:softHyphen/>
        <w:t>вы</w:t>
      </w:r>
      <w:r w:rsidR="00B76F79">
        <w:rPr>
          <w:rFonts w:ascii="Arial" w:hAnsi="Arial" w:cs="Arial"/>
          <w:sz w:val="20"/>
          <w:szCs w:val="20"/>
        </w:rPr>
        <w:softHyphen/>
        <w:t>ми ак</w:t>
      </w:r>
      <w:r w:rsidR="00B76F79">
        <w:rPr>
          <w:rFonts w:ascii="Arial" w:hAnsi="Arial" w:cs="Arial"/>
          <w:sz w:val="20"/>
          <w:szCs w:val="20"/>
        </w:rPr>
        <w:softHyphen/>
        <w:t>та</w:t>
      </w:r>
      <w:r w:rsidR="00B76F79">
        <w:rPr>
          <w:rFonts w:ascii="Arial" w:hAnsi="Arial" w:cs="Arial"/>
          <w:sz w:val="20"/>
          <w:szCs w:val="20"/>
        </w:rPr>
        <w:softHyphen/>
        <w:t>ми Рос</w:t>
      </w:r>
      <w:r w:rsidR="00B76F79">
        <w:rPr>
          <w:rFonts w:ascii="Arial" w:hAnsi="Arial" w:cs="Arial"/>
          <w:sz w:val="20"/>
          <w:szCs w:val="20"/>
        </w:rPr>
        <w:softHyphen/>
        <w:t>сий</w:t>
      </w:r>
      <w:r w:rsidR="00B76F79">
        <w:rPr>
          <w:rFonts w:ascii="Arial" w:hAnsi="Arial" w:cs="Arial"/>
          <w:sz w:val="20"/>
          <w:szCs w:val="20"/>
        </w:rPr>
        <w:softHyphen/>
        <w:t>ской Фе</w:t>
      </w:r>
      <w:r w:rsidR="00B76F79">
        <w:rPr>
          <w:rFonts w:ascii="Arial" w:hAnsi="Arial" w:cs="Arial"/>
          <w:sz w:val="20"/>
          <w:szCs w:val="20"/>
        </w:rPr>
        <w:softHyphen/>
        <w:t>де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 xml:space="preserve">ции, </w:t>
      </w:r>
      <w:r>
        <w:rPr>
          <w:rFonts w:ascii="Arial" w:hAnsi="Arial" w:cs="Arial"/>
          <w:sz w:val="20"/>
          <w:szCs w:val="20"/>
        </w:rPr>
        <w:t>У</w:t>
      </w:r>
      <w:r w:rsidR="00B76F79">
        <w:rPr>
          <w:rFonts w:ascii="Arial" w:hAnsi="Arial" w:cs="Arial"/>
          <w:sz w:val="20"/>
          <w:szCs w:val="20"/>
        </w:rPr>
        <w:t xml:space="preserve">ставом </w:t>
      </w:r>
      <w:del w:id="17" w:author="Rakhmanova" w:date="2014-10-10T14:42:00Z">
        <w:r w:rsidDel="00AD4019">
          <w:rPr>
            <w:rFonts w:ascii="Arial" w:hAnsi="Arial" w:cs="Arial"/>
            <w:sz w:val="20"/>
            <w:szCs w:val="20"/>
          </w:rPr>
          <w:delText xml:space="preserve">Открытого </w:delText>
        </w:r>
      </w:del>
      <w:ins w:id="18" w:author="Rakhmanova" w:date="2014-10-10T14:42:00Z">
        <w:r w:rsidR="00AD4019">
          <w:rPr>
            <w:rFonts w:ascii="Arial" w:hAnsi="Arial" w:cs="Arial"/>
            <w:sz w:val="20"/>
            <w:szCs w:val="20"/>
          </w:rPr>
          <w:t xml:space="preserve">Публичного </w:t>
        </w:r>
      </w:ins>
      <w:r>
        <w:rPr>
          <w:rFonts w:ascii="Arial" w:hAnsi="Arial" w:cs="Arial"/>
          <w:sz w:val="20"/>
          <w:szCs w:val="20"/>
        </w:rPr>
        <w:t xml:space="preserve">акционерного общества «Платформа ЮТИНЕТ.РУ» (далее – </w:t>
      </w:r>
      <w:del w:id="19" w:author="Rakhmanova" w:date="2014-10-10T14:45:00Z">
        <w:r w:rsidDel="00AD4019">
          <w:rPr>
            <w:rFonts w:ascii="Arial" w:hAnsi="Arial" w:cs="Arial"/>
            <w:sz w:val="20"/>
            <w:szCs w:val="20"/>
          </w:rPr>
          <w:delText>Общество</w:delText>
        </w:r>
      </w:del>
      <w:ins w:id="20" w:author="Rakhmanova" w:date="2014-10-10T14:45:00Z">
        <w:r w:rsidR="00AD4019">
          <w:rPr>
            <w:rFonts w:ascii="Arial" w:hAnsi="Arial" w:cs="Arial"/>
            <w:sz w:val="20"/>
            <w:szCs w:val="20"/>
          </w:rPr>
          <w:t>Устав</w:t>
        </w:r>
      </w:ins>
      <w:r>
        <w:rPr>
          <w:rFonts w:ascii="Arial" w:hAnsi="Arial" w:cs="Arial"/>
          <w:sz w:val="20"/>
          <w:szCs w:val="20"/>
        </w:rPr>
        <w:t>) и</w:t>
      </w:r>
      <w:r w:rsidR="00B76F79">
        <w:rPr>
          <w:rFonts w:ascii="Arial" w:hAnsi="Arial" w:cs="Arial"/>
          <w:sz w:val="20"/>
          <w:szCs w:val="20"/>
        </w:rPr>
        <w:t xml:space="preserve"> оп</w:t>
      </w:r>
      <w:r w:rsidR="00B76F79">
        <w:rPr>
          <w:rFonts w:ascii="Arial" w:hAnsi="Arial" w:cs="Arial"/>
          <w:sz w:val="20"/>
          <w:szCs w:val="20"/>
        </w:rPr>
        <w:softHyphen/>
        <w:t>ре</w:t>
      </w:r>
      <w:r w:rsidR="00B76F79">
        <w:rPr>
          <w:rFonts w:ascii="Arial" w:hAnsi="Arial" w:cs="Arial"/>
          <w:sz w:val="20"/>
          <w:szCs w:val="20"/>
        </w:rPr>
        <w:softHyphen/>
        <w:t>де</w:t>
      </w:r>
      <w:r w:rsidR="00B76F79">
        <w:rPr>
          <w:rFonts w:ascii="Arial" w:hAnsi="Arial" w:cs="Arial"/>
          <w:sz w:val="20"/>
          <w:szCs w:val="20"/>
        </w:rPr>
        <w:softHyphen/>
        <w:t>ля</w:t>
      </w:r>
      <w:r w:rsidR="00B76F79">
        <w:rPr>
          <w:rFonts w:ascii="Arial" w:hAnsi="Arial" w:cs="Arial"/>
          <w:sz w:val="20"/>
          <w:szCs w:val="20"/>
        </w:rPr>
        <w:softHyphen/>
        <w:t>ет по</w:t>
      </w:r>
      <w:r w:rsidR="00B76F79">
        <w:rPr>
          <w:rFonts w:ascii="Arial" w:hAnsi="Arial" w:cs="Arial"/>
          <w:sz w:val="20"/>
          <w:szCs w:val="20"/>
        </w:rPr>
        <w:softHyphen/>
        <w:t>ря</w:t>
      </w:r>
      <w:r w:rsidR="00B76F79">
        <w:rPr>
          <w:rFonts w:ascii="Arial" w:hAnsi="Arial" w:cs="Arial"/>
          <w:sz w:val="20"/>
          <w:szCs w:val="20"/>
        </w:rPr>
        <w:softHyphen/>
        <w:t>док со</w:t>
      </w:r>
      <w:r w:rsidR="00B76F79">
        <w:rPr>
          <w:rFonts w:ascii="Arial" w:hAnsi="Arial" w:cs="Arial"/>
          <w:sz w:val="20"/>
          <w:szCs w:val="20"/>
        </w:rPr>
        <w:softHyphen/>
        <w:t>зы</w:t>
      </w:r>
      <w:r w:rsidR="00B76F79">
        <w:rPr>
          <w:rFonts w:ascii="Arial" w:hAnsi="Arial" w:cs="Arial"/>
          <w:sz w:val="20"/>
          <w:szCs w:val="20"/>
        </w:rPr>
        <w:softHyphen/>
        <w:t>ва, подготовки, про</w:t>
      </w:r>
      <w:r w:rsidR="00B76F79">
        <w:rPr>
          <w:rFonts w:ascii="Arial" w:hAnsi="Arial" w:cs="Arial"/>
          <w:sz w:val="20"/>
          <w:szCs w:val="20"/>
        </w:rPr>
        <w:softHyphen/>
        <w:t>ве</w:t>
      </w:r>
      <w:r w:rsidR="00B76F79"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t>де</w:t>
      </w:r>
      <w:r>
        <w:rPr>
          <w:rFonts w:ascii="Arial" w:hAnsi="Arial" w:cs="Arial"/>
          <w:sz w:val="20"/>
          <w:szCs w:val="20"/>
        </w:rPr>
        <w:softHyphen/>
        <w:t>ния и под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ния ито</w:t>
      </w:r>
      <w:r>
        <w:rPr>
          <w:rFonts w:ascii="Arial" w:hAnsi="Arial" w:cs="Arial"/>
          <w:sz w:val="20"/>
          <w:szCs w:val="20"/>
        </w:rPr>
        <w:softHyphen/>
        <w:t>гов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</w:t>
      </w:r>
      <w:r>
        <w:rPr>
          <w:rFonts w:ascii="Arial" w:hAnsi="Arial" w:cs="Arial"/>
          <w:sz w:val="20"/>
          <w:szCs w:val="20"/>
        </w:rPr>
        <w:t xml:space="preserve"> </w:t>
      </w:r>
      <w:ins w:id="21" w:author="Rakhmanova" w:date="2014-10-10T14:45:00Z">
        <w:r w:rsidR="00AD4019">
          <w:rPr>
            <w:rFonts w:ascii="Arial" w:hAnsi="Arial" w:cs="Arial"/>
            <w:sz w:val="20"/>
            <w:szCs w:val="20"/>
          </w:rPr>
          <w:t>Публичного акционерного общества «Платформа ЮТИНЕТ</w:t>
        </w:r>
        <w:proofErr w:type="gramStart"/>
        <w:r w:rsidR="00AD4019">
          <w:rPr>
            <w:rFonts w:ascii="Arial" w:hAnsi="Arial" w:cs="Arial"/>
            <w:sz w:val="20"/>
            <w:szCs w:val="20"/>
          </w:rPr>
          <w:t>.Р</w:t>
        </w:r>
        <w:proofErr w:type="gramEnd"/>
        <w:r w:rsidR="00AD4019">
          <w:rPr>
            <w:rFonts w:ascii="Arial" w:hAnsi="Arial" w:cs="Arial"/>
            <w:sz w:val="20"/>
            <w:szCs w:val="20"/>
          </w:rPr>
          <w:t>У» (далее – Общество)</w:t>
        </w:r>
      </w:ins>
      <w:del w:id="22" w:author="Rakhmanova" w:date="2014-10-10T14:45:00Z">
        <w:r w:rsidDel="00AD4019">
          <w:rPr>
            <w:rFonts w:ascii="Arial" w:hAnsi="Arial" w:cs="Arial"/>
            <w:sz w:val="20"/>
            <w:szCs w:val="20"/>
          </w:rPr>
          <w:delText>Общества</w:delText>
        </w:r>
      </w:del>
      <w:r w:rsidR="00B76F79">
        <w:rPr>
          <w:rFonts w:ascii="Arial" w:hAnsi="Arial" w:cs="Arial"/>
          <w:sz w:val="20"/>
          <w:szCs w:val="20"/>
        </w:rPr>
        <w:t>.</w:t>
      </w:r>
    </w:p>
    <w:p w:rsidR="00B76F79" w:rsidRDefault="00B76F79" w:rsidP="00E928BF">
      <w:pPr>
        <w:tabs>
          <w:tab w:val="left" w:pos="-180"/>
          <w:tab w:val="left" w:pos="0"/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Ес</w:t>
      </w:r>
      <w:r>
        <w:rPr>
          <w:rFonts w:ascii="Arial" w:hAnsi="Arial" w:cs="Arial"/>
          <w:sz w:val="20"/>
          <w:szCs w:val="20"/>
        </w:rPr>
        <w:softHyphen/>
        <w:t>ли ка</w:t>
      </w:r>
      <w:r>
        <w:rPr>
          <w:rFonts w:ascii="Arial" w:hAnsi="Arial" w:cs="Arial"/>
          <w:sz w:val="20"/>
          <w:szCs w:val="20"/>
        </w:rPr>
        <w:softHyphen/>
        <w:t>кие-ли</w:t>
      </w:r>
      <w:r>
        <w:rPr>
          <w:rFonts w:ascii="Arial" w:hAnsi="Arial" w:cs="Arial"/>
          <w:sz w:val="20"/>
          <w:szCs w:val="20"/>
        </w:rPr>
        <w:softHyphen/>
        <w:t>бо во</w:t>
      </w:r>
      <w:r>
        <w:rPr>
          <w:rFonts w:ascii="Arial" w:hAnsi="Arial" w:cs="Arial"/>
          <w:sz w:val="20"/>
          <w:szCs w:val="20"/>
        </w:rPr>
        <w:softHyphen/>
        <w:t>п</w:t>
      </w:r>
      <w:r>
        <w:rPr>
          <w:rFonts w:ascii="Arial" w:hAnsi="Arial" w:cs="Arial"/>
          <w:sz w:val="20"/>
          <w:szCs w:val="20"/>
        </w:rPr>
        <w:softHyphen/>
        <w:t>ро</w:t>
      </w:r>
      <w:r>
        <w:rPr>
          <w:rFonts w:ascii="Arial" w:hAnsi="Arial" w:cs="Arial"/>
          <w:sz w:val="20"/>
          <w:szCs w:val="20"/>
        </w:rPr>
        <w:softHyphen/>
        <w:t>сы, свя</w:t>
      </w:r>
      <w:r>
        <w:rPr>
          <w:rFonts w:ascii="Arial" w:hAnsi="Arial" w:cs="Arial"/>
          <w:sz w:val="20"/>
          <w:szCs w:val="20"/>
        </w:rPr>
        <w:softHyphen/>
        <w:t>зан</w:t>
      </w:r>
      <w:r>
        <w:rPr>
          <w:rFonts w:ascii="Arial" w:hAnsi="Arial" w:cs="Arial"/>
          <w:sz w:val="20"/>
          <w:szCs w:val="20"/>
        </w:rPr>
        <w:softHyphen/>
        <w:t>ные с со</w:t>
      </w:r>
      <w:r>
        <w:rPr>
          <w:rFonts w:ascii="Arial" w:hAnsi="Arial" w:cs="Arial"/>
          <w:sz w:val="20"/>
          <w:szCs w:val="20"/>
        </w:rPr>
        <w:softHyphen/>
        <w:t>зы</w:t>
      </w:r>
      <w:r>
        <w:rPr>
          <w:rFonts w:ascii="Arial" w:hAnsi="Arial" w:cs="Arial"/>
          <w:sz w:val="20"/>
          <w:szCs w:val="20"/>
        </w:rPr>
        <w:softHyphen/>
        <w:t>вом, по</w:t>
      </w:r>
      <w:r w:rsidR="004470B7">
        <w:rPr>
          <w:rFonts w:ascii="Arial" w:hAnsi="Arial" w:cs="Arial"/>
          <w:sz w:val="20"/>
          <w:szCs w:val="20"/>
        </w:rPr>
        <w:t>д</w:t>
      </w:r>
      <w:r w:rsidR="004470B7">
        <w:rPr>
          <w:rFonts w:ascii="Arial" w:hAnsi="Arial" w:cs="Arial"/>
          <w:sz w:val="20"/>
          <w:szCs w:val="20"/>
        </w:rPr>
        <w:softHyphen/>
        <w:t>го</w:t>
      </w:r>
      <w:r w:rsidR="004470B7">
        <w:rPr>
          <w:rFonts w:ascii="Arial" w:hAnsi="Arial" w:cs="Arial"/>
          <w:sz w:val="20"/>
          <w:szCs w:val="20"/>
        </w:rPr>
        <w:softHyphen/>
        <w:t>тов</w:t>
      </w:r>
      <w:r w:rsidR="004470B7">
        <w:rPr>
          <w:rFonts w:ascii="Arial" w:hAnsi="Arial" w:cs="Arial"/>
          <w:sz w:val="20"/>
          <w:szCs w:val="20"/>
        </w:rPr>
        <w:softHyphen/>
        <w:t>кой и про</w:t>
      </w:r>
      <w:r w:rsidR="004470B7">
        <w:rPr>
          <w:rFonts w:ascii="Arial" w:hAnsi="Arial" w:cs="Arial"/>
          <w:sz w:val="20"/>
          <w:szCs w:val="20"/>
        </w:rPr>
        <w:softHyphen/>
        <w:t>ве</w:t>
      </w:r>
      <w:r w:rsidR="004470B7">
        <w:rPr>
          <w:rFonts w:ascii="Arial" w:hAnsi="Arial" w:cs="Arial"/>
          <w:sz w:val="20"/>
          <w:szCs w:val="20"/>
        </w:rPr>
        <w:softHyphen/>
        <w:t>де</w:t>
      </w:r>
      <w:r w:rsidR="004470B7">
        <w:rPr>
          <w:rFonts w:ascii="Arial" w:hAnsi="Arial" w:cs="Arial"/>
          <w:sz w:val="20"/>
          <w:szCs w:val="20"/>
        </w:rPr>
        <w:softHyphen/>
        <w:t>ни</w:t>
      </w:r>
      <w:r w:rsidR="004470B7">
        <w:rPr>
          <w:rFonts w:ascii="Arial" w:hAnsi="Arial" w:cs="Arial"/>
          <w:sz w:val="20"/>
          <w:szCs w:val="20"/>
        </w:rPr>
        <w:softHyphen/>
        <w:t>ем 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го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ров, не уре</w:t>
      </w:r>
      <w:r>
        <w:rPr>
          <w:rFonts w:ascii="Arial" w:hAnsi="Arial" w:cs="Arial"/>
          <w:sz w:val="20"/>
          <w:szCs w:val="20"/>
        </w:rPr>
        <w:softHyphen/>
        <w:t>гу</w:t>
      </w:r>
      <w:r>
        <w:rPr>
          <w:rFonts w:ascii="Arial" w:hAnsi="Arial" w:cs="Arial"/>
          <w:sz w:val="20"/>
          <w:szCs w:val="20"/>
        </w:rPr>
        <w:softHyphen/>
        <w:t>ли</w:t>
      </w:r>
      <w:r>
        <w:rPr>
          <w:rFonts w:ascii="Arial" w:hAnsi="Arial" w:cs="Arial"/>
          <w:sz w:val="20"/>
          <w:szCs w:val="20"/>
        </w:rPr>
        <w:softHyphen/>
        <w:t>ро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ны нор</w:t>
      </w:r>
      <w:r>
        <w:rPr>
          <w:rFonts w:ascii="Arial" w:hAnsi="Arial" w:cs="Arial"/>
          <w:sz w:val="20"/>
          <w:szCs w:val="20"/>
        </w:rPr>
        <w:softHyphen/>
        <w:t>ма</w:t>
      </w:r>
      <w:r>
        <w:rPr>
          <w:rFonts w:ascii="Arial" w:hAnsi="Arial" w:cs="Arial"/>
          <w:sz w:val="20"/>
          <w:szCs w:val="20"/>
        </w:rPr>
        <w:softHyphen/>
        <w:t>ми ука</w:t>
      </w:r>
      <w:r>
        <w:rPr>
          <w:rFonts w:ascii="Arial" w:hAnsi="Arial" w:cs="Arial"/>
          <w:sz w:val="20"/>
          <w:szCs w:val="20"/>
        </w:rPr>
        <w:softHyphen/>
        <w:t>зан</w:t>
      </w:r>
      <w:r>
        <w:rPr>
          <w:rFonts w:ascii="Arial" w:hAnsi="Arial" w:cs="Arial"/>
          <w:sz w:val="20"/>
          <w:szCs w:val="20"/>
        </w:rPr>
        <w:softHyphen/>
        <w:t>ных ак</w:t>
      </w:r>
      <w:r>
        <w:rPr>
          <w:rFonts w:ascii="Arial" w:hAnsi="Arial" w:cs="Arial"/>
          <w:sz w:val="20"/>
          <w:szCs w:val="20"/>
        </w:rPr>
        <w:softHyphen/>
        <w:t>тов, то они дол</w:t>
      </w:r>
      <w:r>
        <w:rPr>
          <w:rFonts w:ascii="Arial" w:hAnsi="Arial" w:cs="Arial"/>
          <w:sz w:val="20"/>
          <w:szCs w:val="20"/>
        </w:rPr>
        <w:softHyphen/>
        <w:t>ж</w:t>
      </w:r>
      <w:r>
        <w:rPr>
          <w:rFonts w:ascii="Arial" w:hAnsi="Arial" w:cs="Arial"/>
          <w:sz w:val="20"/>
          <w:szCs w:val="20"/>
        </w:rPr>
        <w:softHyphen/>
        <w:t>ны ре</w:t>
      </w:r>
      <w:r>
        <w:rPr>
          <w:rFonts w:ascii="Arial" w:hAnsi="Arial" w:cs="Arial"/>
          <w:sz w:val="20"/>
          <w:szCs w:val="20"/>
        </w:rPr>
        <w:softHyphen/>
        <w:t>шать</w:t>
      </w:r>
      <w:r>
        <w:rPr>
          <w:rFonts w:ascii="Arial" w:hAnsi="Arial" w:cs="Arial"/>
          <w:sz w:val="20"/>
          <w:szCs w:val="20"/>
        </w:rPr>
        <w:softHyphen/>
        <w:t>ся ис</w:t>
      </w:r>
      <w:r>
        <w:rPr>
          <w:rFonts w:ascii="Arial" w:hAnsi="Arial" w:cs="Arial"/>
          <w:sz w:val="20"/>
          <w:szCs w:val="20"/>
        </w:rPr>
        <w:softHyphen/>
        <w:t>хо</w:t>
      </w:r>
      <w:r>
        <w:rPr>
          <w:rFonts w:ascii="Arial" w:hAnsi="Arial" w:cs="Arial"/>
          <w:sz w:val="20"/>
          <w:szCs w:val="20"/>
        </w:rPr>
        <w:softHyphen/>
        <w:t>дя из не</w:t>
      </w:r>
      <w:r>
        <w:rPr>
          <w:rFonts w:ascii="Arial" w:hAnsi="Arial" w:cs="Arial"/>
          <w:sz w:val="20"/>
          <w:szCs w:val="20"/>
        </w:rPr>
        <w:softHyphen/>
        <w:t>об</w:t>
      </w:r>
      <w:r>
        <w:rPr>
          <w:rFonts w:ascii="Arial" w:hAnsi="Arial" w:cs="Arial"/>
          <w:sz w:val="20"/>
          <w:szCs w:val="20"/>
        </w:rPr>
        <w:softHyphen/>
        <w:t>хо</w:t>
      </w:r>
      <w:r>
        <w:rPr>
          <w:rFonts w:ascii="Arial" w:hAnsi="Arial" w:cs="Arial"/>
          <w:sz w:val="20"/>
          <w:szCs w:val="20"/>
        </w:rPr>
        <w:softHyphen/>
        <w:t>ди</w:t>
      </w:r>
      <w:r>
        <w:rPr>
          <w:rFonts w:ascii="Arial" w:hAnsi="Arial" w:cs="Arial"/>
          <w:sz w:val="20"/>
          <w:szCs w:val="20"/>
        </w:rPr>
        <w:softHyphen/>
        <w:t>мо</w:t>
      </w:r>
      <w:r>
        <w:rPr>
          <w:rFonts w:ascii="Arial" w:hAnsi="Arial" w:cs="Arial"/>
          <w:sz w:val="20"/>
          <w:szCs w:val="20"/>
        </w:rPr>
        <w:softHyphen/>
        <w:t>сти обес</w:t>
      </w:r>
      <w:r>
        <w:rPr>
          <w:rFonts w:ascii="Arial" w:hAnsi="Arial" w:cs="Arial"/>
          <w:sz w:val="20"/>
          <w:szCs w:val="20"/>
        </w:rPr>
        <w:softHyphen/>
        <w:t>пе</w:t>
      </w:r>
      <w:r>
        <w:rPr>
          <w:rFonts w:ascii="Arial" w:hAnsi="Arial" w:cs="Arial"/>
          <w:sz w:val="20"/>
          <w:szCs w:val="20"/>
        </w:rPr>
        <w:softHyphen/>
        <w:t>че</w:t>
      </w:r>
      <w:r>
        <w:rPr>
          <w:rFonts w:ascii="Arial" w:hAnsi="Arial" w:cs="Arial"/>
          <w:sz w:val="20"/>
          <w:szCs w:val="20"/>
        </w:rPr>
        <w:softHyphen/>
        <w:t>ния прав и ин</w:t>
      </w:r>
      <w:r>
        <w:rPr>
          <w:rFonts w:ascii="Arial" w:hAnsi="Arial" w:cs="Arial"/>
          <w:sz w:val="20"/>
          <w:szCs w:val="20"/>
        </w:rPr>
        <w:softHyphen/>
        <w:t>те</w:t>
      </w:r>
      <w:r>
        <w:rPr>
          <w:rFonts w:ascii="Arial" w:hAnsi="Arial" w:cs="Arial"/>
          <w:sz w:val="20"/>
          <w:szCs w:val="20"/>
        </w:rPr>
        <w:softHyphen/>
        <w:t>ре</w:t>
      </w:r>
      <w:r>
        <w:rPr>
          <w:rFonts w:ascii="Arial" w:hAnsi="Arial" w:cs="Arial"/>
          <w:sz w:val="20"/>
          <w:szCs w:val="20"/>
        </w:rPr>
        <w:softHyphen/>
        <w:t>сов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 xml:space="preserve">ров. </w:t>
      </w:r>
    </w:p>
    <w:p w:rsidR="00B76F79" w:rsidRDefault="00B76F79" w:rsidP="00E928BF">
      <w:pPr>
        <w:tabs>
          <w:tab w:val="left" w:pos="-180"/>
          <w:tab w:val="left" w:pos="0"/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во обес</w:t>
      </w:r>
      <w:r>
        <w:rPr>
          <w:rFonts w:ascii="Arial" w:hAnsi="Arial" w:cs="Arial"/>
          <w:sz w:val="20"/>
          <w:szCs w:val="20"/>
        </w:rPr>
        <w:softHyphen/>
        <w:t>пе</w:t>
      </w:r>
      <w:r>
        <w:rPr>
          <w:rFonts w:ascii="Arial" w:hAnsi="Arial" w:cs="Arial"/>
          <w:sz w:val="20"/>
          <w:szCs w:val="20"/>
        </w:rPr>
        <w:softHyphen/>
        <w:t>чи</w:t>
      </w:r>
      <w:r>
        <w:rPr>
          <w:rFonts w:ascii="Arial" w:hAnsi="Arial" w:cs="Arial"/>
          <w:sz w:val="20"/>
          <w:szCs w:val="20"/>
        </w:rPr>
        <w:softHyphen/>
        <w:t>вает рав</w:t>
      </w:r>
      <w:r>
        <w:rPr>
          <w:rFonts w:ascii="Arial" w:hAnsi="Arial" w:cs="Arial"/>
          <w:sz w:val="20"/>
          <w:szCs w:val="20"/>
        </w:rPr>
        <w:softHyphen/>
        <w:t>ную воз</w:t>
      </w:r>
      <w:r>
        <w:rPr>
          <w:rFonts w:ascii="Arial" w:hAnsi="Arial" w:cs="Arial"/>
          <w:sz w:val="20"/>
          <w:szCs w:val="20"/>
        </w:rPr>
        <w:softHyphen/>
        <w:t>мо</w:t>
      </w:r>
      <w:r>
        <w:rPr>
          <w:rFonts w:ascii="Arial" w:hAnsi="Arial" w:cs="Arial"/>
          <w:sz w:val="20"/>
          <w:szCs w:val="20"/>
        </w:rPr>
        <w:softHyphen/>
        <w:t>ж</w:t>
      </w:r>
      <w:r>
        <w:rPr>
          <w:rFonts w:ascii="Arial" w:hAnsi="Arial" w:cs="Arial"/>
          <w:sz w:val="20"/>
          <w:szCs w:val="20"/>
        </w:rPr>
        <w:softHyphen/>
        <w:t xml:space="preserve">ность </w:t>
      </w:r>
      <w:r w:rsidR="004470B7">
        <w:rPr>
          <w:rFonts w:ascii="Arial" w:hAnsi="Arial" w:cs="Arial"/>
          <w:sz w:val="20"/>
          <w:szCs w:val="20"/>
        </w:rPr>
        <w:t>уча</w:t>
      </w:r>
      <w:r w:rsidR="004470B7">
        <w:rPr>
          <w:rFonts w:ascii="Arial" w:hAnsi="Arial" w:cs="Arial"/>
          <w:sz w:val="20"/>
          <w:szCs w:val="20"/>
        </w:rPr>
        <w:softHyphen/>
        <w:t>стия всех ак</w:t>
      </w:r>
      <w:r w:rsidR="004470B7">
        <w:rPr>
          <w:rFonts w:ascii="Arial" w:hAnsi="Arial" w:cs="Arial"/>
          <w:sz w:val="20"/>
          <w:szCs w:val="20"/>
        </w:rPr>
        <w:softHyphen/>
        <w:t>ци</w:t>
      </w:r>
      <w:r w:rsidR="004470B7">
        <w:rPr>
          <w:rFonts w:ascii="Arial" w:hAnsi="Arial" w:cs="Arial"/>
          <w:sz w:val="20"/>
          <w:szCs w:val="20"/>
        </w:rPr>
        <w:softHyphen/>
        <w:t>о</w:t>
      </w:r>
      <w:r w:rsidR="004470B7">
        <w:rPr>
          <w:rFonts w:ascii="Arial" w:hAnsi="Arial" w:cs="Arial"/>
          <w:sz w:val="20"/>
          <w:szCs w:val="20"/>
        </w:rPr>
        <w:softHyphen/>
        <w:t>не</w:t>
      </w:r>
      <w:r w:rsidR="004470B7">
        <w:rPr>
          <w:rFonts w:ascii="Arial" w:hAnsi="Arial" w:cs="Arial"/>
          <w:sz w:val="20"/>
          <w:szCs w:val="20"/>
        </w:rPr>
        <w:softHyphen/>
        <w:t>ров в О</w:t>
      </w:r>
      <w:r>
        <w:rPr>
          <w:rFonts w:ascii="Arial" w:hAnsi="Arial" w:cs="Arial"/>
          <w:sz w:val="20"/>
          <w:szCs w:val="20"/>
        </w:rPr>
        <w:t>бщем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нии акционеров.</w:t>
      </w:r>
    </w:p>
    <w:p w:rsidR="006D1F13" w:rsidRDefault="002B5303" w:rsidP="00E928BF">
      <w:pPr>
        <w:tabs>
          <w:tab w:val="left" w:pos="-180"/>
          <w:tab w:val="left" w:pos="0"/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Дополнительные к</w:t>
      </w:r>
      <w:r w:rsidR="006D1F13">
        <w:rPr>
          <w:rFonts w:ascii="Arial" w:hAnsi="Arial" w:cs="Arial"/>
          <w:sz w:val="20"/>
          <w:szCs w:val="20"/>
        </w:rPr>
        <w:t xml:space="preserve"> предусмотренным настоящим Положением требования к порядку подготовки, созыва и проведения Общего собрания акционеров Общества могут быть установлены </w:t>
      </w:r>
      <w:del w:id="23" w:author="Rakhmanova" w:date="2014-10-10T14:47:00Z">
        <w:r w:rsidR="006D1F13" w:rsidDel="00AD4019">
          <w:rPr>
            <w:rFonts w:ascii="Arial" w:hAnsi="Arial" w:cs="Arial"/>
            <w:sz w:val="20"/>
            <w:szCs w:val="20"/>
          </w:rPr>
          <w:delText xml:space="preserve">федеральным органом исполнительной власти по рынку ценных </w:delText>
        </w:r>
        <w:commentRangeStart w:id="24"/>
        <w:r w:rsidR="006D1F13" w:rsidDel="00AD4019">
          <w:rPr>
            <w:rFonts w:ascii="Arial" w:hAnsi="Arial" w:cs="Arial"/>
            <w:sz w:val="20"/>
            <w:szCs w:val="20"/>
          </w:rPr>
          <w:delText>бумаг</w:delText>
        </w:r>
      </w:del>
      <w:ins w:id="25" w:author="Rakhmanova" w:date="2014-10-10T14:47:00Z">
        <w:r w:rsidR="00AD4019">
          <w:rPr>
            <w:rFonts w:ascii="Arial" w:hAnsi="Arial" w:cs="Arial"/>
            <w:sz w:val="20"/>
            <w:szCs w:val="20"/>
          </w:rPr>
          <w:t>Банком России</w:t>
        </w:r>
      </w:ins>
      <w:r w:rsidR="006D1F13">
        <w:rPr>
          <w:rFonts w:ascii="Arial" w:hAnsi="Arial" w:cs="Arial"/>
          <w:sz w:val="20"/>
          <w:szCs w:val="20"/>
        </w:rPr>
        <w:t>.</w:t>
      </w:r>
      <w:commentRangeEnd w:id="24"/>
      <w:r w:rsidR="00AD4019">
        <w:rPr>
          <w:rStyle w:val="af"/>
        </w:rPr>
        <w:commentReference w:id="24"/>
      </w:r>
      <w:proofErr w:type="gramEnd"/>
    </w:p>
    <w:p w:rsidR="00AD444F" w:rsidRDefault="00A00911" w:rsidP="00E928BF">
      <w:pPr>
        <w:tabs>
          <w:tab w:val="left" w:pos="-180"/>
          <w:tab w:val="left" w:pos="0"/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 w:rsidR="00AD444F">
        <w:rPr>
          <w:rFonts w:ascii="Arial" w:hAnsi="Arial" w:cs="Arial"/>
          <w:sz w:val="20"/>
          <w:szCs w:val="20"/>
        </w:rPr>
        <w:t>2.   Общее собрание акционеров является высшим органо</w:t>
      </w:r>
      <w:r w:rsidR="00FC1E81">
        <w:rPr>
          <w:rFonts w:ascii="Arial" w:hAnsi="Arial" w:cs="Arial"/>
          <w:sz w:val="20"/>
          <w:szCs w:val="20"/>
        </w:rPr>
        <w:t>м</w:t>
      </w:r>
      <w:r w:rsidR="00AD444F">
        <w:rPr>
          <w:rFonts w:ascii="Arial" w:hAnsi="Arial" w:cs="Arial"/>
          <w:sz w:val="20"/>
          <w:szCs w:val="20"/>
        </w:rPr>
        <w:t xml:space="preserve"> управления </w:t>
      </w:r>
      <w:del w:id="26" w:author="Rakhmanova" w:date="2014-10-10T14:48:00Z">
        <w:r w:rsidR="00AD444F" w:rsidDel="00AD4019">
          <w:rPr>
            <w:rFonts w:ascii="Arial" w:hAnsi="Arial" w:cs="Arial"/>
            <w:sz w:val="20"/>
            <w:szCs w:val="20"/>
          </w:rPr>
          <w:delText>Обществом</w:delText>
        </w:r>
      </w:del>
      <w:ins w:id="27" w:author="Rakhmanova" w:date="2014-10-10T14:48:00Z">
        <w:r w:rsidR="00AD4019">
          <w:rPr>
            <w:rFonts w:ascii="Arial" w:hAnsi="Arial" w:cs="Arial"/>
            <w:sz w:val="20"/>
            <w:szCs w:val="20"/>
          </w:rPr>
          <w:t>Общества</w:t>
        </w:r>
      </w:ins>
      <w:r w:rsidR="00AD444F">
        <w:rPr>
          <w:rFonts w:ascii="Arial" w:hAnsi="Arial" w:cs="Arial"/>
          <w:sz w:val="20"/>
          <w:szCs w:val="20"/>
        </w:rPr>
        <w:t>.</w:t>
      </w:r>
    </w:p>
    <w:p w:rsidR="00AD444F" w:rsidRDefault="00AD444F" w:rsidP="00E928BF">
      <w:pPr>
        <w:tabs>
          <w:tab w:val="left" w:pos="-180"/>
          <w:tab w:val="left" w:pos="0"/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commentRangeStart w:id="28"/>
      <w:r>
        <w:rPr>
          <w:rFonts w:ascii="Arial" w:hAnsi="Arial" w:cs="Arial"/>
          <w:sz w:val="20"/>
          <w:szCs w:val="20"/>
        </w:rPr>
        <w:t xml:space="preserve">Компетенция Общего собрания акционеров Общества определяется </w:t>
      </w:r>
      <w:ins w:id="29" w:author="Rakhmanova" w:date="2014-10-10T14:50:00Z">
        <w:r w:rsidR="00FF7FDD">
          <w:rPr>
            <w:rFonts w:ascii="Arial" w:hAnsi="Arial" w:cs="Arial"/>
            <w:sz w:val="20"/>
            <w:szCs w:val="20"/>
          </w:rPr>
          <w:t>Гра</w:t>
        </w:r>
        <w:r w:rsidR="00FF7FDD">
          <w:rPr>
            <w:rFonts w:ascii="Arial" w:hAnsi="Arial" w:cs="Arial"/>
            <w:sz w:val="20"/>
            <w:szCs w:val="20"/>
          </w:rPr>
          <w:softHyphen/>
          <w:t>ж</w:t>
        </w:r>
        <w:r w:rsidR="00FF7FDD">
          <w:rPr>
            <w:rFonts w:ascii="Arial" w:hAnsi="Arial" w:cs="Arial"/>
            <w:sz w:val="20"/>
            <w:szCs w:val="20"/>
          </w:rPr>
          <w:softHyphen/>
          <w:t>дан</w:t>
        </w:r>
        <w:r w:rsidR="00FF7FDD">
          <w:rPr>
            <w:rFonts w:ascii="Arial" w:hAnsi="Arial" w:cs="Arial"/>
            <w:sz w:val="20"/>
            <w:szCs w:val="20"/>
          </w:rPr>
          <w:softHyphen/>
          <w:t>ским ко</w:t>
        </w:r>
        <w:r w:rsidR="00FF7FDD">
          <w:rPr>
            <w:rFonts w:ascii="Arial" w:hAnsi="Arial" w:cs="Arial"/>
            <w:sz w:val="20"/>
            <w:szCs w:val="20"/>
          </w:rPr>
          <w:softHyphen/>
          <w:t>де</w:t>
        </w:r>
        <w:r w:rsidR="00FF7FDD">
          <w:rPr>
            <w:rFonts w:ascii="Arial" w:hAnsi="Arial" w:cs="Arial"/>
            <w:sz w:val="20"/>
            <w:szCs w:val="20"/>
          </w:rPr>
          <w:softHyphen/>
          <w:t>к</w:t>
        </w:r>
        <w:r w:rsidR="00FF7FDD">
          <w:rPr>
            <w:rFonts w:ascii="Arial" w:hAnsi="Arial" w:cs="Arial"/>
            <w:sz w:val="20"/>
            <w:szCs w:val="20"/>
          </w:rPr>
          <w:softHyphen/>
          <w:t>сом Рос</w:t>
        </w:r>
        <w:r w:rsidR="00FF7FDD">
          <w:rPr>
            <w:rFonts w:ascii="Arial" w:hAnsi="Arial" w:cs="Arial"/>
            <w:sz w:val="20"/>
            <w:szCs w:val="20"/>
          </w:rPr>
          <w:softHyphen/>
          <w:t>сий</w:t>
        </w:r>
        <w:r w:rsidR="00FF7FDD">
          <w:rPr>
            <w:rFonts w:ascii="Arial" w:hAnsi="Arial" w:cs="Arial"/>
            <w:sz w:val="20"/>
            <w:szCs w:val="20"/>
          </w:rPr>
          <w:softHyphen/>
          <w:t>ской Фе</w:t>
        </w:r>
        <w:r w:rsidR="00FF7FDD">
          <w:rPr>
            <w:rFonts w:ascii="Arial" w:hAnsi="Arial" w:cs="Arial"/>
            <w:sz w:val="20"/>
            <w:szCs w:val="20"/>
          </w:rPr>
          <w:softHyphen/>
          <w:t>де</w:t>
        </w:r>
        <w:r w:rsidR="00FF7FDD">
          <w:rPr>
            <w:rFonts w:ascii="Arial" w:hAnsi="Arial" w:cs="Arial"/>
            <w:sz w:val="20"/>
            <w:szCs w:val="20"/>
          </w:rPr>
          <w:softHyphen/>
          <w:t>ра</w:t>
        </w:r>
        <w:r w:rsidR="00FF7FDD">
          <w:rPr>
            <w:rFonts w:ascii="Arial" w:hAnsi="Arial" w:cs="Arial"/>
            <w:sz w:val="20"/>
            <w:szCs w:val="20"/>
          </w:rPr>
          <w:softHyphen/>
          <w:t xml:space="preserve">ции  и </w:t>
        </w:r>
      </w:ins>
      <w:r>
        <w:rPr>
          <w:rFonts w:ascii="Arial" w:hAnsi="Arial" w:cs="Arial"/>
          <w:sz w:val="20"/>
          <w:szCs w:val="20"/>
        </w:rPr>
        <w:t>Федеральным законом «Об акционерных обществах»</w:t>
      </w:r>
      <w:del w:id="30" w:author="Rakhmanova" w:date="2014-10-10T14:50:00Z">
        <w:r w:rsidDel="00FF7FDD">
          <w:rPr>
            <w:rFonts w:ascii="Arial" w:hAnsi="Arial" w:cs="Arial"/>
            <w:sz w:val="20"/>
            <w:szCs w:val="20"/>
          </w:rPr>
          <w:delText xml:space="preserve"> и Уставом Общества</w:delText>
        </w:r>
      </w:del>
      <w:r>
        <w:rPr>
          <w:rFonts w:ascii="Arial" w:hAnsi="Arial" w:cs="Arial"/>
          <w:sz w:val="20"/>
          <w:szCs w:val="20"/>
        </w:rPr>
        <w:t>.</w:t>
      </w:r>
      <w:commentRangeEnd w:id="28"/>
      <w:r w:rsidR="00FF7FDD">
        <w:rPr>
          <w:rStyle w:val="af"/>
        </w:rPr>
        <w:commentReference w:id="28"/>
      </w:r>
    </w:p>
    <w:p w:rsidR="00B76F79" w:rsidRDefault="00A00911" w:rsidP="00E928BF">
      <w:pPr>
        <w:tabs>
          <w:tab w:val="left" w:pos="-180"/>
          <w:tab w:val="left" w:pos="0"/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 w:rsidR="00AD444F">
        <w:rPr>
          <w:rFonts w:ascii="Arial" w:hAnsi="Arial" w:cs="Arial"/>
          <w:sz w:val="20"/>
          <w:szCs w:val="20"/>
        </w:rPr>
        <w:t>3</w:t>
      </w:r>
      <w:r w:rsidR="004470B7">
        <w:rPr>
          <w:rFonts w:ascii="Arial" w:hAnsi="Arial" w:cs="Arial"/>
          <w:sz w:val="20"/>
          <w:szCs w:val="20"/>
        </w:rPr>
        <w:t xml:space="preserve">.  </w:t>
      </w:r>
      <w:r w:rsidR="00B76F79">
        <w:rPr>
          <w:rFonts w:ascii="Arial" w:hAnsi="Arial" w:cs="Arial"/>
          <w:sz w:val="20"/>
          <w:szCs w:val="20"/>
        </w:rPr>
        <w:t>Тер</w:t>
      </w:r>
      <w:r w:rsidR="00B76F79">
        <w:rPr>
          <w:rFonts w:ascii="Arial" w:hAnsi="Arial" w:cs="Arial"/>
          <w:sz w:val="20"/>
          <w:szCs w:val="20"/>
        </w:rPr>
        <w:softHyphen/>
        <w:t>ми</w:t>
      </w:r>
      <w:r w:rsidR="00B76F79">
        <w:rPr>
          <w:rFonts w:ascii="Arial" w:hAnsi="Arial" w:cs="Arial"/>
          <w:sz w:val="20"/>
          <w:szCs w:val="20"/>
        </w:rPr>
        <w:softHyphen/>
        <w:t>ны и оп</w:t>
      </w:r>
      <w:r w:rsidR="00B76F79">
        <w:rPr>
          <w:rFonts w:ascii="Arial" w:hAnsi="Arial" w:cs="Arial"/>
          <w:sz w:val="20"/>
          <w:szCs w:val="20"/>
        </w:rPr>
        <w:softHyphen/>
        <w:t>ре</w:t>
      </w:r>
      <w:r w:rsidR="00B76F79">
        <w:rPr>
          <w:rFonts w:ascii="Arial" w:hAnsi="Arial" w:cs="Arial"/>
          <w:sz w:val="20"/>
          <w:szCs w:val="20"/>
        </w:rPr>
        <w:softHyphen/>
        <w:t>де</w:t>
      </w:r>
      <w:r w:rsidR="00B76F79">
        <w:rPr>
          <w:rFonts w:ascii="Arial" w:hAnsi="Arial" w:cs="Arial"/>
          <w:sz w:val="20"/>
          <w:szCs w:val="20"/>
        </w:rPr>
        <w:softHyphen/>
        <w:t>ле</w:t>
      </w:r>
      <w:r w:rsidR="00B76F79">
        <w:rPr>
          <w:rFonts w:ascii="Arial" w:hAnsi="Arial" w:cs="Arial"/>
          <w:sz w:val="20"/>
          <w:szCs w:val="20"/>
        </w:rPr>
        <w:softHyphen/>
        <w:t>ния, и</w:t>
      </w:r>
      <w:r w:rsidR="004470B7">
        <w:rPr>
          <w:rFonts w:ascii="Arial" w:hAnsi="Arial" w:cs="Arial"/>
          <w:sz w:val="20"/>
          <w:szCs w:val="20"/>
        </w:rPr>
        <w:t>с</w:t>
      </w:r>
      <w:r w:rsidR="004470B7">
        <w:rPr>
          <w:rFonts w:ascii="Arial" w:hAnsi="Arial" w:cs="Arial"/>
          <w:sz w:val="20"/>
          <w:szCs w:val="20"/>
        </w:rPr>
        <w:softHyphen/>
        <w:t>поль</w:t>
      </w:r>
      <w:r w:rsidR="004470B7">
        <w:rPr>
          <w:rFonts w:ascii="Arial" w:hAnsi="Arial" w:cs="Arial"/>
          <w:sz w:val="20"/>
          <w:szCs w:val="20"/>
        </w:rPr>
        <w:softHyphen/>
        <w:t>зу</w:t>
      </w:r>
      <w:r w:rsidR="004470B7">
        <w:rPr>
          <w:rFonts w:ascii="Arial" w:hAnsi="Arial" w:cs="Arial"/>
          <w:sz w:val="20"/>
          <w:szCs w:val="20"/>
        </w:rPr>
        <w:softHyphen/>
        <w:t>е</w:t>
      </w:r>
      <w:r w:rsidR="004470B7">
        <w:rPr>
          <w:rFonts w:ascii="Arial" w:hAnsi="Arial" w:cs="Arial"/>
          <w:sz w:val="20"/>
          <w:szCs w:val="20"/>
        </w:rPr>
        <w:softHyphen/>
        <w:t>мые в на</w:t>
      </w:r>
      <w:r w:rsidR="004470B7">
        <w:rPr>
          <w:rFonts w:ascii="Arial" w:hAnsi="Arial" w:cs="Arial"/>
          <w:sz w:val="20"/>
          <w:szCs w:val="20"/>
        </w:rPr>
        <w:softHyphen/>
        <w:t>сто</w:t>
      </w:r>
      <w:r w:rsidR="004470B7">
        <w:rPr>
          <w:rFonts w:ascii="Arial" w:hAnsi="Arial" w:cs="Arial"/>
          <w:sz w:val="20"/>
          <w:szCs w:val="20"/>
        </w:rPr>
        <w:softHyphen/>
        <w:t>я</w:t>
      </w:r>
      <w:r w:rsidR="004470B7">
        <w:rPr>
          <w:rFonts w:ascii="Arial" w:hAnsi="Arial" w:cs="Arial"/>
          <w:sz w:val="20"/>
          <w:szCs w:val="20"/>
        </w:rPr>
        <w:softHyphen/>
        <w:t>щем П</w:t>
      </w:r>
      <w:r w:rsidR="00B76F79">
        <w:rPr>
          <w:rFonts w:ascii="Arial" w:hAnsi="Arial" w:cs="Arial"/>
          <w:sz w:val="20"/>
          <w:szCs w:val="20"/>
        </w:rPr>
        <w:t>оложении, при</w:t>
      </w:r>
      <w:r w:rsidR="00B76F79">
        <w:rPr>
          <w:rFonts w:ascii="Arial" w:hAnsi="Arial" w:cs="Arial"/>
          <w:sz w:val="20"/>
          <w:szCs w:val="20"/>
        </w:rPr>
        <w:softHyphen/>
        <w:t>ме</w:t>
      </w:r>
      <w:r w:rsidR="00B76F79">
        <w:rPr>
          <w:rFonts w:ascii="Arial" w:hAnsi="Arial" w:cs="Arial"/>
          <w:sz w:val="20"/>
          <w:szCs w:val="20"/>
        </w:rPr>
        <w:softHyphen/>
        <w:t>ня</w:t>
      </w:r>
      <w:r w:rsidR="00B76F79">
        <w:rPr>
          <w:rFonts w:ascii="Arial" w:hAnsi="Arial" w:cs="Arial"/>
          <w:sz w:val="20"/>
          <w:szCs w:val="20"/>
        </w:rPr>
        <w:softHyphen/>
        <w:t>ют</w:t>
      </w:r>
      <w:r w:rsidR="00B76F79">
        <w:rPr>
          <w:rFonts w:ascii="Arial" w:hAnsi="Arial" w:cs="Arial"/>
          <w:sz w:val="20"/>
          <w:szCs w:val="20"/>
        </w:rPr>
        <w:softHyphen/>
        <w:t>ся в том зна</w:t>
      </w:r>
      <w:r w:rsidR="00B76F79">
        <w:rPr>
          <w:rFonts w:ascii="Arial" w:hAnsi="Arial" w:cs="Arial"/>
          <w:sz w:val="20"/>
          <w:szCs w:val="20"/>
        </w:rPr>
        <w:softHyphen/>
        <w:t>че</w:t>
      </w:r>
      <w:r w:rsidR="00B76F79">
        <w:rPr>
          <w:rFonts w:ascii="Arial" w:hAnsi="Arial" w:cs="Arial"/>
          <w:sz w:val="20"/>
          <w:szCs w:val="20"/>
        </w:rPr>
        <w:softHyphen/>
        <w:t>нии, в ка</w:t>
      </w:r>
      <w:r w:rsidR="00B76F79">
        <w:rPr>
          <w:rFonts w:ascii="Arial" w:hAnsi="Arial" w:cs="Arial"/>
          <w:sz w:val="20"/>
          <w:szCs w:val="20"/>
        </w:rPr>
        <w:softHyphen/>
        <w:t>ком они ис</w:t>
      </w:r>
      <w:r w:rsidR="00B76F79">
        <w:rPr>
          <w:rFonts w:ascii="Arial" w:hAnsi="Arial" w:cs="Arial"/>
          <w:sz w:val="20"/>
          <w:szCs w:val="20"/>
        </w:rPr>
        <w:softHyphen/>
        <w:t>поль</w:t>
      </w:r>
      <w:r w:rsidR="00B76F79">
        <w:rPr>
          <w:rFonts w:ascii="Arial" w:hAnsi="Arial" w:cs="Arial"/>
          <w:sz w:val="20"/>
          <w:szCs w:val="20"/>
        </w:rPr>
        <w:softHyphen/>
        <w:t>зу</w:t>
      </w:r>
      <w:r w:rsidR="00B76F79">
        <w:rPr>
          <w:rFonts w:ascii="Arial" w:hAnsi="Arial" w:cs="Arial"/>
          <w:sz w:val="20"/>
          <w:szCs w:val="20"/>
        </w:rPr>
        <w:softHyphen/>
        <w:t>ют</w:t>
      </w:r>
      <w:r w:rsidR="00B76F79">
        <w:rPr>
          <w:rFonts w:ascii="Arial" w:hAnsi="Arial" w:cs="Arial"/>
          <w:sz w:val="20"/>
          <w:szCs w:val="20"/>
        </w:rPr>
        <w:softHyphen/>
        <w:t>ся в за</w:t>
      </w:r>
      <w:r w:rsidR="00B76F79">
        <w:rPr>
          <w:rFonts w:ascii="Arial" w:hAnsi="Arial" w:cs="Arial"/>
          <w:sz w:val="20"/>
          <w:szCs w:val="20"/>
        </w:rPr>
        <w:softHyphen/>
        <w:t>ко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>да</w:t>
      </w:r>
      <w:r w:rsidR="00B76F79">
        <w:rPr>
          <w:rFonts w:ascii="Arial" w:hAnsi="Arial" w:cs="Arial"/>
          <w:sz w:val="20"/>
          <w:szCs w:val="20"/>
        </w:rPr>
        <w:softHyphen/>
        <w:t>тель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ве Рос</w:t>
      </w:r>
      <w:r w:rsidR="00B76F79">
        <w:rPr>
          <w:rFonts w:ascii="Arial" w:hAnsi="Arial" w:cs="Arial"/>
          <w:sz w:val="20"/>
          <w:szCs w:val="20"/>
        </w:rPr>
        <w:softHyphen/>
        <w:t>сий</w:t>
      </w:r>
      <w:r w:rsidR="00B76F79">
        <w:rPr>
          <w:rFonts w:ascii="Arial" w:hAnsi="Arial" w:cs="Arial"/>
          <w:sz w:val="20"/>
          <w:szCs w:val="20"/>
        </w:rPr>
        <w:softHyphen/>
        <w:t>ской Фе</w:t>
      </w:r>
      <w:r w:rsidR="00B76F79">
        <w:rPr>
          <w:rFonts w:ascii="Arial" w:hAnsi="Arial" w:cs="Arial"/>
          <w:sz w:val="20"/>
          <w:szCs w:val="20"/>
        </w:rPr>
        <w:softHyphen/>
        <w:t>де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ции об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нер</w:t>
      </w:r>
      <w:r w:rsidR="00B76F79">
        <w:rPr>
          <w:rFonts w:ascii="Arial" w:hAnsi="Arial" w:cs="Arial"/>
          <w:sz w:val="20"/>
          <w:szCs w:val="20"/>
        </w:rPr>
        <w:softHyphen/>
        <w:t>ных об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вах и цен</w:t>
      </w:r>
      <w:r w:rsidR="00B76F79">
        <w:rPr>
          <w:rFonts w:ascii="Arial" w:hAnsi="Arial" w:cs="Arial"/>
          <w:sz w:val="20"/>
          <w:szCs w:val="20"/>
        </w:rPr>
        <w:softHyphen/>
        <w:t>ных бу</w:t>
      </w:r>
      <w:r w:rsidR="00B76F79">
        <w:rPr>
          <w:rFonts w:ascii="Arial" w:hAnsi="Arial" w:cs="Arial"/>
          <w:sz w:val="20"/>
          <w:szCs w:val="20"/>
        </w:rPr>
        <w:softHyphen/>
        <w:t>ма</w:t>
      </w:r>
      <w:r w:rsidR="00B76F79">
        <w:rPr>
          <w:rFonts w:ascii="Arial" w:hAnsi="Arial" w:cs="Arial"/>
          <w:sz w:val="20"/>
          <w:szCs w:val="20"/>
        </w:rPr>
        <w:softHyphen/>
        <w:t>гах, ес</w:t>
      </w:r>
      <w:r w:rsidR="00B76F79">
        <w:rPr>
          <w:rFonts w:ascii="Arial" w:hAnsi="Arial" w:cs="Arial"/>
          <w:sz w:val="20"/>
          <w:szCs w:val="20"/>
        </w:rPr>
        <w:softHyphen/>
        <w:t>ли иное не пр</w:t>
      </w:r>
      <w:r w:rsidR="004850B4">
        <w:rPr>
          <w:rFonts w:ascii="Arial" w:hAnsi="Arial" w:cs="Arial"/>
          <w:sz w:val="20"/>
          <w:szCs w:val="20"/>
        </w:rPr>
        <w:t>е</w:t>
      </w:r>
      <w:r w:rsidR="004850B4">
        <w:rPr>
          <w:rFonts w:ascii="Arial" w:hAnsi="Arial" w:cs="Arial"/>
          <w:sz w:val="20"/>
          <w:szCs w:val="20"/>
        </w:rPr>
        <w:softHyphen/>
        <w:t>д</w:t>
      </w:r>
      <w:r w:rsidR="004850B4">
        <w:rPr>
          <w:rFonts w:ascii="Arial" w:hAnsi="Arial" w:cs="Arial"/>
          <w:sz w:val="20"/>
          <w:szCs w:val="20"/>
        </w:rPr>
        <w:softHyphen/>
        <w:t>у</w:t>
      </w:r>
      <w:r w:rsidR="004850B4">
        <w:rPr>
          <w:rFonts w:ascii="Arial" w:hAnsi="Arial" w:cs="Arial"/>
          <w:sz w:val="20"/>
          <w:szCs w:val="20"/>
        </w:rPr>
        <w:softHyphen/>
        <w:t>смо</w:t>
      </w:r>
      <w:r w:rsidR="004850B4">
        <w:rPr>
          <w:rFonts w:ascii="Arial" w:hAnsi="Arial" w:cs="Arial"/>
          <w:sz w:val="20"/>
          <w:szCs w:val="20"/>
        </w:rPr>
        <w:softHyphen/>
        <w:t>т</w:t>
      </w:r>
      <w:r w:rsidR="004850B4">
        <w:rPr>
          <w:rFonts w:ascii="Arial" w:hAnsi="Arial" w:cs="Arial"/>
          <w:sz w:val="20"/>
          <w:szCs w:val="20"/>
        </w:rPr>
        <w:softHyphen/>
        <w:t>ре</w:t>
      </w:r>
      <w:r w:rsidR="004850B4">
        <w:rPr>
          <w:rFonts w:ascii="Arial" w:hAnsi="Arial" w:cs="Arial"/>
          <w:sz w:val="20"/>
          <w:szCs w:val="20"/>
        </w:rPr>
        <w:softHyphen/>
        <w:t>но на</w:t>
      </w:r>
      <w:r w:rsidR="004850B4">
        <w:rPr>
          <w:rFonts w:ascii="Arial" w:hAnsi="Arial" w:cs="Arial"/>
          <w:sz w:val="20"/>
          <w:szCs w:val="20"/>
        </w:rPr>
        <w:softHyphen/>
        <w:t>сто</w:t>
      </w:r>
      <w:r w:rsidR="004850B4">
        <w:rPr>
          <w:rFonts w:ascii="Arial" w:hAnsi="Arial" w:cs="Arial"/>
          <w:sz w:val="20"/>
          <w:szCs w:val="20"/>
        </w:rPr>
        <w:softHyphen/>
        <w:t>я</w:t>
      </w:r>
      <w:r w:rsidR="004850B4">
        <w:rPr>
          <w:rFonts w:ascii="Arial" w:hAnsi="Arial" w:cs="Arial"/>
          <w:sz w:val="20"/>
          <w:szCs w:val="20"/>
        </w:rPr>
        <w:softHyphen/>
        <w:t>щим П</w:t>
      </w:r>
      <w:r w:rsidR="00B76F79">
        <w:rPr>
          <w:rFonts w:ascii="Arial" w:hAnsi="Arial" w:cs="Arial"/>
          <w:sz w:val="20"/>
          <w:szCs w:val="20"/>
        </w:rPr>
        <w:t>оложением.</w:t>
      </w:r>
    </w:p>
    <w:p w:rsidR="00B76F79" w:rsidRDefault="00A00911" w:rsidP="00E928BF">
      <w:pPr>
        <w:tabs>
          <w:tab w:val="left" w:pos="-180"/>
          <w:tab w:val="left" w:pos="0"/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 w:rsidR="00AD444F">
        <w:rPr>
          <w:rFonts w:ascii="Arial" w:hAnsi="Arial" w:cs="Arial"/>
          <w:sz w:val="20"/>
          <w:szCs w:val="20"/>
        </w:rPr>
        <w:t>4</w:t>
      </w:r>
      <w:r w:rsidR="004850B4">
        <w:rPr>
          <w:rFonts w:ascii="Arial" w:hAnsi="Arial" w:cs="Arial"/>
          <w:sz w:val="20"/>
          <w:szCs w:val="20"/>
        </w:rPr>
        <w:t xml:space="preserve">. </w:t>
      </w:r>
      <w:r w:rsidR="00FC1E81">
        <w:rPr>
          <w:rFonts w:ascii="Arial" w:hAnsi="Arial" w:cs="Arial"/>
          <w:sz w:val="20"/>
          <w:szCs w:val="20"/>
        </w:rPr>
        <w:t>Для це</w:t>
      </w:r>
      <w:r w:rsidR="00FC1E81">
        <w:rPr>
          <w:rFonts w:ascii="Arial" w:hAnsi="Arial" w:cs="Arial"/>
          <w:sz w:val="20"/>
          <w:szCs w:val="20"/>
        </w:rPr>
        <w:softHyphen/>
        <w:t>лей на</w:t>
      </w:r>
      <w:r w:rsidR="00FC1E81">
        <w:rPr>
          <w:rFonts w:ascii="Arial" w:hAnsi="Arial" w:cs="Arial"/>
          <w:sz w:val="20"/>
          <w:szCs w:val="20"/>
        </w:rPr>
        <w:softHyphen/>
        <w:t>сто</w:t>
      </w:r>
      <w:r w:rsidR="00FC1E81">
        <w:rPr>
          <w:rFonts w:ascii="Arial" w:hAnsi="Arial" w:cs="Arial"/>
          <w:sz w:val="20"/>
          <w:szCs w:val="20"/>
        </w:rPr>
        <w:softHyphen/>
        <w:t>я</w:t>
      </w:r>
      <w:r w:rsidR="00FC1E81">
        <w:rPr>
          <w:rFonts w:ascii="Arial" w:hAnsi="Arial" w:cs="Arial"/>
          <w:sz w:val="20"/>
          <w:szCs w:val="20"/>
        </w:rPr>
        <w:softHyphen/>
        <w:t>щего П</w:t>
      </w:r>
      <w:r w:rsidR="00B76F79">
        <w:rPr>
          <w:rFonts w:ascii="Arial" w:hAnsi="Arial" w:cs="Arial"/>
          <w:sz w:val="20"/>
          <w:szCs w:val="20"/>
        </w:rPr>
        <w:t>оложения ис</w:t>
      </w:r>
      <w:r w:rsidR="00B76F79">
        <w:rPr>
          <w:rFonts w:ascii="Arial" w:hAnsi="Arial" w:cs="Arial"/>
          <w:sz w:val="20"/>
          <w:szCs w:val="20"/>
        </w:rPr>
        <w:softHyphen/>
        <w:t>поль</w:t>
      </w:r>
      <w:r w:rsidR="00B76F79">
        <w:rPr>
          <w:rFonts w:ascii="Arial" w:hAnsi="Arial" w:cs="Arial"/>
          <w:sz w:val="20"/>
          <w:szCs w:val="20"/>
        </w:rPr>
        <w:softHyphen/>
        <w:t>зу</w:t>
      </w:r>
      <w:r w:rsidR="00B76F79">
        <w:rPr>
          <w:rFonts w:ascii="Arial" w:hAnsi="Arial" w:cs="Arial"/>
          <w:sz w:val="20"/>
          <w:szCs w:val="20"/>
        </w:rPr>
        <w:softHyphen/>
        <w:t>ют</w:t>
      </w:r>
      <w:r w:rsidR="00B76F79">
        <w:rPr>
          <w:rFonts w:ascii="Arial" w:hAnsi="Arial" w:cs="Arial"/>
          <w:sz w:val="20"/>
          <w:szCs w:val="20"/>
        </w:rPr>
        <w:softHyphen/>
        <w:t>ся сле</w:t>
      </w:r>
      <w:r w:rsidR="00B76F79">
        <w:rPr>
          <w:rFonts w:ascii="Arial" w:hAnsi="Arial" w:cs="Arial"/>
          <w:sz w:val="20"/>
          <w:szCs w:val="20"/>
        </w:rPr>
        <w:softHyphen/>
        <w:t>ду</w:t>
      </w:r>
      <w:r w:rsidR="00B76F79">
        <w:rPr>
          <w:rFonts w:ascii="Arial" w:hAnsi="Arial" w:cs="Arial"/>
          <w:sz w:val="20"/>
          <w:szCs w:val="20"/>
        </w:rPr>
        <w:softHyphen/>
        <w:t>ю</w:t>
      </w:r>
      <w:r w:rsidR="00B76F79">
        <w:rPr>
          <w:rFonts w:ascii="Arial" w:hAnsi="Arial" w:cs="Arial"/>
          <w:sz w:val="20"/>
          <w:szCs w:val="20"/>
        </w:rPr>
        <w:softHyphen/>
        <w:t>щие тер</w:t>
      </w:r>
      <w:r w:rsidR="00B76F79">
        <w:rPr>
          <w:rFonts w:ascii="Arial" w:hAnsi="Arial" w:cs="Arial"/>
          <w:sz w:val="20"/>
          <w:szCs w:val="20"/>
        </w:rPr>
        <w:softHyphen/>
        <w:t>ми</w:t>
      </w:r>
      <w:r w:rsidR="00B76F79">
        <w:rPr>
          <w:rFonts w:ascii="Arial" w:hAnsi="Arial" w:cs="Arial"/>
          <w:sz w:val="20"/>
          <w:szCs w:val="20"/>
        </w:rPr>
        <w:softHyphen/>
        <w:t>ны и оп</w:t>
      </w:r>
      <w:r w:rsidR="00B76F79">
        <w:rPr>
          <w:rFonts w:ascii="Arial" w:hAnsi="Arial" w:cs="Arial"/>
          <w:sz w:val="20"/>
          <w:szCs w:val="20"/>
        </w:rPr>
        <w:softHyphen/>
        <w:t>ре</w:t>
      </w:r>
      <w:r w:rsidR="00B76F79">
        <w:rPr>
          <w:rFonts w:ascii="Arial" w:hAnsi="Arial" w:cs="Arial"/>
          <w:sz w:val="20"/>
          <w:szCs w:val="20"/>
        </w:rPr>
        <w:softHyphen/>
        <w:t>де</w:t>
      </w:r>
      <w:r w:rsidR="00B76F79">
        <w:rPr>
          <w:rFonts w:ascii="Arial" w:hAnsi="Arial" w:cs="Arial"/>
          <w:sz w:val="20"/>
          <w:szCs w:val="20"/>
        </w:rPr>
        <w:softHyphen/>
        <w:t>ле</w:t>
      </w:r>
      <w:r w:rsidR="00B76F79">
        <w:rPr>
          <w:rFonts w:ascii="Arial" w:hAnsi="Arial" w:cs="Arial"/>
          <w:sz w:val="20"/>
          <w:szCs w:val="20"/>
        </w:rPr>
        <w:softHyphen/>
        <w:t>ния:</w:t>
      </w:r>
    </w:p>
    <w:p w:rsidR="00B76F79" w:rsidRDefault="00B76F79" w:rsidP="00E928BF">
      <w:pPr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>«</w:t>
      </w:r>
      <w:r w:rsidRPr="005E3811">
        <w:rPr>
          <w:rFonts w:ascii="Arial" w:hAnsi="Arial" w:cs="Arial"/>
          <w:b/>
          <w:i/>
          <w:iCs/>
          <w:sz w:val="20"/>
          <w:szCs w:val="20"/>
        </w:rPr>
        <w:t>вне</w:t>
      </w:r>
      <w:r w:rsidRPr="005E3811">
        <w:rPr>
          <w:rFonts w:ascii="Arial" w:hAnsi="Arial" w:cs="Arial"/>
          <w:b/>
          <w:i/>
          <w:iCs/>
          <w:sz w:val="20"/>
          <w:szCs w:val="20"/>
        </w:rPr>
        <w:softHyphen/>
        <w:t>оче</w:t>
      </w:r>
      <w:r w:rsidRPr="005E3811">
        <w:rPr>
          <w:rFonts w:ascii="Arial" w:hAnsi="Arial" w:cs="Arial"/>
          <w:b/>
          <w:i/>
          <w:iCs/>
          <w:sz w:val="20"/>
          <w:szCs w:val="20"/>
        </w:rPr>
        <w:softHyphen/>
        <w:t>ред</w:t>
      </w:r>
      <w:r w:rsidRPr="005E3811">
        <w:rPr>
          <w:rFonts w:ascii="Arial" w:hAnsi="Arial" w:cs="Arial"/>
          <w:b/>
          <w:i/>
          <w:iCs/>
          <w:sz w:val="20"/>
          <w:szCs w:val="20"/>
        </w:rPr>
        <w:softHyphen/>
        <w:t>ное общее собрание</w:t>
      </w:r>
      <w:r>
        <w:rPr>
          <w:rFonts w:ascii="Arial" w:hAnsi="Arial" w:cs="Arial"/>
          <w:b/>
          <w:i/>
          <w:iCs/>
          <w:sz w:val="20"/>
          <w:szCs w:val="20"/>
        </w:rPr>
        <w:t>»</w:t>
      </w:r>
      <w:r>
        <w:rPr>
          <w:rFonts w:ascii="Arial" w:hAnsi="Arial" w:cs="Arial"/>
          <w:sz w:val="20"/>
          <w:szCs w:val="20"/>
        </w:rPr>
        <w:t xml:space="preserve"> — про</w:t>
      </w:r>
      <w:r>
        <w:rPr>
          <w:rFonts w:ascii="Arial" w:hAnsi="Arial" w:cs="Arial"/>
          <w:sz w:val="20"/>
          <w:szCs w:val="20"/>
        </w:rPr>
        <w:softHyphen/>
        <w:t>во</w:t>
      </w:r>
      <w:r>
        <w:rPr>
          <w:rFonts w:ascii="Arial" w:hAnsi="Arial" w:cs="Arial"/>
          <w:sz w:val="20"/>
          <w:szCs w:val="20"/>
        </w:rPr>
        <w:softHyphen/>
        <w:t>ди</w:t>
      </w:r>
      <w:r>
        <w:rPr>
          <w:rFonts w:ascii="Arial" w:hAnsi="Arial" w:cs="Arial"/>
          <w:sz w:val="20"/>
          <w:szCs w:val="20"/>
        </w:rPr>
        <w:softHyphen/>
        <w:t>мое по</w:t>
      </w:r>
      <w:r>
        <w:rPr>
          <w:rFonts w:ascii="Arial" w:hAnsi="Arial" w:cs="Arial"/>
          <w:sz w:val="20"/>
          <w:szCs w:val="20"/>
        </w:rPr>
        <w:softHyphen/>
        <w:t>ми</w:t>
      </w:r>
      <w:r>
        <w:rPr>
          <w:rFonts w:ascii="Arial" w:hAnsi="Arial" w:cs="Arial"/>
          <w:sz w:val="20"/>
          <w:szCs w:val="20"/>
        </w:rPr>
        <w:softHyphen/>
        <w:t>мо го</w:t>
      </w:r>
      <w:r>
        <w:rPr>
          <w:rFonts w:ascii="Arial" w:hAnsi="Arial" w:cs="Arial"/>
          <w:sz w:val="20"/>
          <w:szCs w:val="20"/>
        </w:rPr>
        <w:softHyphen/>
        <w:t>до</w:t>
      </w:r>
      <w:r>
        <w:rPr>
          <w:rFonts w:ascii="Arial" w:hAnsi="Arial" w:cs="Arial"/>
          <w:sz w:val="20"/>
          <w:szCs w:val="20"/>
        </w:rPr>
        <w:softHyphen/>
        <w:t>во</w:t>
      </w:r>
      <w:r>
        <w:rPr>
          <w:rFonts w:ascii="Arial" w:hAnsi="Arial" w:cs="Arial"/>
          <w:sz w:val="20"/>
          <w:szCs w:val="20"/>
        </w:rPr>
        <w:softHyphen/>
        <w:t xml:space="preserve">го </w:t>
      </w:r>
      <w:del w:id="31" w:author="Rakhmanova" w:date="2014-10-10T14:56:00Z">
        <w:r w:rsidDel="00FF7FDD">
          <w:rPr>
            <w:rFonts w:ascii="Arial" w:hAnsi="Arial" w:cs="Arial"/>
            <w:sz w:val="20"/>
            <w:szCs w:val="20"/>
          </w:rPr>
          <w:delText>об</w:delText>
        </w:r>
        <w:r w:rsidDel="00FF7FDD">
          <w:rPr>
            <w:rFonts w:ascii="Arial" w:hAnsi="Arial" w:cs="Arial"/>
            <w:sz w:val="20"/>
            <w:szCs w:val="20"/>
          </w:rPr>
          <w:softHyphen/>
          <w:delText xml:space="preserve">щее </w:delText>
        </w:r>
      </w:del>
      <w:ins w:id="32" w:author="Rakhmanova" w:date="2014-10-10T14:56:00Z">
        <w:r w:rsidR="00FF7FDD">
          <w:rPr>
            <w:rFonts w:ascii="Arial" w:hAnsi="Arial" w:cs="Arial"/>
            <w:sz w:val="20"/>
            <w:szCs w:val="20"/>
          </w:rPr>
          <w:t>Об</w:t>
        </w:r>
        <w:r w:rsidR="00FF7FDD">
          <w:rPr>
            <w:rFonts w:ascii="Arial" w:hAnsi="Arial" w:cs="Arial"/>
            <w:sz w:val="20"/>
            <w:szCs w:val="20"/>
          </w:rPr>
          <w:softHyphen/>
          <w:t>ще</w:t>
        </w:r>
        <w:del w:id="33" w:author="Grehova" w:date="2014-10-13T14:05:00Z">
          <w:r w:rsidR="00FF7FDD" w:rsidDel="00F25111">
            <w:rPr>
              <w:rFonts w:ascii="Arial" w:hAnsi="Arial" w:cs="Arial"/>
              <w:sz w:val="20"/>
              <w:szCs w:val="20"/>
            </w:rPr>
            <w:delText>е</w:delText>
          </w:r>
        </w:del>
      </w:ins>
      <w:ins w:id="34" w:author="Grehova" w:date="2014-10-13T14:05:00Z">
        <w:r w:rsidR="00F25111">
          <w:rPr>
            <w:rFonts w:ascii="Arial" w:hAnsi="Arial" w:cs="Arial"/>
            <w:sz w:val="20"/>
            <w:szCs w:val="20"/>
          </w:rPr>
          <w:t>го</w:t>
        </w:r>
      </w:ins>
      <w:ins w:id="35" w:author="Rakhmanova" w:date="2014-10-10T14:56:00Z">
        <w:r w:rsidR="00FF7FDD">
          <w:rPr>
            <w:rFonts w:ascii="Arial" w:hAnsi="Arial" w:cs="Arial"/>
            <w:sz w:val="20"/>
            <w:szCs w:val="20"/>
          </w:rPr>
          <w:t xml:space="preserve"> </w:t>
        </w:r>
      </w:ins>
      <w:r>
        <w:rPr>
          <w:rFonts w:ascii="Arial" w:hAnsi="Arial" w:cs="Arial"/>
          <w:sz w:val="20"/>
          <w:szCs w:val="20"/>
        </w:rPr>
        <w:t>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ние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ров;</w:t>
      </w:r>
    </w:p>
    <w:p w:rsidR="00B76F79" w:rsidRPr="005E3811" w:rsidRDefault="00B76F79" w:rsidP="00E928BF">
      <w:pPr>
        <w:pStyle w:val="ConsNormal"/>
        <w:spacing w:line="320" w:lineRule="atLeast"/>
        <w:ind w:right="0" w:firstLine="397"/>
        <w:jc w:val="both"/>
        <w:rPr>
          <w:sz w:val="20"/>
          <w:szCs w:val="20"/>
        </w:rPr>
      </w:pPr>
      <w:proofErr w:type="gramStart"/>
      <w:r>
        <w:rPr>
          <w:b/>
          <w:i/>
          <w:iCs/>
          <w:sz w:val="20"/>
          <w:szCs w:val="20"/>
        </w:rPr>
        <w:t>«</w:t>
      </w:r>
      <w:r w:rsidRPr="005E3811">
        <w:rPr>
          <w:b/>
          <w:i/>
          <w:iCs/>
          <w:sz w:val="20"/>
          <w:szCs w:val="20"/>
        </w:rPr>
        <w:t>го</w:t>
      </w:r>
      <w:r w:rsidRPr="005E3811">
        <w:rPr>
          <w:b/>
          <w:i/>
          <w:iCs/>
          <w:sz w:val="20"/>
          <w:szCs w:val="20"/>
        </w:rPr>
        <w:softHyphen/>
        <w:t>до</w:t>
      </w:r>
      <w:r w:rsidRPr="005E3811">
        <w:rPr>
          <w:b/>
          <w:i/>
          <w:iCs/>
          <w:sz w:val="20"/>
          <w:szCs w:val="20"/>
        </w:rPr>
        <w:softHyphen/>
        <w:t>вое об</w:t>
      </w:r>
      <w:r w:rsidRPr="005E3811">
        <w:rPr>
          <w:b/>
          <w:i/>
          <w:iCs/>
          <w:sz w:val="20"/>
          <w:szCs w:val="20"/>
        </w:rPr>
        <w:softHyphen/>
        <w:t>щее со</w:t>
      </w:r>
      <w:r w:rsidRPr="005E3811">
        <w:rPr>
          <w:b/>
          <w:i/>
          <w:iCs/>
          <w:sz w:val="20"/>
          <w:szCs w:val="20"/>
        </w:rPr>
        <w:softHyphen/>
        <w:t>б</w:t>
      </w:r>
      <w:r w:rsidRPr="005E3811">
        <w:rPr>
          <w:b/>
          <w:i/>
          <w:iCs/>
          <w:sz w:val="20"/>
          <w:szCs w:val="20"/>
        </w:rPr>
        <w:softHyphen/>
        <w:t>ра</w:t>
      </w:r>
      <w:r w:rsidRPr="005E3811">
        <w:rPr>
          <w:b/>
          <w:i/>
          <w:iCs/>
          <w:sz w:val="20"/>
          <w:szCs w:val="20"/>
        </w:rPr>
        <w:softHyphen/>
        <w:t>ние</w:t>
      </w:r>
      <w:r>
        <w:rPr>
          <w:b/>
          <w:i/>
          <w:iCs/>
          <w:sz w:val="20"/>
          <w:szCs w:val="20"/>
        </w:rPr>
        <w:t>»</w:t>
      </w:r>
      <w:r>
        <w:rPr>
          <w:i/>
          <w:iCs/>
          <w:sz w:val="20"/>
          <w:szCs w:val="20"/>
        </w:rPr>
        <w:t xml:space="preserve"> —</w:t>
      </w:r>
      <w:r>
        <w:rPr>
          <w:sz w:val="20"/>
          <w:szCs w:val="20"/>
        </w:rPr>
        <w:t xml:space="preserve">  еже</w:t>
      </w:r>
      <w:r>
        <w:rPr>
          <w:sz w:val="20"/>
          <w:szCs w:val="20"/>
        </w:rPr>
        <w:softHyphen/>
        <w:t>год</w:t>
      </w:r>
      <w:r>
        <w:rPr>
          <w:sz w:val="20"/>
          <w:szCs w:val="20"/>
        </w:rPr>
        <w:softHyphen/>
      </w:r>
      <w:r w:rsidR="004850B4">
        <w:rPr>
          <w:sz w:val="20"/>
          <w:szCs w:val="20"/>
        </w:rPr>
        <w:t>но про</w:t>
      </w:r>
      <w:r w:rsidR="004850B4">
        <w:rPr>
          <w:sz w:val="20"/>
          <w:szCs w:val="20"/>
        </w:rPr>
        <w:softHyphen/>
        <w:t>во</w:t>
      </w:r>
      <w:r w:rsidR="004850B4">
        <w:rPr>
          <w:sz w:val="20"/>
          <w:szCs w:val="20"/>
        </w:rPr>
        <w:softHyphen/>
        <w:t>ди</w:t>
      </w:r>
      <w:r w:rsidR="004850B4">
        <w:rPr>
          <w:sz w:val="20"/>
          <w:szCs w:val="20"/>
        </w:rPr>
        <w:softHyphen/>
        <w:t>мое по инициативе С</w:t>
      </w:r>
      <w:r>
        <w:rPr>
          <w:sz w:val="20"/>
          <w:szCs w:val="20"/>
        </w:rPr>
        <w:t xml:space="preserve">овета директоров </w:t>
      </w:r>
      <w:del w:id="36" w:author="Rakhmanova" w:date="2014-10-10T14:53:00Z">
        <w:r w:rsidDel="00FF7FDD">
          <w:rPr>
            <w:sz w:val="20"/>
            <w:szCs w:val="20"/>
          </w:rPr>
          <w:delText xml:space="preserve">общее </w:delText>
        </w:r>
      </w:del>
      <w:ins w:id="37" w:author="Rakhmanova" w:date="2014-10-10T14:53:00Z">
        <w:r w:rsidR="00FF7FDD">
          <w:rPr>
            <w:sz w:val="20"/>
            <w:szCs w:val="20"/>
          </w:rPr>
          <w:t xml:space="preserve">Общее </w:t>
        </w:r>
      </w:ins>
      <w:r>
        <w:rPr>
          <w:sz w:val="20"/>
          <w:szCs w:val="20"/>
        </w:rPr>
        <w:t>со</w:t>
      </w:r>
      <w:r>
        <w:rPr>
          <w:sz w:val="20"/>
          <w:szCs w:val="20"/>
        </w:rPr>
        <w:softHyphen/>
        <w:t>б</w:t>
      </w:r>
      <w:r>
        <w:rPr>
          <w:sz w:val="20"/>
          <w:szCs w:val="20"/>
        </w:rPr>
        <w:softHyphen/>
        <w:t>ра</w:t>
      </w:r>
      <w:r>
        <w:rPr>
          <w:sz w:val="20"/>
          <w:szCs w:val="20"/>
        </w:rPr>
        <w:softHyphen/>
        <w:t>ние ак</w:t>
      </w:r>
      <w:r>
        <w:rPr>
          <w:sz w:val="20"/>
          <w:szCs w:val="20"/>
        </w:rPr>
        <w:softHyphen/>
        <w:t>ци</w:t>
      </w:r>
      <w:r>
        <w:rPr>
          <w:sz w:val="20"/>
          <w:szCs w:val="20"/>
        </w:rPr>
        <w:softHyphen/>
        <w:t>о</w:t>
      </w:r>
      <w:r>
        <w:rPr>
          <w:sz w:val="20"/>
          <w:szCs w:val="20"/>
        </w:rPr>
        <w:softHyphen/>
        <w:t>не</w:t>
      </w:r>
      <w:r>
        <w:rPr>
          <w:sz w:val="20"/>
          <w:szCs w:val="20"/>
        </w:rPr>
        <w:softHyphen/>
        <w:t>ров, на ко</w:t>
      </w:r>
      <w:r>
        <w:rPr>
          <w:sz w:val="20"/>
          <w:szCs w:val="20"/>
        </w:rPr>
        <w:softHyphen/>
        <w:t>то</w:t>
      </w:r>
      <w:r>
        <w:rPr>
          <w:sz w:val="20"/>
          <w:szCs w:val="20"/>
        </w:rPr>
        <w:softHyphen/>
        <w:t>ром ре</w:t>
      </w:r>
      <w:r>
        <w:rPr>
          <w:sz w:val="20"/>
          <w:szCs w:val="20"/>
        </w:rPr>
        <w:softHyphen/>
        <w:t>ша</w:t>
      </w:r>
      <w:r>
        <w:rPr>
          <w:sz w:val="20"/>
          <w:szCs w:val="20"/>
        </w:rPr>
        <w:softHyphen/>
        <w:t>ют</w:t>
      </w:r>
      <w:r>
        <w:rPr>
          <w:sz w:val="20"/>
          <w:szCs w:val="20"/>
        </w:rPr>
        <w:softHyphen/>
        <w:t>ся во</w:t>
      </w:r>
      <w:r>
        <w:rPr>
          <w:sz w:val="20"/>
          <w:szCs w:val="20"/>
        </w:rPr>
        <w:softHyphen/>
        <w:t>п</w:t>
      </w:r>
      <w:r>
        <w:rPr>
          <w:sz w:val="20"/>
          <w:szCs w:val="20"/>
        </w:rPr>
        <w:softHyphen/>
        <w:t>ро</w:t>
      </w:r>
      <w:r>
        <w:rPr>
          <w:sz w:val="20"/>
          <w:szCs w:val="20"/>
        </w:rPr>
        <w:softHyphen/>
        <w:t>сы об из</w:t>
      </w:r>
      <w:r>
        <w:rPr>
          <w:sz w:val="20"/>
          <w:szCs w:val="20"/>
        </w:rPr>
        <w:softHyphen/>
        <w:t>бра</w:t>
      </w:r>
      <w:r>
        <w:rPr>
          <w:sz w:val="20"/>
          <w:szCs w:val="20"/>
        </w:rPr>
        <w:softHyphen/>
        <w:t>нии со</w:t>
      </w:r>
      <w:r>
        <w:rPr>
          <w:sz w:val="20"/>
          <w:szCs w:val="20"/>
        </w:rPr>
        <w:softHyphen/>
        <w:t>ве</w:t>
      </w:r>
      <w:r>
        <w:rPr>
          <w:sz w:val="20"/>
          <w:szCs w:val="20"/>
        </w:rPr>
        <w:softHyphen/>
        <w:t>та ди</w:t>
      </w:r>
      <w:r>
        <w:rPr>
          <w:sz w:val="20"/>
          <w:szCs w:val="20"/>
        </w:rPr>
        <w:softHyphen/>
        <w:t>ре</w:t>
      </w:r>
      <w:r>
        <w:rPr>
          <w:sz w:val="20"/>
          <w:szCs w:val="20"/>
        </w:rPr>
        <w:softHyphen/>
        <w:t>к</w:t>
      </w:r>
      <w:r>
        <w:rPr>
          <w:sz w:val="20"/>
          <w:szCs w:val="20"/>
        </w:rPr>
        <w:softHyphen/>
        <w:t>то</w:t>
      </w:r>
      <w:r>
        <w:rPr>
          <w:sz w:val="20"/>
          <w:szCs w:val="20"/>
        </w:rPr>
        <w:softHyphen/>
        <w:t xml:space="preserve">ров </w:t>
      </w:r>
      <w:del w:id="38" w:author="Rakhmanova" w:date="2014-10-10T14:53:00Z">
        <w:r w:rsidDel="00FF7FDD">
          <w:rPr>
            <w:sz w:val="20"/>
            <w:szCs w:val="20"/>
          </w:rPr>
          <w:delText>об</w:delText>
        </w:r>
        <w:r w:rsidDel="00FF7FDD">
          <w:rPr>
            <w:sz w:val="20"/>
            <w:szCs w:val="20"/>
          </w:rPr>
          <w:softHyphen/>
          <w:delText>ще</w:delText>
        </w:r>
        <w:r w:rsidDel="00FF7FDD">
          <w:rPr>
            <w:sz w:val="20"/>
            <w:szCs w:val="20"/>
          </w:rPr>
          <w:softHyphen/>
          <w:delText>ст</w:delText>
        </w:r>
        <w:r w:rsidDel="00FF7FDD">
          <w:rPr>
            <w:sz w:val="20"/>
            <w:szCs w:val="20"/>
          </w:rPr>
          <w:softHyphen/>
          <w:delText>ва</w:delText>
        </w:r>
      </w:del>
      <w:ins w:id="39" w:author="Rakhmanova" w:date="2014-10-10T14:53:00Z">
        <w:r w:rsidR="00FF7FDD">
          <w:rPr>
            <w:sz w:val="20"/>
            <w:szCs w:val="20"/>
          </w:rPr>
          <w:t>Об</w:t>
        </w:r>
        <w:r w:rsidR="00FF7FDD">
          <w:rPr>
            <w:sz w:val="20"/>
            <w:szCs w:val="20"/>
          </w:rPr>
          <w:softHyphen/>
          <w:t>ще</w:t>
        </w:r>
        <w:r w:rsidR="00FF7FDD">
          <w:rPr>
            <w:sz w:val="20"/>
            <w:szCs w:val="20"/>
          </w:rPr>
          <w:softHyphen/>
          <w:t>ст</w:t>
        </w:r>
        <w:r w:rsidR="00FF7FDD">
          <w:rPr>
            <w:sz w:val="20"/>
            <w:szCs w:val="20"/>
          </w:rPr>
          <w:softHyphen/>
          <w:t>ва</w:t>
        </w:r>
      </w:ins>
      <w:r>
        <w:rPr>
          <w:sz w:val="20"/>
          <w:szCs w:val="20"/>
        </w:rPr>
        <w:t>, ре</w:t>
      </w:r>
      <w:r>
        <w:rPr>
          <w:sz w:val="20"/>
          <w:szCs w:val="20"/>
        </w:rPr>
        <w:softHyphen/>
        <w:t>ви</w:t>
      </w:r>
      <w:r>
        <w:rPr>
          <w:sz w:val="20"/>
          <w:szCs w:val="20"/>
        </w:rPr>
        <w:softHyphen/>
        <w:t>зи</w:t>
      </w:r>
      <w:r>
        <w:rPr>
          <w:sz w:val="20"/>
          <w:szCs w:val="20"/>
        </w:rPr>
        <w:softHyphen/>
        <w:t>он</w:t>
      </w:r>
      <w:r>
        <w:rPr>
          <w:sz w:val="20"/>
          <w:szCs w:val="20"/>
        </w:rPr>
        <w:softHyphen/>
        <w:t>ной ко</w:t>
      </w:r>
      <w:r>
        <w:rPr>
          <w:sz w:val="20"/>
          <w:szCs w:val="20"/>
        </w:rPr>
        <w:softHyphen/>
        <w:t>мис</w:t>
      </w:r>
      <w:r>
        <w:rPr>
          <w:sz w:val="20"/>
          <w:szCs w:val="20"/>
        </w:rPr>
        <w:softHyphen/>
        <w:t>сии (ре</w:t>
      </w:r>
      <w:r>
        <w:rPr>
          <w:sz w:val="20"/>
          <w:szCs w:val="20"/>
        </w:rPr>
        <w:softHyphen/>
        <w:t>ви</w:t>
      </w:r>
      <w:r>
        <w:rPr>
          <w:sz w:val="20"/>
          <w:szCs w:val="20"/>
        </w:rPr>
        <w:softHyphen/>
        <w:t>зо</w:t>
      </w:r>
      <w:r>
        <w:rPr>
          <w:sz w:val="20"/>
          <w:szCs w:val="20"/>
        </w:rPr>
        <w:softHyphen/>
        <w:t xml:space="preserve">ра) </w:t>
      </w:r>
      <w:del w:id="40" w:author="Rakhmanova" w:date="2014-10-10T14:53:00Z">
        <w:r w:rsidDel="00FF7FDD">
          <w:rPr>
            <w:sz w:val="20"/>
            <w:szCs w:val="20"/>
          </w:rPr>
          <w:delText>об</w:delText>
        </w:r>
        <w:r w:rsidDel="00FF7FDD">
          <w:rPr>
            <w:sz w:val="20"/>
            <w:szCs w:val="20"/>
          </w:rPr>
          <w:softHyphen/>
          <w:delText>ще</w:delText>
        </w:r>
        <w:r w:rsidDel="00FF7FDD">
          <w:rPr>
            <w:sz w:val="20"/>
            <w:szCs w:val="20"/>
          </w:rPr>
          <w:softHyphen/>
          <w:delText>ст</w:delText>
        </w:r>
        <w:r w:rsidDel="00FF7FDD">
          <w:rPr>
            <w:sz w:val="20"/>
            <w:szCs w:val="20"/>
          </w:rPr>
          <w:softHyphen/>
          <w:delText>ва</w:delText>
        </w:r>
      </w:del>
      <w:ins w:id="41" w:author="Rakhmanova" w:date="2014-10-10T14:53:00Z">
        <w:r w:rsidR="00FF7FDD">
          <w:rPr>
            <w:sz w:val="20"/>
            <w:szCs w:val="20"/>
          </w:rPr>
          <w:t>Об</w:t>
        </w:r>
        <w:r w:rsidR="00FF7FDD">
          <w:rPr>
            <w:sz w:val="20"/>
            <w:szCs w:val="20"/>
          </w:rPr>
          <w:softHyphen/>
          <w:t>ще</w:t>
        </w:r>
        <w:r w:rsidR="00FF7FDD">
          <w:rPr>
            <w:sz w:val="20"/>
            <w:szCs w:val="20"/>
          </w:rPr>
          <w:softHyphen/>
          <w:t>ст</w:t>
        </w:r>
        <w:r w:rsidR="00FF7FDD">
          <w:rPr>
            <w:sz w:val="20"/>
            <w:szCs w:val="20"/>
          </w:rPr>
          <w:softHyphen/>
          <w:t>ва</w:t>
        </w:r>
      </w:ins>
      <w:r>
        <w:rPr>
          <w:sz w:val="20"/>
          <w:szCs w:val="20"/>
        </w:rPr>
        <w:t>, ут</w:t>
      </w:r>
      <w:r>
        <w:rPr>
          <w:sz w:val="20"/>
          <w:szCs w:val="20"/>
        </w:rPr>
        <w:softHyphen/>
        <w:t>вер</w:t>
      </w:r>
      <w:r>
        <w:rPr>
          <w:sz w:val="20"/>
          <w:szCs w:val="20"/>
        </w:rPr>
        <w:softHyphen/>
        <w:t>жде</w:t>
      </w:r>
      <w:r>
        <w:rPr>
          <w:sz w:val="20"/>
          <w:szCs w:val="20"/>
        </w:rPr>
        <w:softHyphen/>
        <w:t>ния ау</w:t>
      </w:r>
      <w:r>
        <w:rPr>
          <w:sz w:val="20"/>
          <w:szCs w:val="20"/>
        </w:rPr>
        <w:softHyphen/>
        <w:t>ди</w:t>
      </w:r>
      <w:r>
        <w:rPr>
          <w:sz w:val="20"/>
          <w:szCs w:val="20"/>
        </w:rPr>
        <w:softHyphen/>
        <w:t>то</w:t>
      </w:r>
      <w:r>
        <w:rPr>
          <w:sz w:val="20"/>
          <w:szCs w:val="20"/>
        </w:rPr>
        <w:softHyphen/>
        <w:t xml:space="preserve">ра </w:t>
      </w:r>
      <w:del w:id="42" w:author="Rakhmanova" w:date="2014-10-10T14:53:00Z">
        <w:r w:rsidDel="00FF7FDD">
          <w:rPr>
            <w:sz w:val="20"/>
            <w:szCs w:val="20"/>
          </w:rPr>
          <w:delText>об</w:delText>
        </w:r>
        <w:r w:rsidDel="00FF7FDD">
          <w:rPr>
            <w:sz w:val="20"/>
            <w:szCs w:val="20"/>
          </w:rPr>
          <w:softHyphen/>
          <w:delText>ще</w:delText>
        </w:r>
        <w:r w:rsidDel="00FF7FDD">
          <w:rPr>
            <w:sz w:val="20"/>
            <w:szCs w:val="20"/>
          </w:rPr>
          <w:softHyphen/>
          <w:delText>ст</w:delText>
        </w:r>
        <w:r w:rsidDel="00FF7FDD">
          <w:rPr>
            <w:sz w:val="20"/>
            <w:szCs w:val="20"/>
          </w:rPr>
          <w:softHyphen/>
          <w:delText>ва</w:delText>
        </w:r>
      </w:del>
      <w:ins w:id="43" w:author="Rakhmanova" w:date="2014-10-10T14:53:00Z">
        <w:r w:rsidR="00FF7FDD">
          <w:rPr>
            <w:sz w:val="20"/>
            <w:szCs w:val="20"/>
          </w:rPr>
          <w:t>Об</w:t>
        </w:r>
        <w:r w:rsidR="00FF7FDD">
          <w:rPr>
            <w:sz w:val="20"/>
            <w:szCs w:val="20"/>
          </w:rPr>
          <w:softHyphen/>
          <w:t>ще</w:t>
        </w:r>
        <w:r w:rsidR="00FF7FDD">
          <w:rPr>
            <w:sz w:val="20"/>
            <w:szCs w:val="20"/>
          </w:rPr>
          <w:softHyphen/>
          <w:t>ст</w:t>
        </w:r>
        <w:r w:rsidR="00FF7FDD">
          <w:rPr>
            <w:sz w:val="20"/>
            <w:szCs w:val="20"/>
          </w:rPr>
          <w:softHyphen/>
          <w:t>ва</w:t>
        </w:r>
      </w:ins>
      <w:r>
        <w:rPr>
          <w:sz w:val="20"/>
          <w:szCs w:val="20"/>
        </w:rPr>
        <w:t xml:space="preserve">, </w:t>
      </w:r>
      <w:r w:rsidRPr="005E3811">
        <w:rPr>
          <w:sz w:val="20"/>
          <w:szCs w:val="20"/>
        </w:rPr>
        <w:t xml:space="preserve">утверждение </w:t>
      </w:r>
      <w:r>
        <w:rPr>
          <w:sz w:val="20"/>
          <w:szCs w:val="20"/>
        </w:rPr>
        <w:t>годового отчета (</w:t>
      </w:r>
      <w:r w:rsidRPr="005E3811">
        <w:rPr>
          <w:sz w:val="20"/>
          <w:szCs w:val="20"/>
        </w:rPr>
        <w:t>годовых отчетов</w:t>
      </w:r>
      <w:r>
        <w:rPr>
          <w:sz w:val="20"/>
          <w:szCs w:val="20"/>
        </w:rPr>
        <w:t>)</w:t>
      </w:r>
      <w:r w:rsidRPr="005E3811">
        <w:rPr>
          <w:sz w:val="20"/>
          <w:szCs w:val="20"/>
        </w:rPr>
        <w:t>, го</w:t>
      </w:r>
      <w:r>
        <w:rPr>
          <w:sz w:val="20"/>
          <w:szCs w:val="20"/>
        </w:rPr>
        <w:t xml:space="preserve">довой бухгалтерской отчетности, </w:t>
      </w:r>
      <w:r w:rsidRPr="005E3811">
        <w:rPr>
          <w:sz w:val="20"/>
          <w:szCs w:val="20"/>
        </w:rPr>
        <w:t>распределение прибыли (в том числе выплата (объявление) дивидендов, за исключением прибыли, распределенной в качестве дивидендов по результатам первого квартала, полугодия, девяти месяцев финансового года</w:t>
      </w:r>
      <w:proofErr w:type="gramEnd"/>
      <w:r w:rsidRPr="005E3811">
        <w:rPr>
          <w:sz w:val="20"/>
          <w:szCs w:val="20"/>
        </w:rPr>
        <w:t xml:space="preserve">) и убытков </w:t>
      </w:r>
      <w:del w:id="44" w:author="Rakhmanova" w:date="2014-10-10T14:54:00Z">
        <w:r w:rsidRPr="005E3811" w:rsidDel="00FF7FDD">
          <w:rPr>
            <w:sz w:val="20"/>
            <w:szCs w:val="20"/>
          </w:rPr>
          <w:delText xml:space="preserve">общества </w:delText>
        </w:r>
      </w:del>
      <w:ins w:id="45" w:author="Rakhmanova" w:date="2014-10-10T14:54:00Z">
        <w:r w:rsidR="00FF7FDD">
          <w:rPr>
            <w:sz w:val="20"/>
            <w:szCs w:val="20"/>
          </w:rPr>
          <w:t>О</w:t>
        </w:r>
        <w:r w:rsidR="00FF7FDD" w:rsidRPr="005E3811">
          <w:rPr>
            <w:sz w:val="20"/>
            <w:szCs w:val="20"/>
          </w:rPr>
          <w:t xml:space="preserve">бщества </w:t>
        </w:r>
      </w:ins>
      <w:r w:rsidRPr="005E3811">
        <w:rPr>
          <w:sz w:val="20"/>
          <w:szCs w:val="20"/>
        </w:rPr>
        <w:t>по результатам финансового года</w:t>
      </w:r>
      <w:ins w:id="46" w:author="Rakhmanova" w:date="2014-10-10T14:56:00Z">
        <w:r w:rsidR="00FF7FDD">
          <w:rPr>
            <w:sz w:val="20"/>
            <w:szCs w:val="20"/>
          </w:rPr>
          <w:t>,</w:t>
        </w:r>
        <w:r w:rsidR="00FF7FDD" w:rsidRPr="00FF7FDD">
          <w:rPr>
            <w:sz w:val="20"/>
            <w:szCs w:val="20"/>
          </w:rPr>
          <w:t xml:space="preserve"> а также могут решаться иные вопросы, отнесенные к компетенции </w:t>
        </w:r>
        <w:r w:rsidR="00FF7FDD">
          <w:rPr>
            <w:sz w:val="20"/>
            <w:szCs w:val="20"/>
          </w:rPr>
          <w:t>Общего собрания акционеров</w:t>
        </w:r>
      </w:ins>
      <w:r w:rsidRPr="005E3811">
        <w:rPr>
          <w:sz w:val="20"/>
          <w:szCs w:val="20"/>
        </w:rPr>
        <w:t>;</w:t>
      </w:r>
    </w:p>
    <w:p w:rsidR="00162A5B" w:rsidRPr="00A477F1" w:rsidRDefault="00B76F79" w:rsidP="00E928BF">
      <w:pPr>
        <w:tabs>
          <w:tab w:val="left" w:pos="-180"/>
          <w:tab w:val="left" w:pos="0"/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>«</w:t>
      </w:r>
      <w:r w:rsidRPr="005E3811">
        <w:rPr>
          <w:rFonts w:ascii="Arial" w:hAnsi="Arial" w:cs="Arial"/>
          <w:b/>
          <w:i/>
          <w:iCs/>
          <w:sz w:val="20"/>
          <w:szCs w:val="20"/>
        </w:rPr>
        <w:t>го</w:t>
      </w:r>
      <w:r w:rsidRPr="005E3811">
        <w:rPr>
          <w:rFonts w:ascii="Arial" w:hAnsi="Arial" w:cs="Arial"/>
          <w:b/>
          <w:i/>
          <w:iCs/>
          <w:sz w:val="20"/>
          <w:szCs w:val="20"/>
        </w:rPr>
        <w:softHyphen/>
        <w:t>ло</w:t>
      </w:r>
      <w:r w:rsidRPr="005E3811">
        <w:rPr>
          <w:rFonts w:ascii="Arial" w:hAnsi="Arial" w:cs="Arial"/>
          <w:b/>
          <w:i/>
          <w:iCs/>
          <w:sz w:val="20"/>
          <w:szCs w:val="20"/>
        </w:rPr>
        <w:softHyphen/>
        <w:t>су</w:t>
      </w:r>
      <w:r w:rsidRPr="005E3811">
        <w:rPr>
          <w:rFonts w:ascii="Arial" w:hAnsi="Arial" w:cs="Arial"/>
          <w:b/>
          <w:i/>
          <w:iCs/>
          <w:sz w:val="20"/>
          <w:szCs w:val="20"/>
        </w:rPr>
        <w:softHyphen/>
        <w:t>ю</w:t>
      </w:r>
      <w:r w:rsidRPr="005E3811">
        <w:rPr>
          <w:rFonts w:ascii="Arial" w:hAnsi="Arial" w:cs="Arial"/>
          <w:b/>
          <w:i/>
          <w:iCs/>
          <w:sz w:val="20"/>
          <w:szCs w:val="20"/>
        </w:rPr>
        <w:softHyphen/>
        <w:t>щие ак</w:t>
      </w:r>
      <w:r w:rsidRPr="005E3811">
        <w:rPr>
          <w:rFonts w:ascii="Arial" w:hAnsi="Arial" w:cs="Arial"/>
          <w:b/>
          <w:i/>
          <w:iCs/>
          <w:sz w:val="20"/>
          <w:szCs w:val="20"/>
        </w:rPr>
        <w:softHyphen/>
        <w:t>ции</w:t>
      </w:r>
      <w:r>
        <w:rPr>
          <w:rFonts w:ascii="Arial" w:hAnsi="Arial" w:cs="Arial"/>
          <w:b/>
          <w:i/>
          <w:iCs/>
          <w:sz w:val="20"/>
          <w:szCs w:val="20"/>
        </w:rPr>
        <w:t>»</w:t>
      </w:r>
      <w:r>
        <w:rPr>
          <w:rFonts w:ascii="Arial" w:hAnsi="Arial" w:cs="Arial"/>
          <w:sz w:val="20"/>
          <w:szCs w:val="20"/>
        </w:rPr>
        <w:t xml:space="preserve"> — </w:t>
      </w:r>
      <w:commentRangeStart w:id="47"/>
      <w:ins w:id="48" w:author="Rakhmanova" w:date="2014-10-10T14:58:00Z">
        <w:r w:rsidR="00FF7FDD" w:rsidRPr="00FF7FDD">
          <w:rPr>
            <w:rFonts w:ascii="Arial" w:hAnsi="Arial" w:cs="Arial"/>
            <w:sz w:val="20"/>
            <w:szCs w:val="20"/>
          </w:rPr>
          <w:t>обыкновенная акция или привилегированная акция</w:t>
        </w:r>
        <w:r w:rsidR="00FF7FDD">
          <w:rPr>
            <w:rFonts w:ascii="Arial" w:hAnsi="Arial" w:cs="Arial"/>
            <w:sz w:val="20"/>
            <w:szCs w:val="20"/>
          </w:rPr>
          <w:t xml:space="preserve"> Общества</w:t>
        </w:r>
        <w:r w:rsidR="00FF7FDD" w:rsidRPr="00FF7FDD">
          <w:rPr>
            <w:rFonts w:ascii="Arial" w:hAnsi="Arial" w:cs="Arial"/>
            <w:sz w:val="20"/>
            <w:szCs w:val="20"/>
          </w:rPr>
          <w:t>, предоставляющая акционеру - ее владельцу право голоса при решении вопроса, поставленного на голосование</w:t>
        </w:r>
        <w:r w:rsidR="00FF7FDD">
          <w:rPr>
            <w:rFonts w:ascii="Arial" w:hAnsi="Arial" w:cs="Arial"/>
            <w:sz w:val="20"/>
            <w:szCs w:val="20"/>
          </w:rPr>
          <w:t>;</w:t>
        </w:r>
      </w:ins>
      <w:del w:id="49" w:author="Rakhmanova" w:date="2014-10-10T14:58:00Z">
        <w:r w:rsidDel="00FF7FDD">
          <w:rPr>
            <w:rFonts w:ascii="Arial" w:hAnsi="Arial" w:cs="Arial"/>
            <w:sz w:val="20"/>
            <w:szCs w:val="20"/>
          </w:rPr>
          <w:delText>ак</w:delText>
        </w:r>
        <w:r w:rsidDel="00FF7FDD">
          <w:rPr>
            <w:rFonts w:ascii="Arial" w:hAnsi="Arial" w:cs="Arial"/>
            <w:sz w:val="20"/>
            <w:szCs w:val="20"/>
          </w:rPr>
          <w:softHyphen/>
          <w:delText>ции, пре</w:delText>
        </w:r>
        <w:r w:rsidDel="00FF7FDD">
          <w:rPr>
            <w:rFonts w:ascii="Arial" w:hAnsi="Arial" w:cs="Arial"/>
            <w:sz w:val="20"/>
            <w:szCs w:val="20"/>
          </w:rPr>
          <w:softHyphen/>
          <w:delText>до</w:delText>
        </w:r>
        <w:r w:rsidDel="00FF7FDD">
          <w:rPr>
            <w:rFonts w:ascii="Arial" w:hAnsi="Arial" w:cs="Arial"/>
            <w:sz w:val="20"/>
            <w:szCs w:val="20"/>
          </w:rPr>
          <w:softHyphen/>
          <w:delText>с</w:delText>
        </w:r>
        <w:r w:rsidDel="00FF7FDD">
          <w:rPr>
            <w:rFonts w:ascii="Arial" w:hAnsi="Arial" w:cs="Arial"/>
            <w:sz w:val="20"/>
            <w:szCs w:val="20"/>
          </w:rPr>
          <w:softHyphen/>
          <w:delText>та</w:delText>
        </w:r>
        <w:r w:rsidDel="00FF7FDD">
          <w:rPr>
            <w:rFonts w:ascii="Arial" w:hAnsi="Arial" w:cs="Arial"/>
            <w:sz w:val="20"/>
            <w:szCs w:val="20"/>
          </w:rPr>
          <w:softHyphen/>
          <w:delText>в</w:delText>
        </w:r>
        <w:r w:rsidDel="00FF7FDD">
          <w:rPr>
            <w:rFonts w:ascii="Arial" w:hAnsi="Arial" w:cs="Arial"/>
            <w:sz w:val="20"/>
            <w:szCs w:val="20"/>
          </w:rPr>
          <w:softHyphen/>
          <w:delText>ля</w:delText>
        </w:r>
        <w:r w:rsidDel="00FF7FDD">
          <w:rPr>
            <w:rFonts w:ascii="Arial" w:hAnsi="Arial" w:cs="Arial"/>
            <w:sz w:val="20"/>
            <w:szCs w:val="20"/>
          </w:rPr>
          <w:softHyphen/>
          <w:delText>ю</w:delText>
        </w:r>
        <w:r w:rsidDel="00FF7FDD">
          <w:rPr>
            <w:rFonts w:ascii="Arial" w:hAnsi="Arial" w:cs="Arial"/>
            <w:sz w:val="20"/>
            <w:szCs w:val="20"/>
          </w:rPr>
          <w:softHyphen/>
          <w:delText>щие их вла</w:delText>
        </w:r>
        <w:r w:rsidDel="00FF7FDD">
          <w:rPr>
            <w:rFonts w:ascii="Arial" w:hAnsi="Arial" w:cs="Arial"/>
            <w:sz w:val="20"/>
            <w:szCs w:val="20"/>
          </w:rPr>
          <w:softHyphen/>
          <w:delText>дель</w:delText>
        </w:r>
        <w:r w:rsidDel="00FF7FDD">
          <w:rPr>
            <w:rFonts w:ascii="Arial" w:hAnsi="Arial" w:cs="Arial"/>
            <w:sz w:val="20"/>
            <w:szCs w:val="20"/>
          </w:rPr>
          <w:softHyphen/>
          <w:delText>цам пра</w:delText>
        </w:r>
        <w:r w:rsidDel="00FF7FDD">
          <w:rPr>
            <w:rFonts w:ascii="Arial" w:hAnsi="Arial" w:cs="Arial"/>
            <w:sz w:val="20"/>
            <w:szCs w:val="20"/>
          </w:rPr>
          <w:softHyphen/>
          <w:delText>во го</w:delText>
        </w:r>
        <w:r w:rsidDel="00FF7FDD">
          <w:rPr>
            <w:rFonts w:ascii="Arial" w:hAnsi="Arial" w:cs="Arial"/>
            <w:sz w:val="20"/>
            <w:szCs w:val="20"/>
          </w:rPr>
          <w:softHyphen/>
          <w:delText>ло</w:delText>
        </w:r>
        <w:r w:rsidDel="00FF7FDD">
          <w:rPr>
            <w:rFonts w:ascii="Arial" w:hAnsi="Arial" w:cs="Arial"/>
            <w:sz w:val="20"/>
            <w:szCs w:val="20"/>
          </w:rPr>
          <w:softHyphen/>
          <w:delText>са по в</w:delText>
        </w:r>
        <w:r w:rsidR="004850B4" w:rsidDel="00FF7FDD">
          <w:rPr>
            <w:rFonts w:ascii="Arial" w:hAnsi="Arial" w:cs="Arial"/>
            <w:sz w:val="20"/>
            <w:szCs w:val="20"/>
          </w:rPr>
          <w:delText>сем во</w:delText>
        </w:r>
        <w:r w:rsidR="004850B4" w:rsidDel="00FF7FDD">
          <w:rPr>
            <w:rFonts w:ascii="Arial" w:hAnsi="Arial" w:cs="Arial"/>
            <w:sz w:val="20"/>
            <w:szCs w:val="20"/>
          </w:rPr>
          <w:softHyphen/>
          <w:delText>п</w:delText>
        </w:r>
        <w:r w:rsidR="004850B4" w:rsidDel="00FF7FDD">
          <w:rPr>
            <w:rFonts w:ascii="Arial" w:hAnsi="Arial" w:cs="Arial"/>
            <w:sz w:val="20"/>
            <w:szCs w:val="20"/>
          </w:rPr>
          <w:softHyphen/>
          <w:delText>ро</w:delText>
        </w:r>
        <w:r w:rsidR="004850B4" w:rsidDel="00FF7FDD">
          <w:rPr>
            <w:rFonts w:ascii="Arial" w:hAnsi="Arial" w:cs="Arial"/>
            <w:sz w:val="20"/>
            <w:szCs w:val="20"/>
          </w:rPr>
          <w:softHyphen/>
          <w:delText>сам ком</w:delText>
        </w:r>
        <w:r w:rsidR="004850B4" w:rsidDel="00FF7FDD">
          <w:rPr>
            <w:rFonts w:ascii="Arial" w:hAnsi="Arial" w:cs="Arial"/>
            <w:sz w:val="20"/>
            <w:szCs w:val="20"/>
          </w:rPr>
          <w:softHyphen/>
          <w:delText>пе</w:delText>
        </w:r>
        <w:r w:rsidR="004850B4" w:rsidDel="00FF7FDD">
          <w:rPr>
            <w:rFonts w:ascii="Arial" w:hAnsi="Arial" w:cs="Arial"/>
            <w:sz w:val="20"/>
            <w:szCs w:val="20"/>
          </w:rPr>
          <w:softHyphen/>
          <w:delText>тен</w:delText>
        </w:r>
        <w:r w:rsidR="004850B4" w:rsidDel="00FF7FDD">
          <w:rPr>
            <w:rFonts w:ascii="Arial" w:hAnsi="Arial" w:cs="Arial"/>
            <w:sz w:val="20"/>
            <w:szCs w:val="20"/>
          </w:rPr>
          <w:softHyphen/>
          <w:delText>ции О</w:delText>
        </w:r>
        <w:r w:rsidDel="00FF7FDD">
          <w:rPr>
            <w:rFonts w:ascii="Arial" w:hAnsi="Arial" w:cs="Arial"/>
            <w:sz w:val="20"/>
            <w:szCs w:val="20"/>
          </w:rPr>
          <w:delText>б</w:delText>
        </w:r>
        <w:r w:rsidDel="00FF7FDD">
          <w:rPr>
            <w:rFonts w:ascii="Arial" w:hAnsi="Arial" w:cs="Arial"/>
            <w:sz w:val="20"/>
            <w:szCs w:val="20"/>
          </w:rPr>
          <w:softHyphen/>
          <w:delText>ще</w:delText>
        </w:r>
        <w:r w:rsidDel="00FF7FDD">
          <w:rPr>
            <w:rFonts w:ascii="Arial" w:hAnsi="Arial" w:cs="Arial"/>
            <w:sz w:val="20"/>
            <w:szCs w:val="20"/>
          </w:rPr>
          <w:softHyphen/>
          <w:delText>го со</w:delText>
        </w:r>
        <w:r w:rsidDel="00FF7FDD">
          <w:rPr>
            <w:rFonts w:ascii="Arial" w:hAnsi="Arial" w:cs="Arial"/>
            <w:sz w:val="20"/>
            <w:szCs w:val="20"/>
          </w:rPr>
          <w:softHyphen/>
          <w:delText>б</w:delText>
        </w:r>
        <w:r w:rsidDel="00FF7FDD">
          <w:rPr>
            <w:rFonts w:ascii="Arial" w:hAnsi="Arial" w:cs="Arial"/>
            <w:sz w:val="20"/>
            <w:szCs w:val="20"/>
          </w:rPr>
          <w:softHyphen/>
          <w:delText>ра</w:delText>
        </w:r>
        <w:r w:rsidDel="00FF7FDD">
          <w:rPr>
            <w:rFonts w:ascii="Arial" w:hAnsi="Arial" w:cs="Arial"/>
            <w:sz w:val="20"/>
            <w:szCs w:val="20"/>
          </w:rPr>
          <w:softHyphen/>
          <w:delText>ния ак</w:delText>
        </w:r>
        <w:r w:rsidDel="00FF7FDD">
          <w:rPr>
            <w:rFonts w:ascii="Arial" w:hAnsi="Arial" w:cs="Arial"/>
            <w:sz w:val="20"/>
            <w:szCs w:val="20"/>
          </w:rPr>
          <w:softHyphen/>
          <w:delText>ци</w:delText>
        </w:r>
        <w:r w:rsidDel="00FF7FDD">
          <w:rPr>
            <w:rFonts w:ascii="Arial" w:hAnsi="Arial" w:cs="Arial"/>
            <w:sz w:val="20"/>
            <w:szCs w:val="20"/>
          </w:rPr>
          <w:softHyphen/>
          <w:delText>о</w:delText>
        </w:r>
        <w:r w:rsidDel="00FF7FDD">
          <w:rPr>
            <w:rFonts w:ascii="Arial" w:hAnsi="Arial" w:cs="Arial"/>
            <w:sz w:val="20"/>
            <w:szCs w:val="20"/>
          </w:rPr>
          <w:softHyphen/>
          <w:delText>не</w:delText>
        </w:r>
        <w:r w:rsidDel="00FF7FDD">
          <w:rPr>
            <w:rFonts w:ascii="Arial" w:hAnsi="Arial" w:cs="Arial"/>
            <w:sz w:val="20"/>
            <w:szCs w:val="20"/>
          </w:rPr>
          <w:softHyphen/>
          <w:delText>ров;</w:delText>
        </w:r>
      </w:del>
      <w:commentRangeEnd w:id="47"/>
      <w:r w:rsidR="00FF7FDD">
        <w:rPr>
          <w:rStyle w:val="af"/>
        </w:rPr>
        <w:commentReference w:id="47"/>
      </w:r>
    </w:p>
    <w:p w:rsidR="00B76F79" w:rsidRPr="00A477F1" w:rsidRDefault="001B502C" w:rsidP="00E928BF">
      <w:pPr>
        <w:pStyle w:val="210"/>
        <w:widowControl w:val="0"/>
        <w:tabs>
          <w:tab w:val="left" w:pos="561"/>
        </w:tabs>
        <w:spacing w:line="320" w:lineRule="atLeast"/>
        <w:ind w:firstLine="374"/>
        <w:jc w:val="both"/>
        <w:rPr>
          <w:rFonts w:cs="Arial"/>
          <w:color w:val="auto"/>
          <w:sz w:val="20"/>
        </w:rPr>
      </w:pPr>
      <w:r>
        <w:rPr>
          <w:rFonts w:cs="Arial"/>
          <w:b/>
          <w:i/>
          <w:color w:val="auto"/>
          <w:sz w:val="20"/>
        </w:rPr>
        <w:t xml:space="preserve"> «кворум для принятия решения по вопросу повестки дня </w:t>
      </w:r>
      <w:r w:rsidR="00A477F1">
        <w:rPr>
          <w:rFonts w:cs="Arial"/>
          <w:b/>
          <w:i/>
          <w:color w:val="auto"/>
          <w:sz w:val="20"/>
        </w:rPr>
        <w:t>О</w:t>
      </w:r>
      <w:r>
        <w:rPr>
          <w:rFonts w:cs="Arial"/>
          <w:b/>
          <w:i/>
          <w:color w:val="auto"/>
          <w:sz w:val="20"/>
        </w:rPr>
        <w:t>бщего собрания акционеров»</w:t>
      </w:r>
      <w:r>
        <w:rPr>
          <w:rFonts w:cs="Arial"/>
          <w:color w:val="auto"/>
          <w:sz w:val="20"/>
        </w:rPr>
        <w:t xml:space="preserve"> </w:t>
      </w:r>
      <w:r>
        <w:rPr>
          <w:i/>
          <w:iCs/>
          <w:sz w:val="20"/>
        </w:rPr>
        <w:t>—</w:t>
      </w:r>
      <w:r>
        <w:rPr>
          <w:sz w:val="20"/>
        </w:rPr>
        <w:t xml:space="preserve"> </w:t>
      </w:r>
      <w:r>
        <w:rPr>
          <w:rFonts w:cs="Arial"/>
          <w:color w:val="auto"/>
          <w:sz w:val="20"/>
        </w:rPr>
        <w:t xml:space="preserve"> минимальное допустимое число принадлежащих участникам собрания акций, предоставляющих право голоса по вопросу, поставленному на голосование, при котором</w:t>
      </w:r>
      <w:ins w:id="50" w:author="Rakhmanova" w:date="2014-10-10T15:00:00Z">
        <w:r w:rsidR="008B2A2E">
          <w:rPr>
            <w:rFonts w:cs="Arial"/>
            <w:color w:val="auto"/>
            <w:sz w:val="20"/>
          </w:rPr>
          <w:t xml:space="preserve"> Общее </w:t>
        </w:r>
      </w:ins>
      <w:r>
        <w:rPr>
          <w:rFonts w:cs="Arial"/>
          <w:color w:val="auto"/>
          <w:sz w:val="20"/>
        </w:rPr>
        <w:t xml:space="preserve"> собрание</w:t>
      </w:r>
      <w:ins w:id="51" w:author="Rakhmanova" w:date="2014-10-10T15:00:00Z">
        <w:r w:rsidR="008B2A2E">
          <w:rPr>
            <w:rFonts w:cs="Arial"/>
            <w:color w:val="auto"/>
            <w:sz w:val="20"/>
          </w:rPr>
          <w:t xml:space="preserve"> акционеров</w:t>
        </w:r>
      </w:ins>
      <w:r>
        <w:rPr>
          <w:rFonts w:cs="Arial"/>
          <w:color w:val="auto"/>
          <w:sz w:val="20"/>
        </w:rPr>
        <w:t xml:space="preserve"> правомочно рассматривать и принимать решения по данному вопросу; </w:t>
      </w:r>
    </w:p>
    <w:p w:rsidR="00B76F79" w:rsidRDefault="00B76F79" w:rsidP="00E928BF">
      <w:pPr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>«</w:t>
      </w:r>
      <w:r w:rsidRPr="005E3811">
        <w:rPr>
          <w:rFonts w:ascii="Arial" w:hAnsi="Arial" w:cs="Arial"/>
          <w:b/>
          <w:i/>
          <w:iCs/>
          <w:sz w:val="20"/>
          <w:szCs w:val="20"/>
        </w:rPr>
        <w:t>фор</w:t>
      </w:r>
      <w:r w:rsidRPr="005E3811">
        <w:rPr>
          <w:rFonts w:ascii="Arial" w:hAnsi="Arial" w:cs="Arial"/>
          <w:b/>
          <w:i/>
          <w:iCs/>
          <w:sz w:val="20"/>
          <w:szCs w:val="20"/>
        </w:rPr>
        <w:softHyphen/>
        <w:t>ма про</w:t>
      </w:r>
      <w:r w:rsidRPr="005E3811">
        <w:rPr>
          <w:rFonts w:ascii="Arial" w:hAnsi="Arial" w:cs="Arial"/>
          <w:b/>
          <w:i/>
          <w:iCs/>
          <w:sz w:val="20"/>
          <w:szCs w:val="20"/>
        </w:rPr>
        <w:softHyphen/>
        <w:t>ве</w:t>
      </w:r>
      <w:r w:rsidRPr="005E3811">
        <w:rPr>
          <w:rFonts w:ascii="Arial" w:hAnsi="Arial" w:cs="Arial"/>
          <w:b/>
          <w:i/>
          <w:iCs/>
          <w:sz w:val="20"/>
          <w:szCs w:val="20"/>
        </w:rPr>
        <w:softHyphen/>
        <w:t>де</w:t>
      </w:r>
      <w:r w:rsidRPr="005E3811">
        <w:rPr>
          <w:rFonts w:ascii="Arial" w:hAnsi="Arial" w:cs="Arial"/>
          <w:b/>
          <w:i/>
          <w:iCs/>
          <w:sz w:val="20"/>
          <w:szCs w:val="20"/>
        </w:rPr>
        <w:softHyphen/>
        <w:t>ния об</w:t>
      </w:r>
      <w:r w:rsidRPr="005E3811">
        <w:rPr>
          <w:rFonts w:ascii="Arial" w:hAnsi="Arial" w:cs="Arial"/>
          <w:b/>
          <w:i/>
          <w:iCs/>
          <w:sz w:val="20"/>
          <w:szCs w:val="20"/>
        </w:rPr>
        <w:softHyphen/>
        <w:t>ще</w:t>
      </w:r>
      <w:r w:rsidRPr="005E3811">
        <w:rPr>
          <w:rFonts w:ascii="Arial" w:hAnsi="Arial" w:cs="Arial"/>
          <w:b/>
          <w:i/>
          <w:iCs/>
          <w:sz w:val="20"/>
          <w:szCs w:val="20"/>
        </w:rPr>
        <w:softHyphen/>
        <w:t>го со</w:t>
      </w:r>
      <w:r w:rsidRPr="005E3811">
        <w:rPr>
          <w:rFonts w:ascii="Arial" w:hAnsi="Arial" w:cs="Arial"/>
          <w:b/>
          <w:i/>
          <w:iCs/>
          <w:sz w:val="20"/>
          <w:szCs w:val="20"/>
        </w:rPr>
        <w:softHyphen/>
        <w:t>б</w:t>
      </w:r>
      <w:r w:rsidRPr="005E3811">
        <w:rPr>
          <w:rFonts w:ascii="Arial" w:hAnsi="Arial" w:cs="Arial"/>
          <w:b/>
          <w:i/>
          <w:iCs/>
          <w:sz w:val="20"/>
          <w:szCs w:val="20"/>
        </w:rPr>
        <w:softHyphen/>
        <w:t>ра</w:t>
      </w:r>
      <w:r w:rsidRPr="005E3811">
        <w:rPr>
          <w:rFonts w:ascii="Arial" w:hAnsi="Arial" w:cs="Arial"/>
          <w:b/>
          <w:i/>
          <w:iCs/>
          <w:sz w:val="20"/>
          <w:szCs w:val="20"/>
        </w:rPr>
        <w:softHyphen/>
        <w:t>ния ак</w:t>
      </w:r>
      <w:r w:rsidRPr="005E3811">
        <w:rPr>
          <w:rFonts w:ascii="Arial" w:hAnsi="Arial" w:cs="Arial"/>
          <w:b/>
          <w:i/>
          <w:iCs/>
          <w:sz w:val="20"/>
          <w:szCs w:val="20"/>
        </w:rPr>
        <w:softHyphen/>
        <w:t>ци</w:t>
      </w:r>
      <w:r w:rsidRPr="005E3811">
        <w:rPr>
          <w:rFonts w:ascii="Arial" w:hAnsi="Arial" w:cs="Arial"/>
          <w:b/>
          <w:i/>
          <w:iCs/>
          <w:sz w:val="20"/>
          <w:szCs w:val="20"/>
        </w:rPr>
        <w:softHyphen/>
        <w:t>о</w:t>
      </w:r>
      <w:r w:rsidRPr="005E3811">
        <w:rPr>
          <w:rFonts w:ascii="Arial" w:hAnsi="Arial" w:cs="Arial"/>
          <w:b/>
          <w:i/>
          <w:iCs/>
          <w:sz w:val="20"/>
          <w:szCs w:val="20"/>
        </w:rPr>
        <w:softHyphen/>
        <w:t>не</w:t>
      </w:r>
      <w:r w:rsidRPr="005E3811">
        <w:rPr>
          <w:rFonts w:ascii="Arial" w:hAnsi="Arial" w:cs="Arial"/>
          <w:b/>
          <w:i/>
          <w:iCs/>
          <w:sz w:val="20"/>
          <w:szCs w:val="20"/>
        </w:rPr>
        <w:softHyphen/>
        <w:t>ров</w:t>
      </w:r>
      <w:r>
        <w:rPr>
          <w:rFonts w:ascii="Arial" w:hAnsi="Arial" w:cs="Arial"/>
          <w:b/>
          <w:i/>
          <w:iCs/>
          <w:sz w:val="20"/>
          <w:szCs w:val="20"/>
        </w:rPr>
        <w:t>»</w:t>
      </w:r>
      <w:r>
        <w:rPr>
          <w:rFonts w:ascii="Arial" w:hAnsi="Arial" w:cs="Arial"/>
          <w:sz w:val="20"/>
          <w:szCs w:val="20"/>
        </w:rPr>
        <w:t>:</w:t>
      </w:r>
    </w:p>
    <w:p w:rsidR="00B76F79" w:rsidRDefault="00B76F79" w:rsidP="00E928BF">
      <w:pPr>
        <w:spacing w:line="320" w:lineRule="atLeast"/>
        <w:ind w:firstLine="397"/>
        <w:rPr>
          <w:rFonts w:ascii="Arial" w:hAnsi="Arial" w:cs="Arial"/>
          <w:sz w:val="20"/>
          <w:szCs w:val="20"/>
        </w:rPr>
      </w:pPr>
      <w:r w:rsidRPr="005E3811">
        <w:rPr>
          <w:rFonts w:ascii="Arial" w:hAnsi="Arial" w:cs="Arial"/>
          <w:i/>
          <w:iCs/>
          <w:sz w:val="20"/>
          <w:szCs w:val="20"/>
        </w:rPr>
        <w:t>со</w:t>
      </w:r>
      <w:r w:rsidRPr="005E3811">
        <w:rPr>
          <w:rFonts w:ascii="Arial" w:hAnsi="Arial" w:cs="Arial"/>
          <w:i/>
          <w:iCs/>
          <w:sz w:val="20"/>
          <w:szCs w:val="20"/>
        </w:rPr>
        <w:softHyphen/>
        <w:t>в</w:t>
      </w:r>
      <w:r w:rsidRPr="005E3811">
        <w:rPr>
          <w:rFonts w:ascii="Arial" w:hAnsi="Arial" w:cs="Arial"/>
          <w:i/>
          <w:iCs/>
          <w:sz w:val="20"/>
          <w:szCs w:val="20"/>
        </w:rPr>
        <w:softHyphen/>
        <w:t>ме</w:t>
      </w:r>
      <w:r w:rsidRPr="005E3811">
        <w:rPr>
          <w:rFonts w:ascii="Arial" w:hAnsi="Arial" w:cs="Arial"/>
          <w:i/>
          <w:iCs/>
          <w:sz w:val="20"/>
          <w:szCs w:val="20"/>
        </w:rPr>
        <w:softHyphen/>
        <w:t>ст</w:t>
      </w:r>
      <w:r w:rsidRPr="005E3811">
        <w:rPr>
          <w:rFonts w:ascii="Arial" w:hAnsi="Arial" w:cs="Arial"/>
          <w:i/>
          <w:iCs/>
          <w:sz w:val="20"/>
          <w:szCs w:val="20"/>
        </w:rPr>
        <w:softHyphen/>
        <w:t>ное при</w:t>
      </w:r>
      <w:r w:rsidRPr="005E3811">
        <w:rPr>
          <w:rFonts w:ascii="Arial" w:hAnsi="Arial" w:cs="Arial"/>
          <w:i/>
          <w:iCs/>
          <w:sz w:val="20"/>
          <w:szCs w:val="20"/>
        </w:rPr>
        <w:softHyphen/>
        <w:t>сут</w:t>
      </w:r>
      <w:r w:rsidRPr="005E3811">
        <w:rPr>
          <w:rFonts w:ascii="Arial" w:hAnsi="Arial" w:cs="Arial"/>
          <w:i/>
          <w:iCs/>
          <w:sz w:val="20"/>
          <w:szCs w:val="20"/>
        </w:rPr>
        <w:softHyphen/>
        <w:t>ст</w:t>
      </w:r>
      <w:r w:rsidRPr="005E3811">
        <w:rPr>
          <w:rFonts w:ascii="Arial" w:hAnsi="Arial" w:cs="Arial"/>
          <w:i/>
          <w:iCs/>
          <w:sz w:val="20"/>
          <w:szCs w:val="20"/>
        </w:rPr>
        <w:softHyphen/>
        <w:t>вие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 для об</w:t>
      </w:r>
      <w:r>
        <w:rPr>
          <w:rFonts w:ascii="Arial" w:hAnsi="Arial" w:cs="Arial"/>
          <w:sz w:val="20"/>
          <w:szCs w:val="20"/>
        </w:rPr>
        <w:softHyphen/>
        <w:t>су</w:t>
      </w:r>
      <w:r>
        <w:rPr>
          <w:rFonts w:ascii="Arial" w:hAnsi="Arial" w:cs="Arial"/>
          <w:sz w:val="20"/>
          <w:szCs w:val="20"/>
        </w:rPr>
        <w:softHyphen/>
        <w:t>ж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ния во</w:t>
      </w:r>
      <w:r>
        <w:rPr>
          <w:rFonts w:ascii="Arial" w:hAnsi="Arial" w:cs="Arial"/>
          <w:sz w:val="20"/>
          <w:szCs w:val="20"/>
        </w:rPr>
        <w:softHyphen/>
        <w:t>п</w:t>
      </w:r>
      <w:r>
        <w:rPr>
          <w:rFonts w:ascii="Arial" w:hAnsi="Arial" w:cs="Arial"/>
          <w:sz w:val="20"/>
          <w:szCs w:val="20"/>
        </w:rPr>
        <w:softHyphen/>
        <w:t>ро</w:t>
      </w:r>
      <w:r>
        <w:rPr>
          <w:rFonts w:ascii="Arial" w:hAnsi="Arial" w:cs="Arial"/>
          <w:sz w:val="20"/>
          <w:szCs w:val="20"/>
        </w:rPr>
        <w:softHyphen/>
        <w:t>сов по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ки дня и при</w:t>
      </w:r>
      <w:r>
        <w:rPr>
          <w:rFonts w:ascii="Arial" w:hAnsi="Arial" w:cs="Arial"/>
          <w:sz w:val="20"/>
          <w:szCs w:val="20"/>
        </w:rPr>
        <w:softHyphen/>
        <w:t>ня</w:t>
      </w:r>
      <w:r>
        <w:rPr>
          <w:rFonts w:ascii="Arial" w:hAnsi="Arial" w:cs="Arial"/>
          <w:sz w:val="20"/>
          <w:szCs w:val="20"/>
        </w:rPr>
        <w:softHyphen/>
        <w:t>тия ре</w:t>
      </w:r>
      <w:r>
        <w:rPr>
          <w:rFonts w:ascii="Arial" w:hAnsi="Arial" w:cs="Arial"/>
          <w:sz w:val="20"/>
          <w:szCs w:val="20"/>
        </w:rPr>
        <w:softHyphen/>
        <w:t>ше</w:t>
      </w:r>
      <w:r>
        <w:rPr>
          <w:rFonts w:ascii="Arial" w:hAnsi="Arial" w:cs="Arial"/>
          <w:sz w:val="20"/>
          <w:szCs w:val="20"/>
        </w:rPr>
        <w:softHyphen/>
        <w:t>ния по во</w:t>
      </w:r>
      <w:r>
        <w:rPr>
          <w:rFonts w:ascii="Arial" w:hAnsi="Arial" w:cs="Arial"/>
          <w:sz w:val="20"/>
          <w:szCs w:val="20"/>
        </w:rPr>
        <w:softHyphen/>
        <w:t>п</w:t>
      </w:r>
      <w:r>
        <w:rPr>
          <w:rFonts w:ascii="Arial" w:hAnsi="Arial" w:cs="Arial"/>
          <w:sz w:val="20"/>
          <w:szCs w:val="20"/>
        </w:rPr>
        <w:softHyphen/>
        <w:t>ро</w:t>
      </w:r>
      <w:r>
        <w:rPr>
          <w:rFonts w:ascii="Arial" w:hAnsi="Arial" w:cs="Arial"/>
          <w:sz w:val="20"/>
          <w:szCs w:val="20"/>
        </w:rPr>
        <w:softHyphen/>
        <w:t>сам, по</w:t>
      </w:r>
      <w:r>
        <w:rPr>
          <w:rFonts w:ascii="Arial" w:hAnsi="Arial" w:cs="Arial"/>
          <w:sz w:val="20"/>
          <w:szCs w:val="20"/>
        </w:rPr>
        <w:softHyphen/>
        <w:t>ста</w:t>
      </w:r>
      <w:r>
        <w:rPr>
          <w:rFonts w:ascii="Arial" w:hAnsi="Arial" w:cs="Arial"/>
          <w:sz w:val="20"/>
          <w:szCs w:val="20"/>
        </w:rPr>
        <w:softHyphen/>
        <w:t>в</w:t>
      </w:r>
      <w:r>
        <w:rPr>
          <w:rFonts w:ascii="Arial" w:hAnsi="Arial" w:cs="Arial"/>
          <w:sz w:val="20"/>
          <w:szCs w:val="20"/>
        </w:rPr>
        <w:softHyphen/>
        <w:t>лен</w:t>
      </w:r>
      <w:r>
        <w:rPr>
          <w:rFonts w:ascii="Arial" w:hAnsi="Arial" w:cs="Arial"/>
          <w:sz w:val="20"/>
          <w:szCs w:val="20"/>
        </w:rPr>
        <w:softHyphen/>
        <w:t>ным на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со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ние, в том числе с пред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ри</w:t>
      </w:r>
      <w:r>
        <w:rPr>
          <w:rFonts w:ascii="Arial" w:hAnsi="Arial" w:cs="Arial"/>
          <w:sz w:val="20"/>
          <w:szCs w:val="20"/>
        </w:rPr>
        <w:softHyphen/>
        <w:t>тель</w:t>
      </w:r>
      <w:r>
        <w:rPr>
          <w:rFonts w:ascii="Arial" w:hAnsi="Arial" w:cs="Arial"/>
          <w:sz w:val="20"/>
          <w:szCs w:val="20"/>
        </w:rPr>
        <w:softHyphen/>
        <w:t>ным на</w:t>
      </w:r>
      <w:r>
        <w:rPr>
          <w:rFonts w:ascii="Arial" w:hAnsi="Arial" w:cs="Arial"/>
          <w:sz w:val="20"/>
          <w:szCs w:val="20"/>
        </w:rPr>
        <w:softHyphen/>
        <w:t>пра</w:t>
      </w:r>
      <w:r>
        <w:rPr>
          <w:rFonts w:ascii="Arial" w:hAnsi="Arial" w:cs="Arial"/>
          <w:sz w:val="20"/>
          <w:szCs w:val="20"/>
        </w:rPr>
        <w:softHyphen/>
        <w:t>в</w:t>
      </w:r>
      <w:r>
        <w:rPr>
          <w:rFonts w:ascii="Arial" w:hAnsi="Arial" w:cs="Arial"/>
          <w:sz w:val="20"/>
          <w:szCs w:val="20"/>
        </w:rPr>
        <w:softHyphen/>
        <w:t>ле</w:t>
      </w:r>
      <w:r>
        <w:rPr>
          <w:rFonts w:ascii="Arial" w:hAnsi="Arial" w:cs="Arial"/>
          <w:sz w:val="20"/>
          <w:szCs w:val="20"/>
        </w:rPr>
        <w:softHyphen/>
        <w:t>ни</w:t>
      </w:r>
      <w:r>
        <w:rPr>
          <w:rFonts w:ascii="Arial" w:hAnsi="Arial" w:cs="Arial"/>
          <w:sz w:val="20"/>
          <w:szCs w:val="20"/>
        </w:rPr>
        <w:softHyphen/>
        <w:t>ем (вру</w:t>
      </w:r>
      <w:r>
        <w:rPr>
          <w:rFonts w:ascii="Arial" w:hAnsi="Arial" w:cs="Arial"/>
          <w:sz w:val="20"/>
          <w:szCs w:val="20"/>
        </w:rPr>
        <w:softHyphen/>
        <w:t>че</w:t>
      </w:r>
      <w:r>
        <w:rPr>
          <w:rFonts w:ascii="Arial" w:hAnsi="Arial" w:cs="Arial"/>
          <w:sz w:val="20"/>
          <w:szCs w:val="20"/>
        </w:rPr>
        <w:softHyphen/>
        <w:t>ни</w:t>
      </w:r>
      <w:r>
        <w:rPr>
          <w:rFonts w:ascii="Arial" w:hAnsi="Arial" w:cs="Arial"/>
          <w:sz w:val="20"/>
          <w:szCs w:val="20"/>
        </w:rPr>
        <w:softHyphen/>
        <w:t>ем) бюл</w:t>
      </w:r>
      <w:r>
        <w:rPr>
          <w:rFonts w:ascii="Arial" w:hAnsi="Arial" w:cs="Arial"/>
          <w:sz w:val="20"/>
          <w:szCs w:val="20"/>
        </w:rPr>
        <w:softHyphen/>
        <w:t>ле</w:t>
      </w:r>
      <w:r>
        <w:rPr>
          <w:rFonts w:ascii="Arial" w:hAnsi="Arial" w:cs="Arial"/>
          <w:sz w:val="20"/>
          <w:szCs w:val="20"/>
        </w:rPr>
        <w:softHyphen/>
        <w:t>те</w:t>
      </w:r>
      <w:r>
        <w:rPr>
          <w:rFonts w:ascii="Arial" w:hAnsi="Arial" w:cs="Arial"/>
          <w:sz w:val="20"/>
          <w:szCs w:val="20"/>
        </w:rPr>
        <w:softHyphen/>
        <w:t>ней для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со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ния до про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ния 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го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ров;</w:t>
      </w:r>
    </w:p>
    <w:p w:rsidR="00B76F79" w:rsidRDefault="00B76F79" w:rsidP="00E928BF">
      <w:pPr>
        <w:spacing w:line="320" w:lineRule="atLeast"/>
        <w:ind w:firstLine="397"/>
        <w:rPr>
          <w:rFonts w:ascii="Arial" w:hAnsi="Arial" w:cs="Arial"/>
          <w:sz w:val="20"/>
          <w:szCs w:val="20"/>
        </w:rPr>
      </w:pPr>
      <w:r w:rsidRPr="005D5F8D">
        <w:rPr>
          <w:rFonts w:ascii="Arial" w:hAnsi="Arial" w:cs="Arial"/>
          <w:i/>
          <w:iCs/>
          <w:sz w:val="20"/>
          <w:szCs w:val="20"/>
        </w:rPr>
        <w:lastRenderedPageBreak/>
        <w:t>за</w:t>
      </w:r>
      <w:r w:rsidRPr="005D5F8D">
        <w:rPr>
          <w:rFonts w:ascii="Arial" w:hAnsi="Arial" w:cs="Arial"/>
          <w:i/>
          <w:iCs/>
          <w:sz w:val="20"/>
          <w:szCs w:val="20"/>
        </w:rPr>
        <w:softHyphen/>
        <w:t>оч</w:t>
      </w:r>
      <w:r w:rsidRPr="005D5F8D">
        <w:rPr>
          <w:rFonts w:ascii="Arial" w:hAnsi="Arial" w:cs="Arial"/>
          <w:i/>
          <w:iCs/>
          <w:sz w:val="20"/>
          <w:szCs w:val="20"/>
        </w:rPr>
        <w:softHyphen/>
        <w:t>ное го</w:t>
      </w:r>
      <w:r w:rsidRPr="005D5F8D">
        <w:rPr>
          <w:rFonts w:ascii="Arial" w:hAnsi="Arial" w:cs="Arial"/>
          <w:i/>
          <w:iCs/>
          <w:sz w:val="20"/>
          <w:szCs w:val="20"/>
        </w:rPr>
        <w:softHyphen/>
        <w:t>ло</w:t>
      </w:r>
      <w:r w:rsidRPr="005D5F8D">
        <w:rPr>
          <w:rFonts w:ascii="Arial" w:hAnsi="Arial" w:cs="Arial"/>
          <w:i/>
          <w:iCs/>
          <w:sz w:val="20"/>
          <w:szCs w:val="20"/>
        </w:rPr>
        <w:softHyphen/>
        <w:t>со</w:t>
      </w:r>
      <w:r w:rsidRPr="005D5F8D">
        <w:rPr>
          <w:rFonts w:ascii="Arial" w:hAnsi="Arial" w:cs="Arial"/>
          <w:i/>
          <w:iCs/>
          <w:sz w:val="20"/>
          <w:szCs w:val="20"/>
        </w:rPr>
        <w:softHyphen/>
        <w:t>ва</w:t>
      </w:r>
      <w:r w:rsidRPr="005D5F8D">
        <w:rPr>
          <w:rFonts w:ascii="Arial" w:hAnsi="Arial" w:cs="Arial"/>
          <w:i/>
          <w:iCs/>
          <w:sz w:val="20"/>
          <w:szCs w:val="20"/>
        </w:rPr>
        <w:softHyphen/>
        <w:t>ние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– про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ние 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го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ров, при ко</w:t>
      </w:r>
      <w:r>
        <w:rPr>
          <w:rFonts w:ascii="Arial" w:hAnsi="Arial" w:cs="Arial"/>
          <w:sz w:val="20"/>
          <w:szCs w:val="20"/>
        </w:rPr>
        <w:softHyphen/>
        <w:t>то</w:t>
      </w:r>
      <w:r>
        <w:rPr>
          <w:rFonts w:ascii="Arial" w:hAnsi="Arial" w:cs="Arial"/>
          <w:sz w:val="20"/>
          <w:szCs w:val="20"/>
        </w:rPr>
        <w:softHyphen/>
        <w:t>ром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со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ние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 по во</w:t>
      </w:r>
      <w:r>
        <w:rPr>
          <w:rFonts w:ascii="Arial" w:hAnsi="Arial" w:cs="Arial"/>
          <w:sz w:val="20"/>
          <w:szCs w:val="20"/>
        </w:rPr>
        <w:softHyphen/>
        <w:t>п</w:t>
      </w:r>
      <w:r>
        <w:rPr>
          <w:rFonts w:ascii="Arial" w:hAnsi="Arial" w:cs="Arial"/>
          <w:sz w:val="20"/>
          <w:szCs w:val="20"/>
        </w:rPr>
        <w:softHyphen/>
        <w:t>ро</w:t>
      </w:r>
      <w:r>
        <w:rPr>
          <w:rFonts w:ascii="Arial" w:hAnsi="Arial" w:cs="Arial"/>
          <w:sz w:val="20"/>
          <w:szCs w:val="20"/>
        </w:rPr>
        <w:softHyphen/>
        <w:t>сам по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 xml:space="preserve">ки дня </w:t>
      </w:r>
      <w:del w:id="52" w:author="Rakhmanova" w:date="2014-10-10T15:01:00Z">
        <w:r w:rsidDel="008B2A2E">
          <w:rPr>
            <w:rFonts w:ascii="Arial" w:hAnsi="Arial" w:cs="Arial"/>
            <w:sz w:val="20"/>
            <w:szCs w:val="20"/>
          </w:rPr>
          <w:delText>об</w:delText>
        </w:r>
        <w:r w:rsidDel="008B2A2E">
          <w:rPr>
            <w:rFonts w:ascii="Arial" w:hAnsi="Arial" w:cs="Arial"/>
            <w:sz w:val="20"/>
            <w:szCs w:val="20"/>
          </w:rPr>
          <w:softHyphen/>
          <w:delText>ще</w:delText>
        </w:r>
        <w:r w:rsidDel="008B2A2E">
          <w:rPr>
            <w:rFonts w:ascii="Arial" w:hAnsi="Arial" w:cs="Arial"/>
            <w:sz w:val="20"/>
            <w:szCs w:val="20"/>
          </w:rPr>
          <w:softHyphen/>
          <w:delText xml:space="preserve">го </w:delText>
        </w:r>
      </w:del>
      <w:ins w:id="53" w:author="Rakhmanova" w:date="2014-10-10T15:01:00Z">
        <w:r w:rsidR="008B2A2E">
          <w:rPr>
            <w:rFonts w:ascii="Arial" w:hAnsi="Arial" w:cs="Arial"/>
            <w:sz w:val="20"/>
            <w:szCs w:val="20"/>
          </w:rPr>
          <w:t>Об</w:t>
        </w:r>
        <w:r w:rsidR="008B2A2E">
          <w:rPr>
            <w:rFonts w:ascii="Arial" w:hAnsi="Arial" w:cs="Arial"/>
            <w:sz w:val="20"/>
            <w:szCs w:val="20"/>
          </w:rPr>
          <w:softHyphen/>
          <w:t>ще</w:t>
        </w:r>
        <w:r w:rsidR="008B2A2E">
          <w:rPr>
            <w:rFonts w:ascii="Arial" w:hAnsi="Arial" w:cs="Arial"/>
            <w:sz w:val="20"/>
            <w:szCs w:val="20"/>
          </w:rPr>
          <w:softHyphen/>
          <w:t xml:space="preserve">го </w:t>
        </w:r>
      </w:ins>
      <w:r>
        <w:rPr>
          <w:rFonts w:ascii="Arial" w:hAnsi="Arial" w:cs="Arial"/>
          <w:sz w:val="20"/>
          <w:szCs w:val="20"/>
        </w:rPr>
        <w:t>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осу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</w:t>
      </w:r>
      <w:r>
        <w:rPr>
          <w:rFonts w:ascii="Arial" w:hAnsi="Arial" w:cs="Arial"/>
          <w:sz w:val="20"/>
          <w:szCs w:val="20"/>
        </w:rPr>
        <w:softHyphen/>
        <w:t>ля</w:t>
      </w:r>
      <w:r>
        <w:rPr>
          <w:rFonts w:ascii="Arial" w:hAnsi="Arial" w:cs="Arial"/>
          <w:sz w:val="20"/>
          <w:szCs w:val="20"/>
        </w:rPr>
        <w:softHyphen/>
        <w:t>ет</w:t>
      </w:r>
      <w:r>
        <w:rPr>
          <w:rFonts w:ascii="Arial" w:hAnsi="Arial" w:cs="Arial"/>
          <w:sz w:val="20"/>
          <w:szCs w:val="20"/>
        </w:rPr>
        <w:softHyphen/>
        <w:t xml:space="preserve">ся без </w:t>
      </w:r>
      <w:r w:rsidR="005D5F8D">
        <w:rPr>
          <w:rFonts w:ascii="Arial" w:hAnsi="Arial" w:cs="Arial"/>
          <w:sz w:val="20"/>
          <w:szCs w:val="20"/>
        </w:rPr>
        <w:t>совмест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го при</w:t>
      </w:r>
      <w:r>
        <w:rPr>
          <w:rFonts w:ascii="Arial" w:hAnsi="Arial" w:cs="Arial"/>
          <w:sz w:val="20"/>
          <w:szCs w:val="20"/>
        </w:rPr>
        <w:softHyphen/>
        <w:t>сут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вия для об</w:t>
      </w:r>
      <w:r>
        <w:rPr>
          <w:rFonts w:ascii="Arial" w:hAnsi="Arial" w:cs="Arial"/>
          <w:sz w:val="20"/>
          <w:szCs w:val="20"/>
        </w:rPr>
        <w:softHyphen/>
        <w:t>су</w:t>
      </w:r>
      <w:r>
        <w:rPr>
          <w:rFonts w:ascii="Arial" w:hAnsi="Arial" w:cs="Arial"/>
          <w:sz w:val="20"/>
          <w:szCs w:val="20"/>
        </w:rPr>
        <w:softHyphen/>
        <w:t>ж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ния во</w:t>
      </w:r>
      <w:r>
        <w:rPr>
          <w:rFonts w:ascii="Arial" w:hAnsi="Arial" w:cs="Arial"/>
          <w:sz w:val="20"/>
          <w:szCs w:val="20"/>
        </w:rPr>
        <w:softHyphen/>
        <w:t>п</w:t>
      </w:r>
      <w:r>
        <w:rPr>
          <w:rFonts w:ascii="Arial" w:hAnsi="Arial" w:cs="Arial"/>
          <w:sz w:val="20"/>
          <w:szCs w:val="20"/>
        </w:rPr>
        <w:softHyphen/>
        <w:t>ро</w:t>
      </w:r>
      <w:r>
        <w:rPr>
          <w:rFonts w:ascii="Arial" w:hAnsi="Arial" w:cs="Arial"/>
          <w:sz w:val="20"/>
          <w:szCs w:val="20"/>
        </w:rPr>
        <w:softHyphen/>
        <w:t>сов по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ки дня и при</w:t>
      </w:r>
      <w:r>
        <w:rPr>
          <w:rFonts w:ascii="Arial" w:hAnsi="Arial" w:cs="Arial"/>
          <w:sz w:val="20"/>
          <w:szCs w:val="20"/>
        </w:rPr>
        <w:softHyphen/>
        <w:t>ня</w:t>
      </w:r>
      <w:r>
        <w:rPr>
          <w:rFonts w:ascii="Arial" w:hAnsi="Arial" w:cs="Arial"/>
          <w:sz w:val="20"/>
          <w:szCs w:val="20"/>
        </w:rPr>
        <w:softHyphen/>
        <w:t>тия ре</w:t>
      </w:r>
      <w:r>
        <w:rPr>
          <w:rFonts w:ascii="Arial" w:hAnsi="Arial" w:cs="Arial"/>
          <w:sz w:val="20"/>
          <w:szCs w:val="20"/>
        </w:rPr>
        <w:softHyphen/>
        <w:t>ше</w:t>
      </w:r>
      <w:r>
        <w:rPr>
          <w:rFonts w:ascii="Arial" w:hAnsi="Arial" w:cs="Arial"/>
          <w:sz w:val="20"/>
          <w:szCs w:val="20"/>
        </w:rPr>
        <w:softHyphen/>
        <w:t>ний по во</w:t>
      </w:r>
      <w:r>
        <w:rPr>
          <w:rFonts w:ascii="Arial" w:hAnsi="Arial" w:cs="Arial"/>
          <w:sz w:val="20"/>
          <w:szCs w:val="20"/>
        </w:rPr>
        <w:softHyphen/>
        <w:t>п</w:t>
      </w:r>
      <w:r>
        <w:rPr>
          <w:rFonts w:ascii="Arial" w:hAnsi="Arial" w:cs="Arial"/>
          <w:sz w:val="20"/>
          <w:szCs w:val="20"/>
        </w:rPr>
        <w:softHyphen/>
        <w:t>ро</w:t>
      </w:r>
      <w:r>
        <w:rPr>
          <w:rFonts w:ascii="Arial" w:hAnsi="Arial" w:cs="Arial"/>
          <w:sz w:val="20"/>
          <w:szCs w:val="20"/>
        </w:rPr>
        <w:softHyphen/>
        <w:t>сам, по</w:t>
      </w:r>
      <w:r>
        <w:rPr>
          <w:rFonts w:ascii="Arial" w:hAnsi="Arial" w:cs="Arial"/>
          <w:sz w:val="20"/>
          <w:szCs w:val="20"/>
        </w:rPr>
        <w:softHyphen/>
        <w:t>ста</w:t>
      </w:r>
      <w:r>
        <w:rPr>
          <w:rFonts w:ascii="Arial" w:hAnsi="Arial" w:cs="Arial"/>
          <w:sz w:val="20"/>
          <w:szCs w:val="20"/>
        </w:rPr>
        <w:softHyphen/>
        <w:t>в</w:t>
      </w:r>
      <w:r>
        <w:rPr>
          <w:rFonts w:ascii="Arial" w:hAnsi="Arial" w:cs="Arial"/>
          <w:sz w:val="20"/>
          <w:szCs w:val="20"/>
        </w:rPr>
        <w:softHyphen/>
        <w:t>лен</w:t>
      </w:r>
      <w:r>
        <w:rPr>
          <w:rFonts w:ascii="Arial" w:hAnsi="Arial" w:cs="Arial"/>
          <w:sz w:val="20"/>
          <w:szCs w:val="20"/>
        </w:rPr>
        <w:softHyphen/>
        <w:t>ным на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со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ние.</w:t>
      </w:r>
    </w:p>
    <w:p w:rsidR="00B76F79" w:rsidRPr="00A00911" w:rsidRDefault="00B76F79" w:rsidP="00E928BF">
      <w:pPr>
        <w:pStyle w:val="1"/>
        <w:spacing w:before="0" w:after="0" w:line="320" w:lineRule="atLeast"/>
        <w:ind w:firstLine="397"/>
        <w:jc w:val="center"/>
        <w:rPr>
          <w:sz w:val="40"/>
        </w:rPr>
      </w:pPr>
      <w:bookmarkStart w:id="54" w:name="_Toc525822764"/>
      <w:bookmarkStart w:id="55" w:name="_Toc391392622"/>
      <w:r>
        <w:rPr>
          <w:sz w:val="20"/>
          <w:szCs w:val="20"/>
        </w:rPr>
        <w:t xml:space="preserve">2. </w:t>
      </w:r>
      <w:bookmarkEnd w:id="54"/>
      <w:r w:rsidR="00A477F1">
        <w:rPr>
          <w:sz w:val="24"/>
          <w:szCs w:val="20"/>
        </w:rPr>
        <w:t>Годовое общее собрание акционеров</w:t>
      </w:r>
      <w:bookmarkEnd w:id="55"/>
    </w:p>
    <w:p w:rsidR="00B76F79" w:rsidRDefault="00A00911" w:rsidP="00E928BF">
      <w:pPr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 w:rsidR="00B76F79">
        <w:rPr>
          <w:rFonts w:ascii="Arial" w:hAnsi="Arial" w:cs="Arial"/>
          <w:sz w:val="20"/>
          <w:szCs w:val="20"/>
        </w:rPr>
        <w:t>1. Об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во об</w:t>
      </w:r>
      <w:r>
        <w:rPr>
          <w:rFonts w:ascii="Arial" w:hAnsi="Arial" w:cs="Arial"/>
          <w:sz w:val="20"/>
          <w:szCs w:val="20"/>
        </w:rPr>
        <w:t>я</w:t>
      </w:r>
      <w:r>
        <w:rPr>
          <w:rFonts w:ascii="Arial" w:hAnsi="Arial" w:cs="Arial"/>
          <w:sz w:val="20"/>
          <w:szCs w:val="20"/>
        </w:rPr>
        <w:softHyphen/>
        <w:t>за</w:t>
      </w:r>
      <w:r>
        <w:rPr>
          <w:rFonts w:ascii="Arial" w:hAnsi="Arial" w:cs="Arial"/>
          <w:sz w:val="20"/>
          <w:szCs w:val="20"/>
        </w:rPr>
        <w:softHyphen/>
        <w:t>но еже</w:t>
      </w:r>
      <w:r>
        <w:rPr>
          <w:rFonts w:ascii="Arial" w:hAnsi="Arial" w:cs="Arial"/>
          <w:sz w:val="20"/>
          <w:szCs w:val="20"/>
        </w:rPr>
        <w:softHyphen/>
        <w:t>год</w:t>
      </w:r>
      <w:r>
        <w:rPr>
          <w:rFonts w:ascii="Arial" w:hAnsi="Arial" w:cs="Arial"/>
          <w:sz w:val="20"/>
          <w:szCs w:val="20"/>
        </w:rPr>
        <w:softHyphen/>
        <w:t>но про</w:t>
      </w:r>
      <w:r>
        <w:rPr>
          <w:rFonts w:ascii="Arial" w:hAnsi="Arial" w:cs="Arial"/>
          <w:sz w:val="20"/>
          <w:szCs w:val="20"/>
        </w:rPr>
        <w:softHyphen/>
        <w:t>во</w:t>
      </w:r>
      <w:r>
        <w:rPr>
          <w:rFonts w:ascii="Arial" w:hAnsi="Arial" w:cs="Arial"/>
          <w:sz w:val="20"/>
          <w:szCs w:val="20"/>
        </w:rPr>
        <w:softHyphen/>
        <w:t>дить Г</w:t>
      </w:r>
      <w:r w:rsidR="00B76F79">
        <w:rPr>
          <w:rFonts w:ascii="Arial" w:hAnsi="Arial" w:cs="Arial"/>
          <w:sz w:val="20"/>
          <w:szCs w:val="20"/>
        </w:rPr>
        <w:t>о</w:t>
      </w:r>
      <w:r w:rsidR="00B76F79">
        <w:rPr>
          <w:rFonts w:ascii="Arial" w:hAnsi="Arial" w:cs="Arial"/>
          <w:sz w:val="20"/>
          <w:szCs w:val="20"/>
        </w:rPr>
        <w:softHyphen/>
        <w:t>до</w:t>
      </w:r>
      <w:r w:rsidR="00B76F79">
        <w:rPr>
          <w:rFonts w:ascii="Arial" w:hAnsi="Arial" w:cs="Arial"/>
          <w:sz w:val="20"/>
          <w:szCs w:val="20"/>
        </w:rPr>
        <w:softHyphen/>
        <w:t>вое об</w:t>
      </w:r>
      <w:r w:rsidR="00B76F79">
        <w:rPr>
          <w:rFonts w:ascii="Arial" w:hAnsi="Arial" w:cs="Arial"/>
          <w:sz w:val="20"/>
          <w:szCs w:val="20"/>
        </w:rPr>
        <w:softHyphen/>
        <w:t>щее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ние</w:t>
      </w:r>
      <w:r>
        <w:rPr>
          <w:rFonts w:ascii="Arial" w:hAnsi="Arial" w:cs="Arial"/>
          <w:sz w:val="20"/>
          <w:szCs w:val="20"/>
        </w:rPr>
        <w:t xml:space="preserve"> акционеров</w:t>
      </w:r>
      <w:r w:rsidR="00B76F79">
        <w:rPr>
          <w:rFonts w:ascii="Arial" w:hAnsi="Arial" w:cs="Arial"/>
          <w:sz w:val="20"/>
          <w:szCs w:val="20"/>
        </w:rPr>
        <w:t>.</w:t>
      </w:r>
    </w:p>
    <w:p w:rsidR="00B76F79" w:rsidRDefault="00B76F79" w:rsidP="00E928BF">
      <w:pPr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 w:rsidR="00A00911">
        <w:rPr>
          <w:rFonts w:ascii="Arial" w:hAnsi="Arial" w:cs="Arial"/>
          <w:sz w:val="20"/>
          <w:szCs w:val="20"/>
        </w:rPr>
        <w:t>2.</w:t>
      </w:r>
      <w:r>
        <w:rPr>
          <w:rFonts w:ascii="Arial" w:hAnsi="Arial" w:cs="Arial"/>
          <w:sz w:val="20"/>
          <w:szCs w:val="20"/>
        </w:rPr>
        <w:t xml:space="preserve"> Го</w:t>
      </w:r>
      <w:r>
        <w:rPr>
          <w:rFonts w:ascii="Arial" w:hAnsi="Arial" w:cs="Arial"/>
          <w:sz w:val="20"/>
          <w:szCs w:val="20"/>
        </w:rPr>
        <w:softHyphen/>
        <w:t>до</w:t>
      </w:r>
      <w:r>
        <w:rPr>
          <w:rFonts w:ascii="Arial" w:hAnsi="Arial" w:cs="Arial"/>
          <w:sz w:val="20"/>
          <w:szCs w:val="20"/>
        </w:rPr>
        <w:softHyphen/>
        <w:t>вое об</w:t>
      </w:r>
      <w:r>
        <w:rPr>
          <w:rFonts w:ascii="Arial" w:hAnsi="Arial" w:cs="Arial"/>
          <w:sz w:val="20"/>
          <w:szCs w:val="20"/>
        </w:rPr>
        <w:softHyphen/>
        <w:t>щее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 xml:space="preserve">ние </w:t>
      </w:r>
      <w:r w:rsidR="00A00911">
        <w:rPr>
          <w:rFonts w:ascii="Arial" w:hAnsi="Arial" w:cs="Arial"/>
          <w:sz w:val="20"/>
          <w:szCs w:val="20"/>
        </w:rPr>
        <w:t xml:space="preserve">акционеров </w:t>
      </w:r>
      <w:r>
        <w:rPr>
          <w:rFonts w:ascii="Arial" w:hAnsi="Arial" w:cs="Arial"/>
          <w:sz w:val="20"/>
          <w:szCs w:val="20"/>
        </w:rPr>
        <w:t>про</w:t>
      </w:r>
      <w:r>
        <w:rPr>
          <w:rFonts w:ascii="Arial" w:hAnsi="Arial" w:cs="Arial"/>
          <w:sz w:val="20"/>
          <w:szCs w:val="20"/>
        </w:rPr>
        <w:softHyphen/>
        <w:t>во</w:t>
      </w:r>
      <w:r>
        <w:rPr>
          <w:rFonts w:ascii="Arial" w:hAnsi="Arial" w:cs="Arial"/>
          <w:sz w:val="20"/>
          <w:szCs w:val="20"/>
        </w:rPr>
        <w:softHyphen/>
        <w:t>дит</w:t>
      </w:r>
      <w:r>
        <w:rPr>
          <w:rFonts w:ascii="Arial" w:hAnsi="Arial" w:cs="Arial"/>
          <w:sz w:val="20"/>
          <w:szCs w:val="20"/>
        </w:rPr>
        <w:softHyphen/>
        <w:t>ся не ра</w:t>
      </w:r>
      <w:r>
        <w:rPr>
          <w:rFonts w:ascii="Arial" w:hAnsi="Arial" w:cs="Arial"/>
          <w:sz w:val="20"/>
          <w:szCs w:val="20"/>
        </w:rPr>
        <w:softHyphen/>
        <w:t>нее чем че</w:t>
      </w:r>
      <w:r>
        <w:rPr>
          <w:rFonts w:ascii="Arial" w:hAnsi="Arial" w:cs="Arial"/>
          <w:sz w:val="20"/>
          <w:szCs w:val="20"/>
        </w:rPr>
        <w:softHyphen/>
        <w:t xml:space="preserve">рез </w:t>
      </w:r>
      <w:r w:rsidRPr="000C21DF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ме</w:t>
      </w:r>
      <w:r>
        <w:rPr>
          <w:rFonts w:ascii="Arial" w:hAnsi="Arial" w:cs="Arial"/>
          <w:sz w:val="20"/>
          <w:szCs w:val="20"/>
        </w:rPr>
        <w:softHyphen/>
        <w:t>ся</w:t>
      </w:r>
      <w:r>
        <w:rPr>
          <w:rFonts w:ascii="Arial" w:hAnsi="Arial" w:cs="Arial"/>
          <w:sz w:val="20"/>
          <w:szCs w:val="20"/>
        </w:rPr>
        <w:softHyphen/>
        <w:t>ца и не позд</w:t>
      </w:r>
      <w:r>
        <w:rPr>
          <w:rFonts w:ascii="Arial" w:hAnsi="Arial" w:cs="Arial"/>
          <w:sz w:val="20"/>
          <w:szCs w:val="20"/>
        </w:rPr>
        <w:softHyphen/>
        <w:t>нее чем че</w:t>
      </w:r>
      <w:r>
        <w:rPr>
          <w:rFonts w:ascii="Arial" w:hAnsi="Arial" w:cs="Arial"/>
          <w:sz w:val="20"/>
          <w:szCs w:val="20"/>
        </w:rPr>
        <w:softHyphen/>
        <w:t xml:space="preserve">рез </w:t>
      </w:r>
      <w:r w:rsidRPr="000C21DF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ме</w:t>
      </w:r>
      <w:r>
        <w:rPr>
          <w:rFonts w:ascii="Arial" w:hAnsi="Arial" w:cs="Arial"/>
          <w:sz w:val="20"/>
          <w:szCs w:val="20"/>
        </w:rPr>
        <w:softHyphen/>
        <w:t>ся</w:t>
      </w:r>
      <w:r>
        <w:rPr>
          <w:rFonts w:ascii="Arial" w:hAnsi="Arial" w:cs="Arial"/>
          <w:sz w:val="20"/>
          <w:szCs w:val="20"/>
        </w:rPr>
        <w:softHyphen/>
        <w:t>цев по</w:t>
      </w:r>
      <w:r>
        <w:rPr>
          <w:rFonts w:ascii="Arial" w:hAnsi="Arial" w:cs="Arial"/>
          <w:sz w:val="20"/>
          <w:szCs w:val="20"/>
        </w:rPr>
        <w:softHyphen/>
        <w:t>с</w:t>
      </w:r>
      <w:r>
        <w:rPr>
          <w:rFonts w:ascii="Arial" w:hAnsi="Arial" w:cs="Arial"/>
          <w:sz w:val="20"/>
          <w:szCs w:val="20"/>
        </w:rPr>
        <w:softHyphen/>
        <w:t>ле окон</w:t>
      </w:r>
      <w:r>
        <w:rPr>
          <w:rFonts w:ascii="Arial" w:hAnsi="Arial" w:cs="Arial"/>
          <w:sz w:val="20"/>
          <w:szCs w:val="20"/>
        </w:rPr>
        <w:softHyphen/>
        <w:t>ча</w:t>
      </w:r>
      <w:r>
        <w:rPr>
          <w:rFonts w:ascii="Arial" w:hAnsi="Arial" w:cs="Arial"/>
          <w:sz w:val="20"/>
          <w:szCs w:val="20"/>
        </w:rPr>
        <w:softHyphen/>
        <w:t>ния фи</w:t>
      </w:r>
      <w:r>
        <w:rPr>
          <w:rFonts w:ascii="Arial" w:hAnsi="Arial" w:cs="Arial"/>
          <w:sz w:val="20"/>
          <w:szCs w:val="20"/>
        </w:rPr>
        <w:softHyphen/>
        <w:t>нан</w:t>
      </w:r>
      <w:r>
        <w:rPr>
          <w:rFonts w:ascii="Arial" w:hAnsi="Arial" w:cs="Arial"/>
          <w:sz w:val="20"/>
          <w:szCs w:val="20"/>
        </w:rPr>
        <w:softHyphen/>
        <w:t>со</w:t>
      </w:r>
      <w:r>
        <w:rPr>
          <w:rFonts w:ascii="Arial" w:hAnsi="Arial" w:cs="Arial"/>
          <w:sz w:val="20"/>
          <w:szCs w:val="20"/>
        </w:rPr>
        <w:softHyphen/>
        <w:t>во</w:t>
      </w:r>
      <w:r>
        <w:rPr>
          <w:rFonts w:ascii="Arial" w:hAnsi="Arial" w:cs="Arial"/>
          <w:sz w:val="20"/>
          <w:szCs w:val="20"/>
        </w:rPr>
        <w:softHyphen/>
        <w:t>го го</w:t>
      </w:r>
      <w:r>
        <w:rPr>
          <w:rFonts w:ascii="Arial" w:hAnsi="Arial" w:cs="Arial"/>
          <w:sz w:val="20"/>
          <w:szCs w:val="20"/>
        </w:rPr>
        <w:softHyphen/>
        <w:t>да.</w:t>
      </w:r>
    </w:p>
    <w:p w:rsidR="00B76F79" w:rsidRPr="00A00911" w:rsidRDefault="00B76F79" w:rsidP="00E928BF">
      <w:pPr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Фи</w:t>
      </w:r>
      <w:r>
        <w:rPr>
          <w:rFonts w:ascii="Arial" w:hAnsi="Arial" w:cs="Arial"/>
          <w:sz w:val="20"/>
          <w:szCs w:val="20"/>
        </w:rPr>
        <w:softHyphen/>
        <w:t>нан</w:t>
      </w:r>
      <w:r>
        <w:rPr>
          <w:rFonts w:ascii="Arial" w:hAnsi="Arial" w:cs="Arial"/>
          <w:sz w:val="20"/>
          <w:szCs w:val="20"/>
        </w:rPr>
        <w:softHyphen/>
        <w:t>со</w:t>
      </w:r>
      <w:r>
        <w:rPr>
          <w:rFonts w:ascii="Arial" w:hAnsi="Arial" w:cs="Arial"/>
          <w:sz w:val="20"/>
          <w:szCs w:val="20"/>
        </w:rPr>
        <w:softHyphen/>
        <w:t>вый год ус</w:t>
      </w:r>
      <w:r>
        <w:rPr>
          <w:rFonts w:ascii="Arial" w:hAnsi="Arial" w:cs="Arial"/>
          <w:sz w:val="20"/>
          <w:szCs w:val="20"/>
        </w:rPr>
        <w:softHyphen/>
        <w:t>та</w:t>
      </w:r>
      <w:r>
        <w:rPr>
          <w:rFonts w:ascii="Arial" w:hAnsi="Arial" w:cs="Arial"/>
          <w:sz w:val="20"/>
          <w:szCs w:val="20"/>
        </w:rPr>
        <w:softHyphen/>
        <w:t>на</w:t>
      </w:r>
      <w:r>
        <w:rPr>
          <w:rFonts w:ascii="Arial" w:hAnsi="Arial" w:cs="Arial"/>
          <w:sz w:val="20"/>
          <w:szCs w:val="20"/>
        </w:rPr>
        <w:softHyphen/>
        <w:t>в</w:t>
      </w:r>
      <w:r>
        <w:rPr>
          <w:rFonts w:ascii="Arial" w:hAnsi="Arial" w:cs="Arial"/>
          <w:sz w:val="20"/>
          <w:szCs w:val="20"/>
        </w:rPr>
        <w:softHyphen/>
        <w:t>ли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ет</w:t>
      </w:r>
      <w:r>
        <w:rPr>
          <w:rFonts w:ascii="Arial" w:hAnsi="Arial" w:cs="Arial"/>
          <w:sz w:val="20"/>
          <w:szCs w:val="20"/>
        </w:rPr>
        <w:softHyphen/>
        <w:t>ся с 1 ян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ря по 31 де</w:t>
      </w:r>
      <w:r>
        <w:rPr>
          <w:rFonts w:ascii="Arial" w:hAnsi="Arial" w:cs="Arial"/>
          <w:sz w:val="20"/>
          <w:szCs w:val="20"/>
        </w:rPr>
        <w:softHyphen/>
        <w:t>ка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ря те</w:t>
      </w:r>
      <w:r>
        <w:rPr>
          <w:rFonts w:ascii="Arial" w:hAnsi="Arial" w:cs="Arial"/>
          <w:sz w:val="20"/>
          <w:szCs w:val="20"/>
        </w:rPr>
        <w:softHyphen/>
        <w:t>ку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го ка</w:t>
      </w:r>
      <w:r>
        <w:rPr>
          <w:rFonts w:ascii="Arial" w:hAnsi="Arial" w:cs="Arial"/>
          <w:sz w:val="20"/>
          <w:szCs w:val="20"/>
        </w:rPr>
        <w:softHyphen/>
        <w:t>лен</w:t>
      </w:r>
      <w:r>
        <w:rPr>
          <w:rFonts w:ascii="Arial" w:hAnsi="Arial" w:cs="Arial"/>
          <w:sz w:val="20"/>
          <w:szCs w:val="20"/>
        </w:rPr>
        <w:softHyphen/>
        <w:t>дар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го го</w:t>
      </w:r>
      <w:r>
        <w:rPr>
          <w:rFonts w:ascii="Arial" w:hAnsi="Arial" w:cs="Arial"/>
          <w:sz w:val="20"/>
          <w:szCs w:val="20"/>
        </w:rPr>
        <w:softHyphen/>
        <w:t xml:space="preserve">да. </w:t>
      </w:r>
    </w:p>
    <w:p w:rsidR="00B76F79" w:rsidRDefault="00A00911" w:rsidP="00E928BF">
      <w:pPr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2.3. </w:t>
      </w:r>
      <w:r w:rsidR="00B76F79">
        <w:rPr>
          <w:rFonts w:ascii="Arial" w:hAnsi="Arial" w:cs="Arial"/>
          <w:sz w:val="20"/>
          <w:szCs w:val="20"/>
        </w:rPr>
        <w:t>В повестку дня годового общего собрания акционеров в обя</w:t>
      </w:r>
      <w:r w:rsidR="00B76F79">
        <w:rPr>
          <w:rFonts w:ascii="Arial" w:hAnsi="Arial" w:cs="Arial"/>
          <w:sz w:val="20"/>
          <w:szCs w:val="20"/>
        </w:rPr>
        <w:softHyphen/>
        <w:t>за</w:t>
      </w:r>
      <w:r w:rsidR="00B76F79">
        <w:rPr>
          <w:rFonts w:ascii="Arial" w:hAnsi="Arial" w:cs="Arial"/>
          <w:sz w:val="20"/>
          <w:szCs w:val="20"/>
        </w:rPr>
        <w:softHyphen/>
        <w:t>тель</w:t>
      </w:r>
      <w:r w:rsidR="00B76F79">
        <w:rPr>
          <w:rFonts w:ascii="Arial" w:hAnsi="Arial" w:cs="Arial"/>
          <w:sz w:val="20"/>
          <w:szCs w:val="20"/>
        </w:rPr>
        <w:softHyphen/>
        <w:t>ном по</w:t>
      </w:r>
      <w:r w:rsidR="00B76F79">
        <w:rPr>
          <w:rFonts w:ascii="Arial" w:hAnsi="Arial" w:cs="Arial"/>
          <w:sz w:val="20"/>
          <w:szCs w:val="20"/>
        </w:rPr>
        <w:softHyphen/>
        <w:t>ряд</w:t>
      </w:r>
      <w:r w:rsidR="00B76F79">
        <w:rPr>
          <w:rFonts w:ascii="Arial" w:hAnsi="Arial" w:cs="Arial"/>
          <w:sz w:val="20"/>
          <w:szCs w:val="20"/>
        </w:rPr>
        <w:softHyphen/>
        <w:t>ке включаются сле</w:t>
      </w:r>
      <w:r w:rsidR="00B76F79">
        <w:rPr>
          <w:rFonts w:ascii="Arial" w:hAnsi="Arial" w:cs="Arial"/>
          <w:sz w:val="20"/>
          <w:szCs w:val="20"/>
        </w:rPr>
        <w:softHyphen/>
        <w:t>ду</w:t>
      </w:r>
      <w:r w:rsidR="00B76F79">
        <w:rPr>
          <w:rFonts w:ascii="Arial" w:hAnsi="Arial" w:cs="Arial"/>
          <w:sz w:val="20"/>
          <w:szCs w:val="20"/>
        </w:rPr>
        <w:softHyphen/>
        <w:t>ю</w:t>
      </w:r>
      <w:r w:rsidR="00B76F79">
        <w:rPr>
          <w:rFonts w:ascii="Arial" w:hAnsi="Arial" w:cs="Arial"/>
          <w:sz w:val="20"/>
          <w:szCs w:val="20"/>
        </w:rPr>
        <w:softHyphen/>
        <w:t>щие во</w:t>
      </w:r>
      <w:r w:rsidR="00B76F79">
        <w:rPr>
          <w:rFonts w:ascii="Arial" w:hAnsi="Arial" w:cs="Arial"/>
          <w:sz w:val="20"/>
          <w:szCs w:val="20"/>
        </w:rPr>
        <w:softHyphen/>
        <w:t>п</w:t>
      </w:r>
      <w:r w:rsidR="00B76F79">
        <w:rPr>
          <w:rFonts w:ascii="Arial" w:hAnsi="Arial" w:cs="Arial"/>
          <w:sz w:val="20"/>
          <w:szCs w:val="20"/>
        </w:rPr>
        <w:softHyphen/>
        <w:t>ро</w:t>
      </w:r>
      <w:r w:rsidR="00B76F79">
        <w:rPr>
          <w:rFonts w:ascii="Arial" w:hAnsi="Arial" w:cs="Arial"/>
          <w:sz w:val="20"/>
          <w:szCs w:val="20"/>
        </w:rPr>
        <w:softHyphen/>
        <w:t>сы:</w:t>
      </w:r>
    </w:p>
    <w:p w:rsidR="00B76F79" w:rsidRDefault="00B76F79" w:rsidP="00E928BF">
      <w:pPr>
        <w:numPr>
          <w:ilvl w:val="0"/>
          <w:numId w:val="2"/>
        </w:numPr>
        <w:spacing w:line="32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ут</w:t>
      </w:r>
      <w:r>
        <w:rPr>
          <w:rFonts w:ascii="Arial" w:hAnsi="Arial" w:cs="Arial"/>
          <w:sz w:val="20"/>
          <w:szCs w:val="20"/>
        </w:rPr>
        <w:softHyphen/>
        <w:t>вер</w:t>
      </w:r>
      <w:r>
        <w:rPr>
          <w:rFonts w:ascii="Arial" w:hAnsi="Arial" w:cs="Arial"/>
          <w:sz w:val="20"/>
          <w:szCs w:val="20"/>
        </w:rPr>
        <w:softHyphen/>
        <w:t>жде</w:t>
      </w:r>
      <w:r>
        <w:rPr>
          <w:rFonts w:ascii="Arial" w:hAnsi="Arial" w:cs="Arial"/>
          <w:sz w:val="20"/>
          <w:szCs w:val="20"/>
        </w:rPr>
        <w:softHyphen/>
        <w:t>ние го</w:t>
      </w:r>
      <w:r>
        <w:rPr>
          <w:rFonts w:ascii="Arial" w:hAnsi="Arial" w:cs="Arial"/>
          <w:sz w:val="20"/>
          <w:szCs w:val="20"/>
        </w:rPr>
        <w:softHyphen/>
        <w:t>до</w:t>
      </w:r>
      <w:r>
        <w:rPr>
          <w:rFonts w:ascii="Arial" w:hAnsi="Arial" w:cs="Arial"/>
          <w:sz w:val="20"/>
          <w:szCs w:val="20"/>
        </w:rPr>
        <w:softHyphen/>
        <w:t>в</w:t>
      </w:r>
      <w:r w:rsidR="00FC1E81">
        <w:rPr>
          <w:rFonts w:ascii="Arial" w:hAnsi="Arial" w:cs="Arial"/>
          <w:sz w:val="20"/>
          <w:szCs w:val="20"/>
        </w:rPr>
        <w:t>ого отчета (годовых от</w:t>
      </w:r>
      <w:r w:rsidR="00FC1E81">
        <w:rPr>
          <w:rFonts w:ascii="Arial" w:hAnsi="Arial" w:cs="Arial"/>
          <w:sz w:val="20"/>
          <w:szCs w:val="20"/>
        </w:rPr>
        <w:softHyphen/>
        <w:t>че</w:t>
      </w:r>
      <w:r w:rsidR="00FC1E81">
        <w:rPr>
          <w:rFonts w:ascii="Arial" w:hAnsi="Arial" w:cs="Arial"/>
          <w:sz w:val="20"/>
          <w:szCs w:val="20"/>
        </w:rPr>
        <w:softHyphen/>
        <w:t>тов) 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ва;</w:t>
      </w:r>
    </w:p>
    <w:p w:rsidR="00B76F79" w:rsidRDefault="00B76F79" w:rsidP="00E928BF">
      <w:pPr>
        <w:numPr>
          <w:ilvl w:val="0"/>
          <w:numId w:val="2"/>
        </w:numPr>
        <w:spacing w:line="32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ут</w:t>
      </w:r>
      <w:r>
        <w:rPr>
          <w:rFonts w:ascii="Arial" w:hAnsi="Arial" w:cs="Arial"/>
          <w:sz w:val="20"/>
          <w:szCs w:val="20"/>
        </w:rPr>
        <w:softHyphen/>
        <w:t>вер</w:t>
      </w:r>
      <w:r>
        <w:rPr>
          <w:rFonts w:ascii="Arial" w:hAnsi="Arial" w:cs="Arial"/>
          <w:sz w:val="20"/>
          <w:szCs w:val="20"/>
        </w:rPr>
        <w:softHyphen/>
        <w:t>жде</w:t>
      </w:r>
      <w:r>
        <w:rPr>
          <w:rFonts w:ascii="Arial" w:hAnsi="Arial" w:cs="Arial"/>
          <w:sz w:val="20"/>
          <w:szCs w:val="20"/>
        </w:rPr>
        <w:softHyphen/>
        <w:t>ние го</w:t>
      </w:r>
      <w:r>
        <w:rPr>
          <w:rFonts w:ascii="Arial" w:hAnsi="Arial" w:cs="Arial"/>
          <w:sz w:val="20"/>
          <w:szCs w:val="20"/>
        </w:rPr>
        <w:softHyphen/>
        <w:t>до</w:t>
      </w:r>
      <w:r>
        <w:rPr>
          <w:rFonts w:ascii="Arial" w:hAnsi="Arial" w:cs="Arial"/>
          <w:sz w:val="20"/>
          <w:szCs w:val="20"/>
        </w:rPr>
        <w:softHyphen/>
        <w:t>вой бух</w:t>
      </w:r>
      <w:r>
        <w:rPr>
          <w:rFonts w:ascii="Arial" w:hAnsi="Arial" w:cs="Arial"/>
          <w:sz w:val="20"/>
          <w:szCs w:val="20"/>
        </w:rPr>
        <w:softHyphen/>
        <w:t>гал</w:t>
      </w:r>
      <w:r>
        <w:rPr>
          <w:rFonts w:ascii="Arial" w:hAnsi="Arial" w:cs="Arial"/>
          <w:sz w:val="20"/>
          <w:szCs w:val="20"/>
        </w:rPr>
        <w:softHyphen/>
        <w:t>тер</w:t>
      </w:r>
      <w:r>
        <w:rPr>
          <w:rFonts w:ascii="Arial" w:hAnsi="Arial" w:cs="Arial"/>
          <w:sz w:val="20"/>
          <w:szCs w:val="20"/>
        </w:rPr>
        <w:softHyphen/>
        <w:t>ской от</w:t>
      </w:r>
      <w:r>
        <w:rPr>
          <w:rFonts w:ascii="Arial" w:hAnsi="Arial" w:cs="Arial"/>
          <w:sz w:val="20"/>
          <w:szCs w:val="20"/>
        </w:rPr>
        <w:softHyphen/>
        <w:t>чет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сти, в том чи</w:t>
      </w:r>
      <w:r>
        <w:rPr>
          <w:rFonts w:ascii="Arial" w:hAnsi="Arial" w:cs="Arial"/>
          <w:sz w:val="20"/>
          <w:szCs w:val="20"/>
        </w:rPr>
        <w:softHyphen/>
        <w:t>с</w:t>
      </w:r>
      <w:r>
        <w:rPr>
          <w:rFonts w:ascii="Arial" w:hAnsi="Arial" w:cs="Arial"/>
          <w:sz w:val="20"/>
          <w:szCs w:val="20"/>
        </w:rPr>
        <w:softHyphen/>
        <w:t>ле от</w:t>
      </w:r>
      <w:r>
        <w:rPr>
          <w:rFonts w:ascii="Arial" w:hAnsi="Arial" w:cs="Arial"/>
          <w:sz w:val="20"/>
          <w:szCs w:val="20"/>
        </w:rPr>
        <w:softHyphen/>
        <w:t>че</w:t>
      </w:r>
      <w:r>
        <w:rPr>
          <w:rFonts w:ascii="Arial" w:hAnsi="Arial" w:cs="Arial"/>
          <w:sz w:val="20"/>
          <w:szCs w:val="20"/>
        </w:rPr>
        <w:softHyphen/>
        <w:t>тов о при</w:t>
      </w:r>
      <w:r>
        <w:rPr>
          <w:rFonts w:ascii="Arial" w:hAnsi="Arial" w:cs="Arial"/>
          <w:sz w:val="20"/>
          <w:szCs w:val="20"/>
        </w:rPr>
        <w:softHyphen/>
        <w:t>бы</w:t>
      </w:r>
      <w:r>
        <w:rPr>
          <w:rFonts w:ascii="Arial" w:hAnsi="Arial" w:cs="Arial"/>
          <w:sz w:val="20"/>
          <w:szCs w:val="20"/>
        </w:rPr>
        <w:softHyphen/>
        <w:t>лях и убыт</w:t>
      </w:r>
      <w:r>
        <w:rPr>
          <w:rFonts w:ascii="Arial" w:hAnsi="Arial" w:cs="Arial"/>
          <w:sz w:val="20"/>
          <w:szCs w:val="20"/>
        </w:rPr>
        <w:softHyphen/>
        <w:t>ках (</w:t>
      </w:r>
      <w:r w:rsidR="00FC1E81">
        <w:rPr>
          <w:rFonts w:ascii="Arial" w:hAnsi="Arial" w:cs="Arial"/>
          <w:sz w:val="20"/>
          <w:szCs w:val="20"/>
        </w:rPr>
        <w:t>сче</w:t>
      </w:r>
      <w:r w:rsidR="00FC1E81">
        <w:rPr>
          <w:rFonts w:ascii="Arial" w:hAnsi="Arial" w:cs="Arial"/>
          <w:sz w:val="20"/>
          <w:szCs w:val="20"/>
        </w:rPr>
        <w:softHyphen/>
        <w:t>тов при</w:t>
      </w:r>
      <w:r w:rsidR="00FC1E81">
        <w:rPr>
          <w:rFonts w:ascii="Arial" w:hAnsi="Arial" w:cs="Arial"/>
          <w:sz w:val="20"/>
          <w:szCs w:val="20"/>
        </w:rPr>
        <w:softHyphen/>
        <w:t>бы</w:t>
      </w:r>
      <w:r w:rsidR="00FC1E81">
        <w:rPr>
          <w:rFonts w:ascii="Arial" w:hAnsi="Arial" w:cs="Arial"/>
          <w:sz w:val="20"/>
          <w:szCs w:val="20"/>
        </w:rPr>
        <w:softHyphen/>
        <w:t>лей и убыт</w:t>
      </w:r>
      <w:r w:rsidR="00FC1E81">
        <w:rPr>
          <w:rFonts w:ascii="Arial" w:hAnsi="Arial" w:cs="Arial"/>
          <w:sz w:val="20"/>
          <w:szCs w:val="20"/>
        </w:rPr>
        <w:softHyphen/>
        <w:t>ков) 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ва;</w:t>
      </w:r>
    </w:p>
    <w:p w:rsidR="00B76F79" w:rsidRPr="00533E08" w:rsidRDefault="00533E08" w:rsidP="00E928BF">
      <w:pPr>
        <w:numPr>
          <w:ilvl w:val="0"/>
          <w:numId w:val="2"/>
        </w:numPr>
        <w:spacing w:line="32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распределение прибыли (в том числе выплата (объявление) дивидендов, за исключением прибыли, распределенной в качестве дивидендов по результатам первого квартала, полугодия, девяти месяцев финансового года) и убытков Общества по результатам финансового года</w:t>
      </w:r>
      <w:r w:rsidR="00B76F79" w:rsidRPr="00533E08">
        <w:rPr>
          <w:rFonts w:ascii="Arial" w:hAnsi="Arial" w:cs="Arial"/>
          <w:sz w:val="20"/>
          <w:szCs w:val="20"/>
        </w:rPr>
        <w:t>;</w:t>
      </w:r>
    </w:p>
    <w:p w:rsidR="00B76F79" w:rsidRDefault="00B76F79" w:rsidP="00E928BF">
      <w:pPr>
        <w:numPr>
          <w:ilvl w:val="0"/>
          <w:numId w:val="2"/>
        </w:numPr>
        <w:spacing w:line="32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из</w:t>
      </w:r>
      <w:r>
        <w:rPr>
          <w:rFonts w:ascii="Arial" w:hAnsi="Arial" w:cs="Arial"/>
          <w:sz w:val="20"/>
          <w:szCs w:val="20"/>
        </w:rPr>
        <w:softHyphen/>
        <w:t>бра</w:t>
      </w:r>
      <w:r>
        <w:rPr>
          <w:rFonts w:ascii="Arial" w:hAnsi="Arial" w:cs="Arial"/>
          <w:sz w:val="20"/>
          <w:szCs w:val="20"/>
        </w:rPr>
        <w:softHyphen/>
        <w:t xml:space="preserve">ние </w:t>
      </w:r>
      <w:r w:rsidR="001A77F5">
        <w:rPr>
          <w:rFonts w:ascii="Arial" w:hAnsi="Arial" w:cs="Arial"/>
          <w:sz w:val="20"/>
          <w:szCs w:val="20"/>
        </w:rPr>
        <w:t xml:space="preserve">членов </w:t>
      </w:r>
      <w:r w:rsidR="00533E08">
        <w:rPr>
          <w:rFonts w:ascii="Arial" w:hAnsi="Arial" w:cs="Arial"/>
          <w:sz w:val="20"/>
          <w:szCs w:val="20"/>
        </w:rPr>
        <w:t>С</w:t>
      </w:r>
      <w:r>
        <w:rPr>
          <w:rFonts w:ascii="Arial" w:hAnsi="Arial" w:cs="Arial"/>
          <w:sz w:val="20"/>
          <w:szCs w:val="20"/>
        </w:rPr>
        <w:t>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та ди</w:t>
      </w:r>
      <w:r>
        <w:rPr>
          <w:rFonts w:ascii="Arial" w:hAnsi="Arial" w:cs="Arial"/>
          <w:sz w:val="20"/>
          <w:szCs w:val="20"/>
        </w:rPr>
        <w:softHyphen/>
        <w:t>ре</w:t>
      </w:r>
      <w:r>
        <w:rPr>
          <w:rFonts w:ascii="Arial" w:hAnsi="Arial" w:cs="Arial"/>
          <w:sz w:val="20"/>
          <w:szCs w:val="20"/>
        </w:rPr>
        <w:softHyphen/>
        <w:t>к</w:t>
      </w:r>
      <w:r>
        <w:rPr>
          <w:rFonts w:ascii="Arial" w:hAnsi="Arial" w:cs="Arial"/>
          <w:sz w:val="20"/>
          <w:szCs w:val="20"/>
        </w:rPr>
        <w:softHyphen/>
        <w:t>то</w:t>
      </w:r>
      <w:r>
        <w:rPr>
          <w:rFonts w:ascii="Arial" w:hAnsi="Arial" w:cs="Arial"/>
          <w:sz w:val="20"/>
          <w:szCs w:val="20"/>
        </w:rPr>
        <w:softHyphen/>
        <w:t>ров</w:t>
      </w:r>
      <w:r w:rsidR="00533E08">
        <w:rPr>
          <w:rFonts w:ascii="Arial" w:hAnsi="Arial" w:cs="Arial"/>
          <w:sz w:val="20"/>
          <w:szCs w:val="20"/>
        </w:rPr>
        <w:t xml:space="preserve"> </w:t>
      </w:r>
      <w:r w:rsidR="00FC1E81">
        <w:rPr>
          <w:rFonts w:ascii="Arial" w:hAnsi="Arial" w:cs="Arial"/>
          <w:sz w:val="20"/>
          <w:szCs w:val="20"/>
        </w:rPr>
        <w:t>Общества</w:t>
      </w:r>
      <w:r>
        <w:rPr>
          <w:rFonts w:ascii="Arial" w:hAnsi="Arial" w:cs="Arial"/>
          <w:sz w:val="20"/>
          <w:szCs w:val="20"/>
        </w:rPr>
        <w:t>;</w:t>
      </w:r>
    </w:p>
    <w:p w:rsidR="00B76F79" w:rsidRDefault="00B76F79" w:rsidP="00E928BF">
      <w:pPr>
        <w:numPr>
          <w:ilvl w:val="0"/>
          <w:numId w:val="2"/>
        </w:numPr>
        <w:spacing w:line="32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из</w:t>
      </w:r>
      <w:r>
        <w:rPr>
          <w:rFonts w:ascii="Arial" w:hAnsi="Arial" w:cs="Arial"/>
          <w:sz w:val="20"/>
          <w:szCs w:val="20"/>
        </w:rPr>
        <w:softHyphen/>
        <w:t>бра</w:t>
      </w:r>
      <w:r>
        <w:rPr>
          <w:rFonts w:ascii="Arial" w:hAnsi="Arial" w:cs="Arial"/>
          <w:sz w:val="20"/>
          <w:szCs w:val="20"/>
        </w:rPr>
        <w:softHyphen/>
        <w:t xml:space="preserve">ние </w:t>
      </w:r>
      <w:r w:rsidR="001A77F5">
        <w:rPr>
          <w:rFonts w:ascii="Arial" w:hAnsi="Arial" w:cs="Arial"/>
          <w:sz w:val="20"/>
          <w:szCs w:val="20"/>
        </w:rPr>
        <w:t xml:space="preserve">членов </w:t>
      </w:r>
      <w:r w:rsidR="00533E08">
        <w:rPr>
          <w:rFonts w:ascii="Arial" w:hAnsi="Arial" w:cs="Arial"/>
          <w:sz w:val="20"/>
          <w:szCs w:val="20"/>
        </w:rPr>
        <w:t>Р</w:t>
      </w:r>
      <w:r>
        <w:rPr>
          <w:rFonts w:ascii="Arial" w:hAnsi="Arial" w:cs="Arial"/>
          <w:sz w:val="20"/>
          <w:szCs w:val="20"/>
        </w:rPr>
        <w:t>е</w:t>
      </w:r>
      <w:r>
        <w:rPr>
          <w:rFonts w:ascii="Arial" w:hAnsi="Arial" w:cs="Arial"/>
          <w:sz w:val="20"/>
          <w:szCs w:val="20"/>
        </w:rPr>
        <w:softHyphen/>
        <w:t>ви</w:t>
      </w:r>
      <w:r>
        <w:rPr>
          <w:rFonts w:ascii="Arial" w:hAnsi="Arial" w:cs="Arial"/>
          <w:sz w:val="20"/>
          <w:szCs w:val="20"/>
        </w:rPr>
        <w:softHyphen/>
        <w:t>зи</w:t>
      </w:r>
      <w:r>
        <w:rPr>
          <w:rFonts w:ascii="Arial" w:hAnsi="Arial" w:cs="Arial"/>
          <w:sz w:val="20"/>
          <w:szCs w:val="20"/>
        </w:rPr>
        <w:softHyphen/>
        <w:t>он</w:t>
      </w:r>
      <w:r>
        <w:rPr>
          <w:rFonts w:ascii="Arial" w:hAnsi="Arial" w:cs="Arial"/>
          <w:sz w:val="20"/>
          <w:szCs w:val="20"/>
        </w:rPr>
        <w:softHyphen/>
        <w:t>ной ко</w:t>
      </w:r>
      <w:r>
        <w:rPr>
          <w:rFonts w:ascii="Arial" w:hAnsi="Arial" w:cs="Arial"/>
          <w:sz w:val="20"/>
          <w:szCs w:val="20"/>
        </w:rPr>
        <w:softHyphen/>
        <w:t>мис</w:t>
      </w:r>
      <w:r>
        <w:rPr>
          <w:rFonts w:ascii="Arial" w:hAnsi="Arial" w:cs="Arial"/>
          <w:sz w:val="20"/>
          <w:szCs w:val="20"/>
        </w:rPr>
        <w:softHyphen/>
        <w:t xml:space="preserve">сии </w:t>
      </w:r>
      <w:r w:rsidR="00533E08">
        <w:rPr>
          <w:rFonts w:ascii="Arial" w:hAnsi="Arial" w:cs="Arial"/>
          <w:sz w:val="20"/>
          <w:szCs w:val="20"/>
        </w:rPr>
        <w:t>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ва;</w:t>
      </w:r>
    </w:p>
    <w:p w:rsidR="00B76F79" w:rsidRDefault="00533E08" w:rsidP="00E928BF">
      <w:pPr>
        <w:numPr>
          <w:ilvl w:val="0"/>
          <w:numId w:val="2"/>
        </w:numPr>
        <w:spacing w:line="32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ут</w:t>
      </w:r>
      <w:r>
        <w:rPr>
          <w:rFonts w:ascii="Arial" w:hAnsi="Arial" w:cs="Arial"/>
          <w:sz w:val="20"/>
          <w:szCs w:val="20"/>
        </w:rPr>
        <w:softHyphen/>
        <w:t>вер</w:t>
      </w:r>
      <w:r>
        <w:rPr>
          <w:rFonts w:ascii="Arial" w:hAnsi="Arial" w:cs="Arial"/>
          <w:sz w:val="20"/>
          <w:szCs w:val="20"/>
        </w:rPr>
        <w:softHyphen/>
        <w:t>жде</w:t>
      </w:r>
      <w:r>
        <w:rPr>
          <w:rFonts w:ascii="Arial" w:hAnsi="Arial" w:cs="Arial"/>
          <w:sz w:val="20"/>
          <w:szCs w:val="20"/>
        </w:rPr>
        <w:softHyphen/>
        <w:t>ние ау</w:t>
      </w:r>
      <w:r>
        <w:rPr>
          <w:rFonts w:ascii="Arial" w:hAnsi="Arial" w:cs="Arial"/>
          <w:sz w:val="20"/>
          <w:szCs w:val="20"/>
        </w:rPr>
        <w:softHyphen/>
        <w:t>ди</w:t>
      </w:r>
      <w:r>
        <w:rPr>
          <w:rFonts w:ascii="Arial" w:hAnsi="Arial" w:cs="Arial"/>
          <w:sz w:val="20"/>
          <w:szCs w:val="20"/>
        </w:rPr>
        <w:softHyphen/>
        <w:t>то</w:t>
      </w:r>
      <w:r>
        <w:rPr>
          <w:rFonts w:ascii="Arial" w:hAnsi="Arial" w:cs="Arial"/>
          <w:sz w:val="20"/>
          <w:szCs w:val="20"/>
        </w:rPr>
        <w:softHyphen/>
        <w:t>ра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ва.</w:t>
      </w:r>
    </w:p>
    <w:p w:rsidR="00B76F79" w:rsidRDefault="00533E08" w:rsidP="00E928BF">
      <w:pPr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В повестку дня Г</w:t>
      </w:r>
      <w:r w:rsidR="00B76F79">
        <w:rPr>
          <w:rFonts w:ascii="Arial" w:hAnsi="Arial" w:cs="Arial"/>
          <w:sz w:val="20"/>
          <w:szCs w:val="20"/>
        </w:rPr>
        <w:t>одового общего собрания акционеров могут включаться иные во</w:t>
      </w:r>
      <w:r w:rsidR="00B76F79">
        <w:rPr>
          <w:rFonts w:ascii="Arial" w:hAnsi="Arial" w:cs="Arial"/>
          <w:sz w:val="20"/>
          <w:szCs w:val="20"/>
        </w:rPr>
        <w:softHyphen/>
        <w:t>п</w:t>
      </w:r>
      <w:r w:rsidR="00B76F79">
        <w:rPr>
          <w:rFonts w:ascii="Arial" w:hAnsi="Arial" w:cs="Arial"/>
          <w:sz w:val="20"/>
          <w:szCs w:val="20"/>
        </w:rPr>
        <w:softHyphen/>
        <w:t>ро</w:t>
      </w:r>
      <w:r w:rsidR="00B76F79">
        <w:rPr>
          <w:rFonts w:ascii="Arial" w:hAnsi="Arial" w:cs="Arial"/>
          <w:sz w:val="20"/>
          <w:szCs w:val="20"/>
        </w:rPr>
        <w:softHyphen/>
        <w:t xml:space="preserve">сы, </w:t>
      </w:r>
      <w:r>
        <w:rPr>
          <w:rFonts w:ascii="Arial" w:hAnsi="Arial" w:cs="Arial"/>
          <w:sz w:val="20"/>
          <w:szCs w:val="20"/>
        </w:rPr>
        <w:t>от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сен</w:t>
      </w:r>
      <w:r>
        <w:rPr>
          <w:rFonts w:ascii="Arial" w:hAnsi="Arial" w:cs="Arial"/>
          <w:sz w:val="20"/>
          <w:szCs w:val="20"/>
        </w:rPr>
        <w:softHyphen/>
        <w:t>ные к ком</w:t>
      </w:r>
      <w:r>
        <w:rPr>
          <w:rFonts w:ascii="Arial" w:hAnsi="Arial" w:cs="Arial"/>
          <w:sz w:val="20"/>
          <w:szCs w:val="20"/>
        </w:rPr>
        <w:softHyphen/>
        <w:t>пе</w:t>
      </w:r>
      <w:r>
        <w:rPr>
          <w:rFonts w:ascii="Arial" w:hAnsi="Arial" w:cs="Arial"/>
          <w:sz w:val="20"/>
          <w:szCs w:val="20"/>
        </w:rPr>
        <w:softHyphen/>
        <w:t>тен</w:t>
      </w:r>
      <w:r>
        <w:rPr>
          <w:rFonts w:ascii="Arial" w:hAnsi="Arial" w:cs="Arial"/>
          <w:sz w:val="20"/>
          <w:szCs w:val="20"/>
        </w:rPr>
        <w:softHyphen/>
        <w:t>ции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ров, ес</w:t>
      </w:r>
      <w:r w:rsidR="00B76F79">
        <w:rPr>
          <w:rFonts w:ascii="Arial" w:hAnsi="Arial" w:cs="Arial"/>
          <w:sz w:val="20"/>
          <w:szCs w:val="20"/>
        </w:rPr>
        <w:softHyphen/>
        <w:t>ли они бы</w:t>
      </w:r>
      <w:r w:rsidR="00B76F79">
        <w:rPr>
          <w:rFonts w:ascii="Arial" w:hAnsi="Arial" w:cs="Arial"/>
          <w:sz w:val="20"/>
          <w:szCs w:val="20"/>
        </w:rPr>
        <w:softHyphen/>
        <w:t>ли вне</w:t>
      </w:r>
      <w:r w:rsidR="00B76F79">
        <w:rPr>
          <w:rFonts w:ascii="Arial" w:hAnsi="Arial" w:cs="Arial"/>
          <w:sz w:val="20"/>
          <w:szCs w:val="20"/>
        </w:rPr>
        <w:softHyphen/>
        <w:t>се</w:t>
      </w:r>
      <w:r w:rsidR="00B76F79">
        <w:rPr>
          <w:rFonts w:ascii="Arial" w:hAnsi="Arial" w:cs="Arial"/>
          <w:sz w:val="20"/>
          <w:szCs w:val="20"/>
        </w:rPr>
        <w:softHyphen/>
        <w:t>ны в по</w:t>
      </w:r>
      <w:r w:rsidR="00B76F79">
        <w:rPr>
          <w:rFonts w:ascii="Arial" w:hAnsi="Arial" w:cs="Arial"/>
          <w:sz w:val="20"/>
          <w:szCs w:val="20"/>
        </w:rPr>
        <w:softHyphen/>
        <w:t>ве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ку дня в ус</w:t>
      </w:r>
      <w:r w:rsidR="00B76F79">
        <w:rPr>
          <w:rFonts w:ascii="Arial" w:hAnsi="Arial" w:cs="Arial"/>
          <w:sz w:val="20"/>
          <w:szCs w:val="20"/>
        </w:rPr>
        <w:softHyphen/>
        <w:t>та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>в</w:t>
      </w:r>
      <w:r w:rsidR="00B76F79">
        <w:rPr>
          <w:rFonts w:ascii="Arial" w:hAnsi="Arial" w:cs="Arial"/>
          <w:sz w:val="20"/>
          <w:szCs w:val="20"/>
        </w:rPr>
        <w:softHyphen/>
        <w:t>лен</w:t>
      </w:r>
      <w:r w:rsidR="00B76F79">
        <w:rPr>
          <w:rFonts w:ascii="Arial" w:hAnsi="Arial" w:cs="Arial"/>
          <w:sz w:val="20"/>
          <w:szCs w:val="20"/>
        </w:rPr>
        <w:softHyphen/>
        <w:t>ном за</w:t>
      </w:r>
      <w:r w:rsidR="00B76F79">
        <w:rPr>
          <w:rFonts w:ascii="Arial" w:hAnsi="Arial" w:cs="Arial"/>
          <w:sz w:val="20"/>
          <w:szCs w:val="20"/>
        </w:rPr>
        <w:softHyphen/>
        <w:t>ко</w:t>
      </w:r>
      <w:r w:rsidR="00B76F79">
        <w:rPr>
          <w:rFonts w:ascii="Arial" w:hAnsi="Arial" w:cs="Arial"/>
          <w:sz w:val="20"/>
          <w:szCs w:val="20"/>
        </w:rPr>
        <w:softHyphen/>
        <w:t xml:space="preserve">ном и </w:t>
      </w:r>
      <w:r>
        <w:rPr>
          <w:rFonts w:ascii="Arial" w:hAnsi="Arial" w:cs="Arial"/>
          <w:sz w:val="20"/>
          <w:szCs w:val="20"/>
        </w:rPr>
        <w:t>У</w:t>
      </w:r>
      <w:r w:rsidR="00B76F79">
        <w:rPr>
          <w:rFonts w:ascii="Arial" w:hAnsi="Arial" w:cs="Arial"/>
          <w:sz w:val="20"/>
          <w:szCs w:val="20"/>
        </w:rPr>
        <w:t>с</w:t>
      </w:r>
      <w:r w:rsidR="00B76F79">
        <w:rPr>
          <w:rFonts w:ascii="Arial" w:hAnsi="Arial" w:cs="Arial"/>
          <w:sz w:val="20"/>
          <w:szCs w:val="20"/>
        </w:rPr>
        <w:softHyphen/>
        <w:t>та</w:t>
      </w:r>
      <w:r w:rsidR="00B76F79">
        <w:rPr>
          <w:rFonts w:ascii="Arial" w:hAnsi="Arial" w:cs="Arial"/>
          <w:sz w:val="20"/>
          <w:szCs w:val="20"/>
        </w:rPr>
        <w:softHyphen/>
        <w:t xml:space="preserve">вом </w:t>
      </w:r>
      <w:r>
        <w:rPr>
          <w:rFonts w:ascii="Arial" w:hAnsi="Arial" w:cs="Arial"/>
          <w:sz w:val="20"/>
          <w:szCs w:val="20"/>
        </w:rPr>
        <w:t>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 по</w:t>
      </w:r>
      <w:r w:rsidR="00B76F79">
        <w:rPr>
          <w:rFonts w:ascii="Arial" w:hAnsi="Arial" w:cs="Arial"/>
          <w:sz w:val="20"/>
          <w:szCs w:val="20"/>
        </w:rPr>
        <w:softHyphen/>
        <w:t>ряд</w:t>
      </w:r>
      <w:r w:rsidR="00B76F79">
        <w:rPr>
          <w:rFonts w:ascii="Arial" w:hAnsi="Arial" w:cs="Arial"/>
          <w:sz w:val="20"/>
          <w:szCs w:val="20"/>
        </w:rPr>
        <w:softHyphen/>
        <w:t xml:space="preserve">ке. </w:t>
      </w:r>
    </w:p>
    <w:p w:rsidR="00961B22" w:rsidRPr="00533E08" w:rsidRDefault="00961B22" w:rsidP="00E928BF">
      <w:pPr>
        <w:spacing w:line="320" w:lineRule="atLeast"/>
        <w:ind w:firstLine="397"/>
        <w:rPr>
          <w:rFonts w:ascii="Arial" w:hAnsi="Arial" w:cs="Arial"/>
          <w:sz w:val="20"/>
          <w:szCs w:val="20"/>
        </w:rPr>
      </w:pPr>
    </w:p>
    <w:p w:rsidR="00B76F79" w:rsidRPr="00CC2C97" w:rsidRDefault="00B76F79" w:rsidP="00E928BF">
      <w:pPr>
        <w:pStyle w:val="1"/>
        <w:spacing w:before="0" w:after="0" w:line="320" w:lineRule="atLeast"/>
        <w:ind w:firstLine="397"/>
        <w:jc w:val="center"/>
        <w:rPr>
          <w:sz w:val="40"/>
        </w:rPr>
      </w:pPr>
      <w:bookmarkStart w:id="56" w:name="_Toc525822767"/>
      <w:bookmarkStart w:id="57" w:name="_Toc391392623"/>
      <w:r w:rsidRPr="00533E08">
        <w:rPr>
          <w:sz w:val="24"/>
          <w:szCs w:val="20"/>
        </w:rPr>
        <w:t xml:space="preserve">3. </w:t>
      </w:r>
      <w:r w:rsidR="00533E08" w:rsidRPr="00533E08">
        <w:rPr>
          <w:sz w:val="24"/>
          <w:szCs w:val="20"/>
        </w:rPr>
        <w:t>Предложения о внесении вопросов в повестку дня Годового общего собрания акционеров и выдвижении кандидатов в органы Общества для избрания на Годовом общем собрании акционеров.</w:t>
      </w:r>
      <w:bookmarkEnd w:id="56"/>
      <w:bookmarkEnd w:id="57"/>
    </w:p>
    <w:p w:rsidR="00B76F79" w:rsidRDefault="00CC2C97" w:rsidP="00E928BF">
      <w:pPr>
        <w:tabs>
          <w:tab w:val="left" w:pos="0"/>
          <w:tab w:val="left" w:pos="1080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 w:rsidR="00B76F79">
        <w:rPr>
          <w:rFonts w:ascii="Arial" w:hAnsi="Arial" w:cs="Arial"/>
          <w:sz w:val="20"/>
          <w:szCs w:val="20"/>
        </w:rPr>
        <w:t>1.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ры (ак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нер), яв</w:t>
      </w:r>
      <w:r w:rsidR="00B76F79">
        <w:rPr>
          <w:rFonts w:ascii="Arial" w:hAnsi="Arial" w:cs="Arial"/>
          <w:sz w:val="20"/>
          <w:szCs w:val="20"/>
        </w:rPr>
        <w:softHyphen/>
        <w:t>ля</w:t>
      </w:r>
      <w:r w:rsidR="00B76F79">
        <w:rPr>
          <w:rFonts w:ascii="Arial" w:hAnsi="Arial" w:cs="Arial"/>
          <w:sz w:val="20"/>
          <w:szCs w:val="20"/>
        </w:rPr>
        <w:softHyphen/>
        <w:t>ю</w:t>
      </w:r>
      <w:r w:rsidR="00B76F79">
        <w:rPr>
          <w:rFonts w:ascii="Arial" w:hAnsi="Arial" w:cs="Arial"/>
          <w:sz w:val="20"/>
          <w:szCs w:val="20"/>
        </w:rPr>
        <w:softHyphen/>
        <w:t>щи</w:t>
      </w:r>
      <w:r w:rsidR="00B76F79">
        <w:rPr>
          <w:rFonts w:ascii="Arial" w:hAnsi="Arial" w:cs="Arial"/>
          <w:sz w:val="20"/>
          <w:szCs w:val="20"/>
        </w:rPr>
        <w:softHyphen/>
        <w:t>е</w:t>
      </w:r>
      <w:r w:rsidR="00B76F79">
        <w:rPr>
          <w:rFonts w:ascii="Arial" w:hAnsi="Arial" w:cs="Arial"/>
          <w:sz w:val="20"/>
          <w:szCs w:val="20"/>
        </w:rPr>
        <w:softHyphen/>
        <w:t>ся в со</w:t>
      </w:r>
      <w:r w:rsidR="00B76F79">
        <w:rPr>
          <w:rFonts w:ascii="Arial" w:hAnsi="Arial" w:cs="Arial"/>
          <w:sz w:val="20"/>
          <w:szCs w:val="20"/>
        </w:rPr>
        <w:softHyphen/>
        <w:t>во</w:t>
      </w:r>
      <w:r w:rsidR="00B76F79">
        <w:rPr>
          <w:rFonts w:ascii="Arial" w:hAnsi="Arial" w:cs="Arial"/>
          <w:sz w:val="20"/>
          <w:szCs w:val="20"/>
        </w:rPr>
        <w:softHyphen/>
        <w:t>куп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>сти вла</w:t>
      </w:r>
      <w:r w:rsidR="00B76F79">
        <w:rPr>
          <w:rFonts w:ascii="Arial" w:hAnsi="Arial" w:cs="Arial"/>
          <w:sz w:val="20"/>
          <w:szCs w:val="20"/>
        </w:rPr>
        <w:softHyphen/>
        <w:t>дель</w:t>
      </w:r>
      <w:r w:rsidR="00B76F79">
        <w:rPr>
          <w:rFonts w:ascii="Arial" w:hAnsi="Arial" w:cs="Arial"/>
          <w:sz w:val="20"/>
          <w:szCs w:val="20"/>
        </w:rPr>
        <w:softHyphen/>
        <w:t>ца</w:t>
      </w:r>
      <w:r w:rsidR="00B76F79">
        <w:rPr>
          <w:rFonts w:ascii="Arial" w:hAnsi="Arial" w:cs="Arial"/>
          <w:sz w:val="20"/>
          <w:szCs w:val="20"/>
        </w:rPr>
        <w:softHyphen/>
        <w:t>ми не ме</w:t>
      </w:r>
      <w:r w:rsidR="00B76F79">
        <w:rPr>
          <w:rFonts w:ascii="Arial" w:hAnsi="Arial" w:cs="Arial"/>
          <w:sz w:val="20"/>
          <w:szCs w:val="20"/>
        </w:rPr>
        <w:softHyphen/>
        <w:t>нее чем 2 про</w:t>
      </w:r>
      <w:r>
        <w:rPr>
          <w:rFonts w:ascii="Arial" w:hAnsi="Arial" w:cs="Arial"/>
          <w:sz w:val="20"/>
          <w:szCs w:val="20"/>
        </w:rPr>
        <w:softHyphen/>
        <w:t>цен</w:t>
      </w:r>
      <w:r>
        <w:rPr>
          <w:rFonts w:ascii="Arial" w:hAnsi="Arial" w:cs="Arial"/>
          <w:sz w:val="20"/>
          <w:szCs w:val="20"/>
        </w:rPr>
        <w:softHyphen/>
        <w:t>тов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су</w:t>
      </w:r>
      <w:r>
        <w:rPr>
          <w:rFonts w:ascii="Arial" w:hAnsi="Arial" w:cs="Arial"/>
          <w:sz w:val="20"/>
          <w:szCs w:val="20"/>
        </w:rPr>
        <w:softHyphen/>
        <w:t>ю</w:t>
      </w:r>
      <w:r>
        <w:rPr>
          <w:rFonts w:ascii="Arial" w:hAnsi="Arial" w:cs="Arial"/>
          <w:sz w:val="20"/>
          <w:szCs w:val="20"/>
        </w:rPr>
        <w:softHyphen/>
        <w:t>щих ак</w:t>
      </w:r>
      <w:r>
        <w:rPr>
          <w:rFonts w:ascii="Arial" w:hAnsi="Arial" w:cs="Arial"/>
          <w:sz w:val="20"/>
          <w:szCs w:val="20"/>
        </w:rPr>
        <w:softHyphen/>
        <w:t>ций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ва, впра</w:t>
      </w:r>
      <w:r w:rsidR="00B76F79">
        <w:rPr>
          <w:rFonts w:ascii="Arial" w:hAnsi="Arial" w:cs="Arial"/>
          <w:sz w:val="20"/>
          <w:szCs w:val="20"/>
        </w:rPr>
        <w:softHyphen/>
        <w:t>ве вне</w:t>
      </w:r>
      <w:r w:rsidR="00B76F79">
        <w:rPr>
          <w:rFonts w:ascii="Arial" w:hAnsi="Arial" w:cs="Arial"/>
          <w:sz w:val="20"/>
          <w:szCs w:val="20"/>
        </w:rPr>
        <w:softHyphen/>
        <w:t>сти вопрос (во</w:t>
      </w:r>
      <w:r w:rsidR="00B76F79">
        <w:rPr>
          <w:rFonts w:ascii="Arial" w:hAnsi="Arial" w:cs="Arial"/>
          <w:sz w:val="20"/>
          <w:szCs w:val="20"/>
        </w:rPr>
        <w:softHyphen/>
        <w:t>п</w:t>
      </w:r>
      <w:r w:rsidR="00B76F79">
        <w:rPr>
          <w:rFonts w:ascii="Arial" w:hAnsi="Arial" w:cs="Arial"/>
          <w:sz w:val="20"/>
          <w:szCs w:val="20"/>
        </w:rPr>
        <w:softHyphen/>
        <w:t>ро</w:t>
      </w:r>
      <w:r w:rsidR="00B76F79">
        <w:rPr>
          <w:rFonts w:ascii="Arial" w:hAnsi="Arial" w:cs="Arial"/>
          <w:sz w:val="20"/>
          <w:szCs w:val="20"/>
        </w:rPr>
        <w:softHyphen/>
        <w:t>сы) в по</w:t>
      </w:r>
      <w:r w:rsidR="00B76F79"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ку дня Г</w:t>
      </w:r>
      <w:r w:rsidR="00B76F79">
        <w:rPr>
          <w:rFonts w:ascii="Arial" w:hAnsi="Arial" w:cs="Arial"/>
          <w:sz w:val="20"/>
          <w:szCs w:val="20"/>
        </w:rPr>
        <w:t>о</w:t>
      </w:r>
      <w:r w:rsidR="00B76F79">
        <w:rPr>
          <w:rFonts w:ascii="Arial" w:hAnsi="Arial" w:cs="Arial"/>
          <w:sz w:val="20"/>
          <w:szCs w:val="20"/>
        </w:rPr>
        <w:softHyphen/>
        <w:t>до</w:t>
      </w:r>
      <w:r w:rsidR="00B76F79">
        <w:rPr>
          <w:rFonts w:ascii="Arial" w:hAnsi="Arial" w:cs="Arial"/>
          <w:sz w:val="20"/>
          <w:szCs w:val="20"/>
        </w:rPr>
        <w:softHyphen/>
        <w:t>во</w:t>
      </w:r>
      <w:r w:rsidR="00B76F79">
        <w:rPr>
          <w:rFonts w:ascii="Arial" w:hAnsi="Arial" w:cs="Arial"/>
          <w:sz w:val="20"/>
          <w:szCs w:val="20"/>
        </w:rPr>
        <w:softHyphen/>
        <w:t>го об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 xml:space="preserve">ров. </w:t>
      </w:r>
    </w:p>
    <w:p w:rsidR="00B76F79" w:rsidRDefault="00CC2C97" w:rsidP="00E928BF">
      <w:pPr>
        <w:tabs>
          <w:tab w:val="left" w:pos="0"/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 w:rsidR="00B76F79">
        <w:rPr>
          <w:rFonts w:ascii="Arial" w:hAnsi="Arial" w:cs="Arial"/>
          <w:sz w:val="20"/>
          <w:szCs w:val="20"/>
        </w:rPr>
        <w:t>2.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ры (ак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нер), яв</w:t>
      </w:r>
      <w:r w:rsidR="00B76F79">
        <w:rPr>
          <w:rFonts w:ascii="Arial" w:hAnsi="Arial" w:cs="Arial"/>
          <w:sz w:val="20"/>
          <w:szCs w:val="20"/>
        </w:rPr>
        <w:softHyphen/>
        <w:t>ля</w:t>
      </w:r>
      <w:r w:rsidR="00B76F79">
        <w:rPr>
          <w:rFonts w:ascii="Arial" w:hAnsi="Arial" w:cs="Arial"/>
          <w:sz w:val="20"/>
          <w:szCs w:val="20"/>
        </w:rPr>
        <w:softHyphen/>
        <w:t>ю</w:t>
      </w:r>
      <w:r w:rsidR="00B76F79">
        <w:rPr>
          <w:rFonts w:ascii="Arial" w:hAnsi="Arial" w:cs="Arial"/>
          <w:sz w:val="20"/>
          <w:szCs w:val="20"/>
        </w:rPr>
        <w:softHyphen/>
        <w:t>щи</w:t>
      </w:r>
      <w:r w:rsidR="00B76F79">
        <w:rPr>
          <w:rFonts w:ascii="Arial" w:hAnsi="Arial" w:cs="Arial"/>
          <w:sz w:val="20"/>
          <w:szCs w:val="20"/>
        </w:rPr>
        <w:softHyphen/>
        <w:t>е</w:t>
      </w:r>
      <w:r w:rsidR="00B76F79">
        <w:rPr>
          <w:rFonts w:ascii="Arial" w:hAnsi="Arial" w:cs="Arial"/>
          <w:sz w:val="20"/>
          <w:szCs w:val="20"/>
        </w:rPr>
        <w:softHyphen/>
        <w:t>ся в со</w:t>
      </w:r>
      <w:r w:rsidR="00B76F79">
        <w:rPr>
          <w:rFonts w:ascii="Arial" w:hAnsi="Arial" w:cs="Arial"/>
          <w:sz w:val="20"/>
          <w:szCs w:val="20"/>
        </w:rPr>
        <w:softHyphen/>
        <w:t>во</w:t>
      </w:r>
      <w:r w:rsidR="00B76F79">
        <w:rPr>
          <w:rFonts w:ascii="Arial" w:hAnsi="Arial" w:cs="Arial"/>
          <w:sz w:val="20"/>
          <w:szCs w:val="20"/>
        </w:rPr>
        <w:softHyphen/>
        <w:t>куп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>сти вла</w:t>
      </w:r>
      <w:r w:rsidR="00B76F79">
        <w:rPr>
          <w:rFonts w:ascii="Arial" w:hAnsi="Arial" w:cs="Arial"/>
          <w:sz w:val="20"/>
          <w:szCs w:val="20"/>
        </w:rPr>
        <w:softHyphen/>
        <w:t>дель</w:t>
      </w:r>
      <w:r w:rsidR="00B76F79">
        <w:rPr>
          <w:rFonts w:ascii="Arial" w:hAnsi="Arial" w:cs="Arial"/>
          <w:sz w:val="20"/>
          <w:szCs w:val="20"/>
        </w:rPr>
        <w:softHyphen/>
        <w:t>ца</w:t>
      </w:r>
      <w:r w:rsidR="00B76F79">
        <w:rPr>
          <w:rFonts w:ascii="Arial" w:hAnsi="Arial" w:cs="Arial"/>
          <w:sz w:val="20"/>
          <w:szCs w:val="20"/>
        </w:rPr>
        <w:softHyphen/>
        <w:t>ми не ме</w:t>
      </w:r>
      <w:r w:rsidR="00B76F79">
        <w:rPr>
          <w:rFonts w:ascii="Arial" w:hAnsi="Arial" w:cs="Arial"/>
          <w:sz w:val="20"/>
          <w:szCs w:val="20"/>
        </w:rPr>
        <w:softHyphen/>
        <w:t>нее чем 2 про</w:t>
      </w:r>
      <w:r w:rsidR="00B76F79">
        <w:rPr>
          <w:rFonts w:ascii="Arial" w:hAnsi="Arial" w:cs="Arial"/>
          <w:sz w:val="20"/>
          <w:szCs w:val="20"/>
        </w:rPr>
        <w:softHyphen/>
        <w:t>цен</w:t>
      </w:r>
      <w:r w:rsidR="00B76F79">
        <w:rPr>
          <w:rFonts w:ascii="Arial" w:hAnsi="Arial" w:cs="Arial"/>
          <w:sz w:val="20"/>
          <w:szCs w:val="20"/>
        </w:rPr>
        <w:softHyphen/>
        <w:t>тов го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су</w:t>
      </w:r>
      <w:r w:rsidR="00B76F79">
        <w:rPr>
          <w:rFonts w:ascii="Arial" w:hAnsi="Arial" w:cs="Arial"/>
          <w:sz w:val="20"/>
          <w:szCs w:val="20"/>
        </w:rPr>
        <w:softHyphen/>
        <w:t>ю</w:t>
      </w:r>
      <w:r w:rsidR="00B76F79">
        <w:rPr>
          <w:rFonts w:ascii="Arial" w:hAnsi="Arial" w:cs="Arial"/>
          <w:sz w:val="20"/>
          <w:szCs w:val="20"/>
        </w:rPr>
        <w:softHyphen/>
        <w:t>щих ак</w:t>
      </w:r>
      <w:r w:rsidR="00B76F79">
        <w:rPr>
          <w:rFonts w:ascii="Arial" w:hAnsi="Arial" w:cs="Arial"/>
          <w:sz w:val="20"/>
          <w:szCs w:val="20"/>
        </w:rPr>
        <w:softHyphen/>
        <w:t>ций об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ва, впра</w:t>
      </w:r>
      <w:r w:rsidR="00B76F79">
        <w:rPr>
          <w:rFonts w:ascii="Arial" w:hAnsi="Arial" w:cs="Arial"/>
          <w:sz w:val="20"/>
          <w:szCs w:val="20"/>
        </w:rPr>
        <w:softHyphen/>
        <w:t>ве вы</w:t>
      </w:r>
      <w:r w:rsidR="00B76F79">
        <w:rPr>
          <w:rFonts w:ascii="Arial" w:hAnsi="Arial" w:cs="Arial"/>
          <w:sz w:val="20"/>
          <w:szCs w:val="20"/>
        </w:rPr>
        <w:softHyphen/>
        <w:t>дви</w:t>
      </w:r>
      <w:r w:rsidR="00B76F79">
        <w:rPr>
          <w:rFonts w:ascii="Arial" w:hAnsi="Arial" w:cs="Arial"/>
          <w:sz w:val="20"/>
          <w:szCs w:val="20"/>
        </w:rPr>
        <w:softHyphen/>
        <w:t>нуть кан</w:t>
      </w:r>
      <w:r w:rsidR="00B76F79">
        <w:rPr>
          <w:rFonts w:ascii="Arial" w:hAnsi="Arial" w:cs="Arial"/>
          <w:sz w:val="20"/>
          <w:szCs w:val="20"/>
        </w:rPr>
        <w:softHyphen/>
        <w:t>ди</w:t>
      </w:r>
      <w:r w:rsidR="00B76F79">
        <w:rPr>
          <w:rFonts w:ascii="Arial" w:hAnsi="Arial" w:cs="Arial"/>
          <w:sz w:val="20"/>
          <w:szCs w:val="20"/>
        </w:rPr>
        <w:softHyphen/>
        <w:t>да</w:t>
      </w:r>
      <w:r w:rsidR="00B76F79">
        <w:rPr>
          <w:rFonts w:ascii="Arial" w:hAnsi="Arial" w:cs="Arial"/>
          <w:sz w:val="20"/>
          <w:szCs w:val="20"/>
        </w:rPr>
        <w:softHyphen/>
        <w:t>тов в со</w:t>
      </w:r>
      <w:r w:rsidR="00B76F79">
        <w:rPr>
          <w:rFonts w:ascii="Arial" w:hAnsi="Arial" w:cs="Arial"/>
          <w:sz w:val="20"/>
          <w:szCs w:val="20"/>
        </w:rPr>
        <w:softHyphen/>
        <w:t>вет ди</w:t>
      </w:r>
      <w:r w:rsidR="00B76F79">
        <w:rPr>
          <w:rFonts w:ascii="Arial" w:hAnsi="Arial" w:cs="Arial"/>
          <w:sz w:val="20"/>
          <w:szCs w:val="20"/>
        </w:rPr>
        <w:softHyphen/>
        <w:t>ре</w:t>
      </w:r>
      <w:r w:rsidR="00B76F79">
        <w:rPr>
          <w:rFonts w:ascii="Arial" w:hAnsi="Arial" w:cs="Arial"/>
          <w:sz w:val="20"/>
          <w:szCs w:val="20"/>
        </w:rPr>
        <w:softHyphen/>
        <w:t>к</w:t>
      </w:r>
      <w:r w:rsidR="00B76F79">
        <w:rPr>
          <w:rFonts w:ascii="Arial" w:hAnsi="Arial" w:cs="Arial"/>
          <w:sz w:val="20"/>
          <w:szCs w:val="20"/>
        </w:rPr>
        <w:softHyphen/>
        <w:t>то</w:t>
      </w:r>
      <w:r w:rsidR="00B76F79">
        <w:rPr>
          <w:rFonts w:ascii="Arial" w:hAnsi="Arial" w:cs="Arial"/>
          <w:sz w:val="20"/>
          <w:szCs w:val="20"/>
        </w:rPr>
        <w:softHyphen/>
        <w:t>ров, ре</w:t>
      </w:r>
      <w:r w:rsidR="00B76F79">
        <w:rPr>
          <w:rFonts w:ascii="Arial" w:hAnsi="Arial" w:cs="Arial"/>
          <w:sz w:val="20"/>
          <w:szCs w:val="20"/>
        </w:rPr>
        <w:softHyphen/>
        <w:t>ви</w:t>
      </w:r>
      <w:r w:rsidR="00B76F79">
        <w:rPr>
          <w:rFonts w:ascii="Arial" w:hAnsi="Arial" w:cs="Arial"/>
          <w:sz w:val="20"/>
          <w:szCs w:val="20"/>
        </w:rPr>
        <w:softHyphen/>
        <w:t>зи</w:t>
      </w:r>
      <w:r w:rsidR="00B76F79">
        <w:rPr>
          <w:rFonts w:ascii="Arial" w:hAnsi="Arial" w:cs="Arial"/>
          <w:sz w:val="20"/>
          <w:szCs w:val="20"/>
        </w:rPr>
        <w:softHyphen/>
        <w:t>он</w:t>
      </w:r>
      <w:r w:rsidR="00B76F79">
        <w:rPr>
          <w:rFonts w:ascii="Arial" w:hAnsi="Arial" w:cs="Arial"/>
          <w:sz w:val="20"/>
          <w:szCs w:val="20"/>
        </w:rPr>
        <w:softHyphen/>
        <w:t>ную ко</w:t>
      </w:r>
      <w:r w:rsidR="00B76F79">
        <w:rPr>
          <w:rFonts w:ascii="Arial" w:hAnsi="Arial" w:cs="Arial"/>
          <w:sz w:val="20"/>
          <w:szCs w:val="20"/>
        </w:rPr>
        <w:softHyphen/>
        <w:t>мис</w:t>
      </w:r>
      <w:r w:rsidR="00B76F79">
        <w:rPr>
          <w:rFonts w:ascii="Arial" w:hAnsi="Arial" w:cs="Arial"/>
          <w:sz w:val="20"/>
          <w:szCs w:val="20"/>
        </w:rPr>
        <w:softHyphen/>
        <w:t>сию (ре</w:t>
      </w:r>
      <w:r w:rsidR="00B76F79">
        <w:rPr>
          <w:rFonts w:ascii="Arial" w:hAnsi="Arial" w:cs="Arial"/>
          <w:sz w:val="20"/>
          <w:szCs w:val="20"/>
        </w:rPr>
        <w:softHyphen/>
        <w:t>ви</w:t>
      </w:r>
      <w:r w:rsidR="00B76F79">
        <w:rPr>
          <w:rFonts w:ascii="Arial" w:hAnsi="Arial" w:cs="Arial"/>
          <w:sz w:val="20"/>
          <w:szCs w:val="20"/>
        </w:rPr>
        <w:softHyphen/>
        <w:t>зо</w:t>
      </w:r>
      <w:r w:rsidR="00B76F79">
        <w:rPr>
          <w:rFonts w:ascii="Arial" w:hAnsi="Arial" w:cs="Arial"/>
          <w:sz w:val="20"/>
          <w:szCs w:val="20"/>
        </w:rPr>
        <w:softHyphen/>
        <w:t xml:space="preserve">ры) </w:t>
      </w:r>
      <w:del w:id="58" w:author="Rakhmanova" w:date="2014-10-10T15:16:00Z">
        <w:r w:rsidR="00B76F79" w:rsidDel="00C0010B">
          <w:rPr>
            <w:rFonts w:ascii="Arial" w:hAnsi="Arial" w:cs="Arial"/>
            <w:sz w:val="20"/>
            <w:szCs w:val="20"/>
          </w:rPr>
          <w:delText xml:space="preserve">и счетную комиссию </w:delText>
        </w:r>
      </w:del>
      <w:r w:rsidR="00B76F79">
        <w:rPr>
          <w:rFonts w:ascii="Arial" w:hAnsi="Arial" w:cs="Arial"/>
          <w:sz w:val="20"/>
          <w:szCs w:val="20"/>
        </w:rPr>
        <w:t>общества, чи</w:t>
      </w:r>
      <w:r w:rsidR="00B76F79">
        <w:rPr>
          <w:rFonts w:ascii="Arial" w:hAnsi="Arial" w:cs="Arial"/>
          <w:sz w:val="20"/>
          <w:szCs w:val="20"/>
        </w:rPr>
        <w:softHyphen/>
        <w:t>с</w:t>
      </w:r>
      <w:r w:rsidR="00B76F79">
        <w:rPr>
          <w:rFonts w:ascii="Arial" w:hAnsi="Arial" w:cs="Arial"/>
          <w:sz w:val="20"/>
          <w:szCs w:val="20"/>
        </w:rPr>
        <w:softHyphen/>
        <w:t>ло ко</w:t>
      </w:r>
      <w:r w:rsidR="00B76F79">
        <w:rPr>
          <w:rFonts w:ascii="Arial" w:hAnsi="Arial" w:cs="Arial"/>
          <w:sz w:val="20"/>
          <w:szCs w:val="20"/>
        </w:rPr>
        <w:softHyphen/>
        <w:t>то</w:t>
      </w:r>
      <w:r w:rsidR="00B76F79">
        <w:rPr>
          <w:rFonts w:ascii="Arial" w:hAnsi="Arial" w:cs="Arial"/>
          <w:sz w:val="20"/>
          <w:szCs w:val="20"/>
        </w:rPr>
        <w:softHyphen/>
        <w:t>рых не мо</w:t>
      </w:r>
      <w:r w:rsidR="00B76F79">
        <w:rPr>
          <w:rFonts w:ascii="Arial" w:hAnsi="Arial" w:cs="Arial"/>
          <w:sz w:val="20"/>
          <w:szCs w:val="20"/>
        </w:rPr>
        <w:softHyphen/>
        <w:t>жет пре</w:t>
      </w:r>
      <w:r w:rsidR="00B76F79">
        <w:rPr>
          <w:rFonts w:ascii="Arial" w:hAnsi="Arial" w:cs="Arial"/>
          <w:sz w:val="20"/>
          <w:szCs w:val="20"/>
        </w:rPr>
        <w:softHyphen/>
        <w:t>вы</w:t>
      </w:r>
      <w:r w:rsidR="00B76F79">
        <w:rPr>
          <w:rFonts w:ascii="Arial" w:hAnsi="Arial" w:cs="Arial"/>
          <w:sz w:val="20"/>
          <w:szCs w:val="20"/>
        </w:rPr>
        <w:softHyphen/>
        <w:t>шать ко</w:t>
      </w:r>
      <w:r w:rsidR="00B76F79">
        <w:rPr>
          <w:rFonts w:ascii="Arial" w:hAnsi="Arial" w:cs="Arial"/>
          <w:sz w:val="20"/>
          <w:szCs w:val="20"/>
        </w:rPr>
        <w:softHyphen/>
        <w:t>ли</w:t>
      </w:r>
      <w:r w:rsidR="00B76F79">
        <w:rPr>
          <w:rFonts w:ascii="Arial" w:hAnsi="Arial" w:cs="Arial"/>
          <w:sz w:val="20"/>
          <w:szCs w:val="20"/>
        </w:rPr>
        <w:softHyphen/>
        <w:t>че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вен</w:t>
      </w:r>
      <w:r w:rsidR="00B76F79">
        <w:rPr>
          <w:rFonts w:ascii="Arial" w:hAnsi="Arial" w:cs="Arial"/>
          <w:sz w:val="20"/>
          <w:szCs w:val="20"/>
        </w:rPr>
        <w:softHyphen/>
        <w:t>ный со</w:t>
      </w:r>
      <w:r w:rsidR="00B76F79">
        <w:rPr>
          <w:rFonts w:ascii="Arial" w:hAnsi="Arial" w:cs="Arial"/>
          <w:sz w:val="20"/>
          <w:szCs w:val="20"/>
        </w:rPr>
        <w:softHyphen/>
        <w:t>став со</w:t>
      </w:r>
      <w:r w:rsidR="00B76F79">
        <w:rPr>
          <w:rFonts w:ascii="Arial" w:hAnsi="Arial" w:cs="Arial"/>
          <w:sz w:val="20"/>
          <w:szCs w:val="20"/>
        </w:rPr>
        <w:softHyphen/>
        <w:t>от</w:t>
      </w:r>
      <w:r w:rsidR="00B76F79">
        <w:rPr>
          <w:rFonts w:ascii="Arial" w:hAnsi="Arial" w:cs="Arial"/>
          <w:sz w:val="20"/>
          <w:szCs w:val="20"/>
        </w:rPr>
        <w:softHyphen/>
        <w:t>вет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ву</w:t>
      </w:r>
      <w:r w:rsidR="00B76F79">
        <w:rPr>
          <w:rFonts w:ascii="Arial" w:hAnsi="Arial" w:cs="Arial"/>
          <w:sz w:val="20"/>
          <w:szCs w:val="20"/>
        </w:rPr>
        <w:softHyphen/>
        <w:t>ю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го ор</w:t>
      </w:r>
      <w:r>
        <w:rPr>
          <w:rFonts w:ascii="Arial" w:hAnsi="Arial" w:cs="Arial"/>
          <w:sz w:val="20"/>
          <w:szCs w:val="20"/>
        </w:rPr>
        <w:softHyphen/>
        <w:t>га</w:t>
      </w:r>
      <w:r>
        <w:rPr>
          <w:rFonts w:ascii="Arial" w:hAnsi="Arial" w:cs="Arial"/>
          <w:sz w:val="20"/>
          <w:szCs w:val="20"/>
        </w:rPr>
        <w:softHyphen/>
        <w:t>на, оп</w:t>
      </w:r>
      <w:r>
        <w:rPr>
          <w:rFonts w:ascii="Arial" w:hAnsi="Arial" w:cs="Arial"/>
          <w:sz w:val="20"/>
          <w:szCs w:val="20"/>
        </w:rPr>
        <w:softHyphen/>
        <w:t>ре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лен</w:t>
      </w:r>
      <w:r>
        <w:rPr>
          <w:rFonts w:ascii="Arial" w:hAnsi="Arial" w:cs="Arial"/>
          <w:sz w:val="20"/>
          <w:szCs w:val="20"/>
        </w:rPr>
        <w:softHyphen/>
        <w:t>ный У</w:t>
      </w:r>
      <w:r w:rsidR="00B76F79">
        <w:rPr>
          <w:rFonts w:ascii="Arial" w:hAnsi="Arial" w:cs="Arial"/>
          <w:sz w:val="20"/>
          <w:szCs w:val="20"/>
        </w:rPr>
        <w:t>с</w:t>
      </w:r>
      <w:r w:rsidR="00B76F79">
        <w:rPr>
          <w:rFonts w:ascii="Arial" w:hAnsi="Arial" w:cs="Arial"/>
          <w:sz w:val="20"/>
          <w:szCs w:val="20"/>
        </w:rPr>
        <w:softHyphen/>
        <w:t>та</w:t>
      </w:r>
      <w:r w:rsidR="00B76F79">
        <w:rPr>
          <w:rFonts w:ascii="Arial" w:hAnsi="Arial" w:cs="Arial"/>
          <w:sz w:val="20"/>
          <w:szCs w:val="20"/>
        </w:rPr>
        <w:softHyphen/>
        <w:t xml:space="preserve">вом </w:t>
      </w:r>
      <w:r>
        <w:rPr>
          <w:rFonts w:ascii="Arial" w:hAnsi="Arial" w:cs="Arial"/>
          <w:sz w:val="20"/>
          <w:szCs w:val="20"/>
        </w:rPr>
        <w:t>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ва.</w:t>
      </w:r>
    </w:p>
    <w:p w:rsidR="001A77F5" w:rsidRDefault="00CC2C97" w:rsidP="00E928BF">
      <w:pPr>
        <w:tabs>
          <w:tab w:val="left" w:pos="0"/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 w:rsidR="00B76F79">
        <w:rPr>
          <w:rFonts w:ascii="Arial" w:hAnsi="Arial" w:cs="Arial"/>
          <w:sz w:val="20"/>
          <w:szCs w:val="20"/>
        </w:rPr>
        <w:t>3. Пред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же</w:t>
      </w:r>
      <w:r w:rsidR="00B76F79">
        <w:rPr>
          <w:rFonts w:ascii="Arial" w:hAnsi="Arial" w:cs="Arial"/>
          <w:sz w:val="20"/>
          <w:szCs w:val="20"/>
        </w:rPr>
        <w:softHyphen/>
        <w:t>ния о вне</w:t>
      </w:r>
      <w:r w:rsidR="00B76F79">
        <w:rPr>
          <w:rFonts w:ascii="Arial" w:hAnsi="Arial" w:cs="Arial"/>
          <w:sz w:val="20"/>
          <w:szCs w:val="20"/>
        </w:rPr>
        <w:softHyphen/>
        <w:t>се</w:t>
      </w:r>
      <w:r w:rsidR="00B76F79">
        <w:rPr>
          <w:rFonts w:ascii="Arial" w:hAnsi="Arial" w:cs="Arial"/>
          <w:sz w:val="20"/>
          <w:szCs w:val="20"/>
        </w:rPr>
        <w:softHyphen/>
        <w:t>нии вопроса (</w:t>
      </w:r>
      <w:r>
        <w:rPr>
          <w:rFonts w:ascii="Arial" w:hAnsi="Arial" w:cs="Arial"/>
          <w:sz w:val="20"/>
          <w:szCs w:val="20"/>
        </w:rPr>
        <w:t>во</w:t>
      </w:r>
      <w:r>
        <w:rPr>
          <w:rFonts w:ascii="Arial" w:hAnsi="Arial" w:cs="Arial"/>
          <w:sz w:val="20"/>
          <w:szCs w:val="20"/>
        </w:rPr>
        <w:softHyphen/>
        <w:t>п</w:t>
      </w:r>
      <w:r>
        <w:rPr>
          <w:rFonts w:ascii="Arial" w:hAnsi="Arial" w:cs="Arial"/>
          <w:sz w:val="20"/>
          <w:szCs w:val="20"/>
        </w:rPr>
        <w:softHyphen/>
        <w:t>ро</w:t>
      </w:r>
      <w:r>
        <w:rPr>
          <w:rFonts w:ascii="Arial" w:hAnsi="Arial" w:cs="Arial"/>
          <w:sz w:val="20"/>
          <w:szCs w:val="20"/>
        </w:rPr>
        <w:softHyphen/>
        <w:t>сов) в по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ку дня Г</w:t>
      </w:r>
      <w:r w:rsidR="00B76F79">
        <w:rPr>
          <w:rFonts w:ascii="Arial" w:hAnsi="Arial" w:cs="Arial"/>
          <w:sz w:val="20"/>
          <w:szCs w:val="20"/>
        </w:rPr>
        <w:t>о</w:t>
      </w:r>
      <w:r w:rsidR="00B76F79">
        <w:rPr>
          <w:rFonts w:ascii="Arial" w:hAnsi="Arial" w:cs="Arial"/>
          <w:sz w:val="20"/>
          <w:szCs w:val="20"/>
        </w:rPr>
        <w:softHyphen/>
        <w:t>до</w:t>
      </w:r>
      <w:r w:rsidR="00B76F79">
        <w:rPr>
          <w:rFonts w:ascii="Arial" w:hAnsi="Arial" w:cs="Arial"/>
          <w:sz w:val="20"/>
          <w:szCs w:val="20"/>
        </w:rPr>
        <w:softHyphen/>
        <w:t>во</w:t>
      </w:r>
      <w:r w:rsidR="00B76F79">
        <w:rPr>
          <w:rFonts w:ascii="Arial" w:hAnsi="Arial" w:cs="Arial"/>
          <w:sz w:val="20"/>
          <w:szCs w:val="20"/>
        </w:rPr>
        <w:softHyphen/>
        <w:t>го об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 и пред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же</w:t>
      </w:r>
      <w:r w:rsidR="00B76F79">
        <w:rPr>
          <w:rFonts w:ascii="Arial" w:hAnsi="Arial" w:cs="Arial"/>
          <w:sz w:val="20"/>
          <w:szCs w:val="20"/>
        </w:rPr>
        <w:softHyphen/>
        <w:t>ние о выд</w:t>
      </w:r>
      <w:r w:rsidR="00B76F79">
        <w:rPr>
          <w:rFonts w:ascii="Arial" w:hAnsi="Arial" w:cs="Arial"/>
          <w:sz w:val="20"/>
          <w:szCs w:val="20"/>
        </w:rPr>
        <w:softHyphen/>
        <w:t>ви</w:t>
      </w:r>
      <w:r w:rsidR="00B76F79"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t>жении кан</w:t>
      </w:r>
      <w:r>
        <w:rPr>
          <w:rFonts w:ascii="Arial" w:hAnsi="Arial" w:cs="Arial"/>
          <w:sz w:val="20"/>
          <w:szCs w:val="20"/>
        </w:rPr>
        <w:softHyphen/>
        <w:t>ди</w:t>
      </w:r>
      <w:r>
        <w:rPr>
          <w:rFonts w:ascii="Arial" w:hAnsi="Arial" w:cs="Arial"/>
          <w:sz w:val="20"/>
          <w:szCs w:val="20"/>
        </w:rPr>
        <w:softHyphen/>
        <w:t>да</w:t>
      </w:r>
      <w:r>
        <w:rPr>
          <w:rFonts w:ascii="Arial" w:hAnsi="Arial" w:cs="Arial"/>
          <w:sz w:val="20"/>
          <w:szCs w:val="20"/>
        </w:rPr>
        <w:softHyphen/>
        <w:t>тов в ор</w:t>
      </w:r>
      <w:r>
        <w:rPr>
          <w:rFonts w:ascii="Arial" w:hAnsi="Arial" w:cs="Arial"/>
          <w:sz w:val="20"/>
          <w:szCs w:val="20"/>
        </w:rPr>
        <w:softHyphen/>
        <w:t>га</w:t>
      </w:r>
      <w:r>
        <w:rPr>
          <w:rFonts w:ascii="Arial" w:hAnsi="Arial" w:cs="Arial"/>
          <w:sz w:val="20"/>
          <w:szCs w:val="20"/>
        </w:rPr>
        <w:softHyphen/>
        <w:t>ны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 xml:space="preserve">ва </w:t>
      </w:r>
      <w:r>
        <w:rPr>
          <w:rFonts w:ascii="Arial" w:hAnsi="Arial" w:cs="Arial"/>
          <w:sz w:val="20"/>
          <w:szCs w:val="20"/>
        </w:rPr>
        <w:t>дол</w:t>
      </w:r>
      <w:r>
        <w:rPr>
          <w:rFonts w:ascii="Arial" w:hAnsi="Arial" w:cs="Arial"/>
          <w:sz w:val="20"/>
          <w:szCs w:val="20"/>
        </w:rPr>
        <w:softHyphen/>
        <w:t>ж</w:t>
      </w:r>
      <w:r>
        <w:rPr>
          <w:rFonts w:ascii="Arial" w:hAnsi="Arial" w:cs="Arial"/>
          <w:sz w:val="20"/>
          <w:szCs w:val="20"/>
        </w:rPr>
        <w:softHyphen/>
        <w:t>ны по</w:t>
      </w:r>
      <w:r>
        <w:rPr>
          <w:rFonts w:ascii="Arial" w:hAnsi="Arial" w:cs="Arial"/>
          <w:sz w:val="20"/>
          <w:szCs w:val="20"/>
        </w:rPr>
        <w:softHyphen/>
        <w:t>сту</w:t>
      </w:r>
      <w:r>
        <w:rPr>
          <w:rFonts w:ascii="Arial" w:hAnsi="Arial" w:cs="Arial"/>
          <w:sz w:val="20"/>
          <w:szCs w:val="20"/>
        </w:rPr>
        <w:softHyphen/>
        <w:t>пить в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во не позднее чем через</w:t>
      </w:r>
      <w:r>
        <w:rPr>
          <w:rFonts w:ascii="Arial" w:hAnsi="Arial" w:cs="Arial"/>
          <w:sz w:val="20"/>
          <w:szCs w:val="20"/>
        </w:rPr>
        <w:t xml:space="preserve"> 60 </w:t>
      </w:r>
      <w:r w:rsidR="006B73C1">
        <w:rPr>
          <w:rFonts w:ascii="Arial" w:hAnsi="Arial" w:cs="Arial"/>
          <w:sz w:val="20"/>
          <w:szCs w:val="20"/>
        </w:rPr>
        <w:t xml:space="preserve">(Шестьдесят) </w:t>
      </w:r>
      <w:r>
        <w:rPr>
          <w:rFonts w:ascii="Arial" w:hAnsi="Arial" w:cs="Arial"/>
          <w:sz w:val="20"/>
          <w:szCs w:val="20"/>
        </w:rPr>
        <w:t>дней</w:t>
      </w:r>
      <w:r w:rsidR="00B76F79">
        <w:rPr>
          <w:rFonts w:ascii="Arial" w:hAnsi="Arial" w:cs="Arial"/>
          <w:sz w:val="20"/>
          <w:szCs w:val="20"/>
        </w:rPr>
        <w:t xml:space="preserve"> после окончания фи</w:t>
      </w:r>
      <w:r w:rsidR="001A77F5">
        <w:rPr>
          <w:rFonts w:ascii="Arial" w:hAnsi="Arial" w:cs="Arial"/>
          <w:sz w:val="20"/>
          <w:szCs w:val="20"/>
        </w:rPr>
        <w:t>нансового года.</w:t>
      </w:r>
      <w:r w:rsidR="00B76F79">
        <w:rPr>
          <w:rFonts w:ascii="Arial" w:hAnsi="Arial" w:cs="Arial"/>
          <w:sz w:val="20"/>
          <w:szCs w:val="20"/>
        </w:rPr>
        <w:t xml:space="preserve"> </w:t>
      </w:r>
    </w:p>
    <w:p w:rsidR="00B76F79" w:rsidRDefault="006B73C1" w:rsidP="00E928BF">
      <w:pPr>
        <w:tabs>
          <w:tab w:val="left" w:pos="0"/>
          <w:tab w:val="left" w:pos="709"/>
        </w:tabs>
        <w:spacing w:line="320" w:lineRule="atLeast"/>
        <w:ind w:firstLine="397"/>
        <w:rPr>
          <w:ins w:id="59" w:author="Rakhmanova" w:date="2014-10-10T15:18:00Z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 w:rsidR="00B76F79">
        <w:rPr>
          <w:rFonts w:ascii="Arial" w:hAnsi="Arial" w:cs="Arial"/>
          <w:sz w:val="20"/>
          <w:szCs w:val="20"/>
        </w:rPr>
        <w:t>4. Чи</w:t>
      </w:r>
      <w:r w:rsidR="00B76F79">
        <w:rPr>
          <w:rFonts w:ascii="Arial" w:hAnsi="Arial" w:cs="Arial"/>
          <w:sz w:val="20"/>
          <w:szCs w:val="20"/>
        </w:rPr>
        <w:softHyphen/>
        <w:t>с</w:t>
      </w:r>
      <w:r w:rsidR="00B76F79">
        <w:rPr>
          <w:rFonts w:ascii="Arial" w:hAnsi="Arial" w:cs="Arial"/>
          <w:sz w:val="20"/>
          <w:szCs w:val="20"/>
        </w:rPr>
        <w:softHyphen/>
        <w:t>ло го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су</w:t>
      </w:r>
      <w:r w:rsidR="00B76F79">
        <w:rPr>
          <w:rFonts w:ascii="Arial" w:hAnsi="Arial" w:cs="Arial"/>
          <w:sz w:val="20"/>
          <w:szCs w:val="20"/>
        </w:rPr>
        <w:softHyphen/>
        <w:t>ю</w:t>
      </w:r>
      <w:r w:rsidR="00B76F79">
        <w:rPr>
          <w:rFonts w:ascii="Arial" w:hAnsi="Arial" w:cs="Arial"/>
          <w:sz w:val="20"/>
          <w:szCs w:val="20"/>
        </w:rPr>
        <w:softHyphen/>
        <w:t>щих ак</w:t>
      </w:r>
      <w:r w:rsidR="00B76F79">
        <w:rPr>
          <w:rFonts w:ascii="Arial" w:hAnsi="Arial" w:cs="Arial"/>
          <w:sz w:val="20"/>
          <w:szCs w:val="20"/>
        </w:rPr>
        <w:softHyphen/>
        <w:t>ций, принадлежащих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неру, под</w:t>
      </w:r>
      <w:r w:rsidR="00B76F79">
        <w:rPr>
          <w:rFonts w:ascii="Arial" w:hAnsi="Arial" w:cs="Arial"/>
          <w:sz w:val="20"/>
          <w:szCs w:val="20"/>
        </w:rPr>
        <w:softHyphen/>
        <w:t>пи</w:t>
      </w:r>
      <w:r w:rsidR="00B76F79">
        <w:rPr>
          <w:rFonts w:ascii="Arial" w:hAnsi="Arial" w:cs="Arial"/>
          <w:sz w:val="20"/>
          <w:szCs w:val="20"/>
        </w:rPr>
        <w:softHyphen/>
        <w:t>сав</w:t>
      </w:r>
      <w:r w:rsidR="00B76F79">
        <w:rPr>
          <w:rFonts w:ascii="Arial" w:hAnsi="Arial" w:cs="Arial"/>
          <w:sz w:val="20"/>
          <w:szCs w:val="20"/>
        </w:rPr>
        <w:softHyphen/>
        <w:t>шему пред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же</w:t>
      </w:r>
      <w:r w:rsidR="00B76F79">
        <w:rPr>
          <w:rFonts w:ascii="Arial" w:hAnsi="Arial" w:cs="Arial"/>
          <w:sz w:val="20"/>
          <w:szCs w:val="20"/>
        </w:rPr>
        <w:softHyphen/>
        <w:t>ние о вне</w:t>
      </w:r>
      <w:r w:rsidR="00B76F79">
        <w:rPr>
          <w:rFonts w:ascii="Arial" w:hAnsi="Arial" w:cs="Arial"/>
          <w:sz w:val="20"/>
          <w:szCs w:val="20"/>
        </w:rPr>
        <w:softHyphen/>
        <w:t>се</w:t>
      </w:r>
      <w:r w:rsidR="00B76F79">
        <w:rPr>
          <w:rFonts w:ascii="Arial" w:hAnsi="Arial" w:cs="Arial"/>
          <w:sz w:val="20"/>
          <w:szCs w:val="20"/>
        </w:rPr>
        <w:softHyphen/>
        <w:t>нии вопроса (</w:t>
      </w:r>
      <w:r>
        <w:rPr>
          <w:rFonts w:ascii="Arial" w:hAnsi="Arial" w:cs="Arial"/>
          <w:sz w:val="20"/>
          <w:szCs w:val="20"/>
        </w:rPr>
        <w:t>во</w:t>
      </w:r>
      <w:r>
        <w:rPr>
          <w:rFonts w:ascii="Arial" w:hAnsi="Arial" w:cs="Arial"/>
          <w:sz w:val="20"/>
          <w:szCs w:val="20"/>
        </w:rPr>
        <w:softHyphen/>
        <w:t>п</w:t>
      </w:r>
      <w:r>
        <w:rPr>
          <w:rFonts w:ascii="Arial" w:hAnsi="Arial" w:cs="Arial"/>
          <w:sz w:val="20"/>
          <w:szCs w:val="20"/>
        </w:rPr>
        <w:softHyphen/>
        <w:t>ро</w:t>
      </w:r>
      <w:r>
        <w:rPr>
          <w:rFonts w:ascii="Arial" w:hAnsi="Arial" w:cs="Arial"/>
          <w:sz w:val="20"/>
          <w:szCs w:val="20"/>
        </w:rPr>
        <w:softHyphen/>
        <w:t>сов) в по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ку дня Г</w:t>
      </w:r>
      <w:r w:rsidR="00B76F79">
        <w:rPr>
          <w:rFonts w:ascii="Arial" w:hAnsi="Arial" w:cs="Arial"/>
          <w:sz w:val="20"/>
          <w:szCs w:val="20"/>
        </w:rPr>
        <w:t>о</w:t>
      </w:r>
      <w:r w:rsidR="00B76F79">
        <w:rPr>
          <w:rFonts w:ascii="Arial" w:hAnsi="Arial" w:cs="Arial"/>
          <w:sz w:val="20"/>
          <w:szCs w:val="20"/>
        </w:rPr>
        <w:softHyphen/>
        <w:t>до</w:t>
      </w:r>
      <w:r w:rsidR="00B76F79">
        <w:rPr>
          <w:rFonts w:ascii="Arial" w:hAnsi="Arial" w:cs="Arial"/>
          <w:sz w:val="20"/>
          <w:szCs w:val="20"/>
        </w:rPr>
        <w:softHyphen/>
        <w:t>во</w:t>
      </w:r>
      <w:r w:rsidR="00B76F79">
        <w:rPr>
          <w:rFonts w:ascii="Arial" w:hAnsi="Arial" w:cs="Arial"/>
          <w:sz w:val="20"/>
          <w:szCs w:val="20"/>
        </w:rPr>
        <w:softHyphen/>
        <w:t>го об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 и пред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же</w:t>
      </w:r>
      <w:r w:rsidR="00B76F79">
        <w:rPr>
          <w:rFonts w:ascii="Arial" w:hAnsi="Arial" w:cs="Arial"/>
          <w:sz w:val="20"/>
          <w:szCs w:val="20"/>
        </w:rPr>
        <w:softHyphen/>
        <w:t>ние о выд</w:t>
      </w:r>
      <w:r w:rsidR="00B76F79">
        <w:rPr>
          <w:rFonts w:ascii="Arial" w:hAnsi="Arial" w:cs="Arial"/>
          <w:sz w:val="20"/>
          <w:szCs w:val="20"/>
        </w:rPr>
        <w:softHyphen/>
        <w:t>ви</w:t>
      </w:r>
      <w:r w:rsidR="00B76F79"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t>жении кан</w:t>
      </w:r>
      <w:r>
        <w:rPr>
          <w:rFonts w:ascii="Arial" w:hAnsi="Arial" w:cs="Arial"/>
          <w:sz w:val="20"/>
          <w:szCs w:val="20"/>
        </w:rPr>
        <w:softHyphen/>
        <w:t>ди</w:t>
      </w:r>
      <w:r>
        <w:rPr>
          <w:rFonts w:ascii="Arial" w:hAnsi="Arial" w:cs="Arial"/>
          <w:sz w:val="20"/>
          <w:szCs w:val="20"/>
        </w:rPr>
        <w:softHyphen/>
        <w:t>да</w:t>
      </w:r>
      <w:r>
        <w:rPr>
          <w:rFonts w:ascii="Arial" w:hAnsi="Arial" w:cs="Arial"/>
          <w:sz w:val="20"/>
          <w:szCs w:val="20"/>
        </w:rPr>
        <w:softHyphen/>
        <w:t>тов в ор</w:t>
      </w:r>
      <w:r>
        <w:rPr>
          <w:rFonts w:ascii="Arial" w:hAnsi="Arial" w:cs="Arial"/>
          <w:sz w:val="20"/>
          <w:szCs w:val="20"/>
        </w:rPr>
        <w:softHyphen/>
        <w:t>га</w:t>
      </w:r>
      <w:r>
        <w:rPr>
          <w:rFonts w:ascii="Arial" w:hAnsi="Arial" w:cs="Arial"/>
          <w:sz w:val="20"/>
          <w:szCs w:val="20"/>
        </w:rPr>
        <w:softHyphen/>
        <w:t>ны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ва, оп</w:t>
      </w:r>
      <w:r w:rsidR="00B76F79">
        <w:rPr>
          <w:rFonts w:ascii="Arial" w:hAnsi="Arial" w:cs="Arial"/>
          <w:sz w:val="20"/>
          <w:szCs w:val="20"/>
        </w:rPr>
        <w:softHyphen/>
        <w:t>ре</w:t>
      </w:r>
      <w:r w:rsidR="00B76F79">
        <w:rPr>
          <w:rFonts w:ascii="Arial" w:hAnsi="Arial" w:cs="Arial"/>
          <w:sz w:val="20"/>
          <w:szCs w:val="20"/>
        </w:rPr>
        <w:softHyphen/>
        <w:t>де</w:t>
      </w:r>
      <w:r w:rsidR="00B76F79">
        <w:rPr>
          <w:rFonts w:ascii="Arial" w:hAnsi="Arial" w:cs="Arial"/>
          <w:sz w:val="20"/>
          <w:szCs w:val="20"/>
        </w:rPr>
        <w:softHyphen/>
        <w:t>ля</w:t>
      </w:r>
      <w:r w:rsidR="00B76F79">
        <w:rPr>
          <w:rFonts w:ascii="Arial" w:hAnsi="Arial" w:cs="Arial"/>
          <w:sz w:val="20"/>
          <w:szCs w:val="20"/>
        </w:rPr>
        <w:softHyphen/>
        <w:t>ет</w:t>
      </w:r>
      <w:r w:rsidR="00B76F79">
        <w:rPr>
          <w:rFonts w:ascii="Arial" w:hAnsi="Arial" w:cs="Arial"/>
          <w:sz w:val="20"/>
          <w:szCs w:val="20"/>
        </w:rPr>
        <w:softHyphen/>
        <w:t xml:space="preserve">ся </w:t>
      </w:r>
      <w:r w:rsidR="00B76F79" w:rsidRPr="006B73C1">
        <w:rPr>
          <w:rFonts w:ascii="Arial" w:hAnsi="Arial" w:cs="Arial"/>
          <w:sz w:val="20"/>
          <w:szCs w:val="20"/>
        </w:rPr>
        <w:t>на да</w:t>
      </w:r>
      <w:r w:rsidR="00B76F79" w:rsidRPr="006B73C1">
        <w:rPr>
          <w:rFonts w:ascii="Arial" w:hAnsi="Arial" w:cs="Arial"/>
          <w:sz w:val="20"/>
          <w:szCs w:val="20"/>
        </w:rPr>
        <w:softHyphen/>
        <w:t>ту вне</w:t>
      </w:r>
      <w:r w:rsidR="00B76F79" w:rsidRPr="006B73C1">
        <w:rPr>
          <w:rFonts w:ascii="Arial" w:hAnsi="Arial" w:cs="Arial"/>
          <w:sz w:val="20"/>
          <w:szCs w:val="20"/>
        </w:rPr>
        <w:softHyphen/>
        <w:t>се</w:t>
      </w:r>
      <w:r w:rsidR="00B76F79" w:rsidRPr="006B73C1">
        <w:rPr>
          <w:rFonts w:ascii="Arial" w:hAnsi="Arial" w:cs="Arial"/>
          <w:sz w:val="20"/>
          <w:szCs w:val="20"/>
        </w:rPr>
        <w:softHyphen/>
        <w:t>ния такого пред</w:t>
      </w:r>
      <w:r w:rsidR="00B76F79" w:rsidRPr="006B73C1">
        <w:rPr>
          <w:rFonts w:ascii="Arial" w:hAnsi="Arial" w:cs="Arial"/>
          <w:sz w:val="20"/>
          <w:szCs w:val="20"/>
        </w:rPr>
        <w:softHyphen/>
        <w:t>ло</w:t>
      </w:r>
      <w:r w:rsidR="00B76F79" w:rsidRPr="006B73C1">
        <w:rPr>
          <w:rFonts w:ascii="Arial" w:hAnsi="Arial" w:cs="Arial"/>
          <w:sz w:val="20"/>
          <w:szCs w:val="20"/>
        </w:rPr>
        <w:softHyphen/>
        <w:t>же</w:t>
      </w:r>
      <w:r w:rsidR="00B76F79" w:rsidRPr="006B73C1">
        <w:rPr>
          <w:rFonts w:ascii="Arial" w:hAnsi="Arial" w:cs="Arial"/>
          <w:sz w:val="20"/>
          <w:szCs w:val="20"/>
        </w:rPr>
        <w:softHyphen/>
        <w:t>ния</w:t>
      </w:r>
      <w:del w:id="60" w:author="Rakhmanova" w:date="2014-10-10T15:18:00Z">
        <w:r w:rsidR="00B76F79" w:rsidRPr="006B73C1" w:rsidDel="00C0010B">
          <w:rPr>
            <w:rFonts w:ascii="Arial" w:hAnsi="Arial" w:cs="Arial"/>
            <w:sz w:val="20"/>
            <w:szCs w:val="20"/>
          </w:rPr>
          <w:delText xml:space="preserve">. </w:delText>
        </w:r>
      </w:del>
      <w:ins w:id="61" w:author="Rakhmanova" w:date="2014-10-10T15:18:00Z">
        <w:r w:rsidR="00C0010B" w:rsidRPr="006B73C1">
          <w:rPr>
            <w:rFonts w:ascii="Arial" w:hAnsi="Arial" w:cs="Arial"/>
            <w:sz w:val="20"/>
            <w:szCs w:val="20"/>
          </w:rPr>
          <w:t>.</w:t>
        </w:r>
      </w:ins>
    </w:p>
    <w:p w:rsidR="00C0010B" w:rsidRDefault="00C0010B" w:rsidP="00C0010B">
      <w:pPr>
        <w:tabs>
          <w:tab w:val="left" w:pos="0"/>
          <w:tab w:val="left" w:pos="709"/>
        </w:tabs>
        <w:spacing w:line="320" w:lineRule="atLeast"/>
        <w:ind w:firstLine="397"/>
        <w:rPr>
          <w:ins w:id="62" w:author="Rakhmanova" w:date="2014-10-10T15:20:00Z"/>
          <w:rFonts w:ascii="Arial" w:hAnsi="Arial" w:cs="Arial"/>
          <w:sz w:val="20"/>
          <w:szCs w:val="20"/>
        </w:rPr>
      </w:pPr>
      <w:ins w:id="63" w:author="Rakhmanova" w:date="2014-10-10T15:20:00Z">
        <w:r w:rsidRPr="00C0010B">
          <w:rPr>
            <w:rFonts w:ascii="Arial" w:hAnsi="Arial" w:cs="Arial"/>
            <w:sz w:val="20"/>
            <w:szCs w:val="20"/>
          </w:rPr>
          <w:t xml:space="preserve">Датой внесения предложения в повестку дня общего собрания является: </w:t>
        </w:r>
      </w:ins>
    </w:p>
    <w:p w:rsidR="00C0010B" w:rsidRPr="00C0010B" w:rsidRDefault="00C0010B" w:rsidP="00C0010B">
      <w:pPr>
        <w:tabs>
          <w:tab w:val="left" w:pos="0"/>
          <w:tab w:val="left" w:pos="709"/>
        </w:tabs>
        <w:spacing w:line="320" w:lineRule="atLeast"/>
        <w:ind w:firstLine="397"/>
        <w:rPr>
          <w:ins w:id="64" w:author="Rakhmanova" w:date="2014-10-10T15:20:00Z"/>
          <w:rFonts w:ascii="Arial" w:hAnsi="Arial" w:cs="Arial"/>
          <w:sz w:val="20"/>
          <w:szCs w:val="20"/>
        </w:rPr>
      </w:pPr>
      <w:ins w:id="65" w:author="Rakhmanova" w:date="2014-10-10T15:20:00Z">
        <w:r w:rsidRPr="00C0010B">
          <w:rPr>
            <w:rFonts w:ascii="Arial" w:hAnsi="Arial" w:cs="Arial"/>
            <w:sz w:val="20"/>
            <w:szCs w:val="20"/>
          </w:rPr>
          <w:t>если предложение в повестку дня общего собрания направлено почтовой связью - дата, указанная на оттиске календарного штемпеля, подтверждающего дату отправки почтового отправления;</w:t>
        </w:r>
      </w:ins>
    </w:p>
    <w:p w:rsidR="00C0010B" w:rsidRPr="00C0010B" w:rsidRDefault="00C0010B" w:rsidP="00C0010B">
      <w:pPr>
        <w:tabs>
          <w:tab w:val="left" w:pos="0"/>
          <w:tab w:val="left" w:pos="709"/>
        </w:tabs>
        <w:spacing w:line="320" w:lineRule="atLeast"/>
        <w:ind w:firstLine="397"/>
        <w:rPr>
          <w:ins w:id="66" w:author="Rakhmanova" w:date="2014-10-10T15:20:00Z"/>
          <w:rFonts w:ascii="Arial" w:hAnsi="Arial" w:cs="Arial"/>
          <w:sz w:val="20"/>
          <w:szCs w:val="20"/>
        </w:rPr>
      </w:pPr>
      <w:ins w:id="67" w:author="Rakhmanova" w:date="2014-10-10T15:20:00Z">
        <w:r w:rsidRPr="00C0010B">
          <w:rPr>
            <w:rFonts w:ascii="Arial" w:hAnsi="Arial" w:cs="Arial"/>
            <w:sz w:val="20"/>
            <w:szCs w:val="20"/>
          </w:rPr>
          <w:lastRenderedPageBreak/>
          <w:t>если предложение в повестку дня общего собрания направлено через курьерскую службу - дата передачи курьерской службе для отправки;</w:t>
        </w:r>
      </w:ins>
    </w:p>
    <w:p w:rsidR="00C0010B" w:rsidRPr="00C0010B" w:rsidRDefault="00C0010B" w:rsidP="00C0010B">
      <w:pPr>
        <w:tabs>
          <w:tab w:val="left" w:pos="0"/>
          <w:tab w:val="left" w:pos="709"/>
        </w:tabs>
        <w:spacing w:line="320" w:lineRule="atLeast"/>
        <w:ind w:firstLine="397"/>
        <w:rPr>
          <w:ins w:id="68" w:author="Rakhmanova" w:date="2014-10-10T15:20:00Z"/>
          <w:rFonts w:ascii="Arial" w:hAnsi="Arial" w:cs="Arial"/>
          <w:sz w:val="20"/>
          <w:szCs w:val="20"/>
        </w:rPr>
      </w:pPr>
      <w:ins w:id="69" w:author="Rakhmanova" w:date="2014-10-10T15:20:00Z">
        <w:r w:rsidRPr="00C0010B">
          <w:rPr>
            <w:rFonts w:ascii="Arial" w:hAnsi="Arial" w:cs="Arial"/>
            <w:sz w:val="20"/>
            <w:szCs w:val="20"/>
          </w:rPr>
          <w:t>если предложение в повестку дня общего собрания вручено под роспись - дата вручения;</w:t>
        </w:r>
      </w:ins>
    </w:p>
    <w:p w:rsidR="00C0010B" w:rsidRPr="006B73C1" w:rsidDel="00C0010B" w:rsidRDefault="00C0010B" w:rsidP="0012356D">
      <w:pPr>
        <w:tabs>
          <w:tab w:val="left" w:pos="0"/>
          <w:tab w:val="left" w:pos="709"/>
        </w:tabs>
        <w:spacing w:line="320" w:lineRule="atLeast"/>
        <w:ind w:firstLine="0"/>
        <w:rPr>
          <w:del w:id="70" w:author="Rakhmanova" w:date="2014-10-10T15:20:00Z"/>
          <w:rFonts w:ascii="Arial" w:hAnsi="Arial" w:cs="Arial"/>
          <w:sz w:val="20"/>
          <w:szCs w:val="20"/>
        </w:rPr>
      </w:pPr>
    </w:p>
    <w:p w:rsidR="00B76F79" w:rsidRDefault="00B76F79" w:rsidP="00E928BF">
      <w:pPr>
        <w:tabs>
          <w:tab w:val="left" w:pos="0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Ес</w:t>
      </w:r>
      <w:r>
        <w:rPr>
          <w:rFonts w:ascii="Arial" w:hAnsi="Arial" w:cs="Arial"/>
          <w:sz w:val="20"/>
          <w:szCs w:val="20"/>
        </w:rPr>
        <w:softHyphen/>
        <w:t>ли по</w:t>
      </w:r>
      <w:r>
        <w:rPr>
          <w:rFonts w:ascii="Arial" w:hAnsi="Arial" w:cs="Arial"/>
          <w:sz w:val="20"/>
          <w:szCs w:val="20"/>
        </w:rPr>
        <w:softHyphen/>
        <w:t>с</w:t>
      </w:r>
      <w:r>
        <w:rPr>
          <w:rFonts w:ascii="Arial" w:hAnsi="Arial" w:cs="Arial"/>
          <w:sz w:val="20"/>
          <w:szCs w:val="20"/>
        </w:rPr>
        <w:softHyphen/>
        <w:t>ле ука</w:t>
      </w:r>
      <w:r>
        <w:rPr>
          <w:rFonts w:ascii="Arial" w:hAnsi="Arial" w:cs="Arial"/>
          <w:sz w:val="20"/>
          <w:szCs w:val="20"/>
        </w:rPr>
        <w:softHyphen/>
        <w:t>зан</w:t>
      </w:r>
      <w:r>
        <w:rPr>
          <w:rFonts w:ascii="Arial" w:hAnsi="Arial" w:cs="Arial"/>
          <w:sz w:val="20"/>
          <w:szCs w:val="20"/>
        </w:rPr>
        <w:softHyphen/>
        <w:t>ной да</w:t>
      </w:r>
      <w:r>
        <w:rPr>
          <w:rFonts w:ascii="Arial" w:hAnsi="Arial" w:cs="Arial"/>
          <w:sz w:val="20"/>
          <w:szCs w:val="20"/>
        </w:rPr>
        <w:softHyphen/>
        <w:t>ты до</w:t>
      </w:r>
      <w:r>
        <w:rPr>
          <w:rFonts w:ascii="Arial" w:hAnsi="Arial" w:cs="Arial"/>
          <w:sz w:val="20"/>
          <w:szCs w:val="20"/>
        </w:rPr>
        <w:softHyphen/>
        <w:t>ля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су</w:t>
      </w:r>
      <w:r>
        <w:rPr>
          <w:rFonts w:ascii="Arial" w:hAnsi="Arial" w:cs="Arial"/>
          <w:sz w:val="20"/>
          <w:szCs w:val="20"/>
        </w:rPr>
        <w:softHyphen/>
        <w:t>ю</w:t>
      </w:r>
      <w:r>
        <w:rPr>
          <w:rFonts w:ascii="Arial" w:hAnsi="Arial" w:cs="Arial"/>
          <w:sz w:val="20"/>
          <w:szCs w:val="20"/>
        </w:rPr>
        <w:softHyphen/>
        <w:t>щих ак</w:t>
      </w:r>
      <w:r>
        <w:rPr>
          <w:rFonts w:ascii="Arial" w:hAnsi="Arial" w:cs="Arial"/>
          <w:sz w:val="20"/>
          <w:szCs w:val="20"/>
        </w:rPr>
        <w:softHyphen/>
        <w:t>ций у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ра умень</w:t>
      </w:r>
      <w:r>
        <w:rPr>
          <w:rFonts w:ascii="Arial" w:hAnsi="Arial" w:cs="Arial"/>
          <w:sz w:val="20"/>
          <w:szCs w:val="20"/>
        </w:rPr>
        <w:softHyphen/>
        <w:t>шит</w:t>
      </w:r>
      <w:r>
        <w:rPr>
          <w:rFonts w:ascii="Arial" w:hAnsi="Arial" w:cs="Arial"/>
          <w:sz w:val="20"/>
          <w:szCs w:val="20"/>
        </w:rPr>
        <w:softHyphen/>
        <w:t>ся и со</w:t>
      </w:r>
      <w:r>
        <w:rPr>
          <w:rFonts w:ascii="Arial" w:hAnsi="Arial" w:cs="Arial"/>
          <w:sz w:val="20"/>
          <w:szCs w:val="20"/>
        </w:rPr>
        <w:softHyphen/>
        <w:t>ста</w:t>
      </w:r>
      <w:r>
        <w:rPr>
          <w:rFonts w:ascii="Arial" w:hAnsi="Arial" w:cs="Arial"/>
          <w:sz w:val="20"/>
          <w:szCs w:val="20"/>
        </w:rPr>
        <w:softHyphen/>
        <w:t>вит ме</w:t>
      </w:r>
      <w:r>
        <w:rPr>
          <w:rFonts w:ascii="Arial" w:hAnsi="Arial" w:cs="Arial"/>
          <w:sz w:val="20"/>
          <w:szCs w:val="20"/>
        </w:rPr>
        <w:softHyphen/>
        <w:t>нее 2 про</w:t>
      </w:r>
      <w:r w:rsidR="006B73C1">
        <w:rPr>
          <w:rFonts w:ascii="Arial" w:hAnsi="Arial" w:cs="Arial"/>
          <w:sz w:val="20"/>
          <w:szCs w:val="20"/>
        </w:rPr>
        <w:softHyphen/>
        <w:t>цен</w:t>
      </w:r>
      <w:r w:rsidR="006B73C1">
        <w:rPr>
          <w:rFonts w:ascii="Arial" w:hAnsi="Arial" w:cs="Arial"/>
          <w:sz w:val="20"/>
          <w:szCs w:val="20"/>
        </w:rPr>
        <w:softHyphen/>
        <w:t>тов го</w:t>
      </w:r>
      <w:r w:rsidR="006B73C1">
        <w:rPr>
          <w:rFonts w:ascii="Arial" w:hAnsi="Arial" w:cs="Arial"/>
          <w:sz w:val="20"/>
          <w:szCs w:val="20"/>
        </w:rPr>
        <w:softHyphen/>
        <w:t>ло</w:t>
      </w:r>
      <w:r w:rsidR="006B73C1">
        <w:rPr>
          <w:rFonts w:ascii="Arial" w:hAnsi="Arial" w:cs="Arial"/>
          <w:sz w:val="20"/>
          <w:szCs w:val="20"/>
        </w:rPr>
        <w:softHyphen/>
        <w:t>су</w:t>
      </w:r>
      <w:r w:rsidR="006B73C1">
        <w:rPr>
          <w:rFonts w:ascii="Arial" w:hAnsi="Arial" w:cs="Arial"/>
          <w:sz w:val="20"/>
          <w:szCs w:val="20"/>
        </w:rPr>
        <w:softHyphen/>
        <w:t>ю</w:t>
      </w:r>
      <w:r w:rsidR="006B73C1">
        <w:rPr>
          <w:rFonts w:ascii="Arial" w:hAnsi="Arial" w:cs="Arial"/>
          <w:sz w:val="20"/>
          <w:szCs w:val="20"/>
        </w:rPr>
        <w:softHyphen/>
        <w:t>щих ак</w:t>
      </w:r>
      <w:r w:rsidR="006B73C1">
        <w:rPr>
          <w:rFonts w:ascii="Arial" w:hAnsi="Arial" w:cs="Arial"/>
          <w:sz w:val="20"/>
          <w:szCs w:val="20"/>
        </w:rPr>
        <w:softHyphen/>
        <w:t>ций 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ва, пред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ние при</w:t>
      </w:r>
      <w:r>
        <w:rPr>
          <w:rFonts w:ascii="Arial" w:hAnsi="Arial" w:cs="Arial"/>
          <w:sz w:val="20"/>
          <w:szCs w:val="20"/>
        </w:rPr>
        <w:softHyphen/>
        <w:t>зна</w:t>
      </w:r>
      <w:r>
        <w:rPr>
          <w:rFonts w:ascii="Arial" w:hAnsi="Arial" w:cs="Arial"/>
          <w:sz w:val="20"/>
          <w:szCs w:val="20"/>
        </w:rPr>
        <w:softHyphen/>
        <w:t>ет</w:t>
      </w:r>
      <w:r>
        <w:rPr>
          <w:rFonts w:ascii="Arial" w:hAnsi="Arial" w:cs="Arial"/>
          <w:sz w:val="20"/>
          <w:szCs w:val="20"/>
        </w:rPr>
        <w:softHyphen/>
        <w:t>ся пра</w:t>
      </w:r>
      <w:r>
        <w:rPr>
          <w:rFonts w:ascii="Arial" w:hAnsi="Arial" w:cs="Arial"/>
          <w:sz w:val="20"/>
          <w:szCs w:val="20"/>
        </w:rPr>
        <w:softHyphen/>
        <w:t>во</w:t>
      </w:r>
      <w:r>
        <w:rPr>
          <w:rFonts w:ascii="Arial" w:hAnsi="Arial" w:cs="Arial"/>
          <w:sz w:val="20"/>
          <w:szCs w:val="20"/>
        </w:rPr>
        <w:softHyphen/>
        <w:t>мо</w:t>
      </w:r>
      <w:r>
        <w:rPr>
          <w:rFonts w:ascii="Arial" w:hAnsi="Arial" w:cs="Arial"/>
          <w:sz w:val="20"/>
          <w:szCs w:val="20"/>
        </w:rPr>
        <w:softHyphen/>
        <w:t>ч</w:t>
      </w:r>
      <w:r>
        <w:rPr>
          <w:rFonts w:ascii="Arial" w:hAnsi="Arial" w:cs="Arial"/>
          <w:sz w:val="20"/>
          <w:szCs w:val="20"/>
        </w:rPr>
        <w:softHyphen/>
        <w:t>ным</w:t>
      </w:r>
      <w:r w:rsidR="00667DB3">
        <w:rPr>
          <w:rFonts w:ascii="Arial" w:hAnsi="Arial" w:cs="Arial"/>
          <w:sz w:val="20"/>
          <w:szCs w:val="20"/>
        </w:rPr>
        <w:t>,</w:t>
      </w:r>
      <w:r w:rsidR="006B73C1">
        <w:rPr>
          <w:rFonts w:ascii="Arial" w:hAnsi="Arial" w:cs="Arial"/>
          <w:sz w:val="20"/>
          <w:szCs w:val="20"/>
        </w:rPr>
        <w:t xml:space="preserve"> и С</w:t>
      </w:r>
      <w:r>
        <w:rPr>
          <w:rFonts w:ascii="Arial" w:hAnsi="Arial" w:cs="Arial"/>
          <w:sz w:val="20"/>
          <w:szCs w:val="20"/>
        </w:rPr>
        <w:t>о</w:t>
      </w:r>
      <w:r>
        <w:rPr>
          <w:rFonts w:ascii="Arial" w:hAnsi="Arial" w:cs="Arial"/>
          <w:sz w:val="20"/>
          <w:szCs w:val="20"/>
        </w:rPr>
        <w:softHyphen/>
        <w:t>вет ди</w:t>
      </w:r>
      <w:r>
        <w:rPr>
          <w:rFonts w:ascii="Arial" w:hAnsi="Arial" w:cs="Arial"/>
          <w:sz w:val="20"/>
          <w:szCs w:val="20"/>
        </w:rPr>
        <w:softHyphen/>
        <w:t>ре</w:t>
      </w:r>
      <w:r>
        <w:rPr>
          <w:rFonts w:ascii="Arial" w:hAnsi="Arial" w:cs="Arial"/>
          <w:sz w:val="20"/>
          <w:szCs w:val="20"/>
        </w:rPr>
        <w:softHyphen/>
        <w:t>к</w:t>
      </w:r>
      <w:r>
        <w:rPr>
          <w:rFonts w:ascii="Arial" w:hAnsi="Arial" w:cs="Arial"/>
          <w:sz w:val="20"/>
          <w:szCs w:val="20"/>
        </w:rPr>
        <w:softHyphen/>
        <w:t>то</w:t>
      </w:r>
      <w:r>
        <w:rPr>
          <w:rFonts w:ascii="Arial" w:hAnsi="Arial" w:cs="Arial"/>
          <w:sz w:val="20"/>
          <w:szCs w:val="20"/>
        </w:rPr>
        <w:softHyphen/>
        <w:t>ров обя</w:t>
      </w:r>
      <w:r>
        <w:rPr>
          <w:rFonts w:ascii="Arial" w:hAnsi="Arial" w:cs="Arial"/>
          <w:sz w:val="20"/>
          <w:szCs w:val="20"/>
        </w:rPr>
        <w:softHyphen/>
        <w:t>зан его рас</w:t>
      </w:r>
      <w:r>
        <w:rPr>
          <w:rFonts w:ascii="Arial" w:hAnsi="Arial" w:cs="Arial"/>
          <w:sz w:val="20"/>
          <w:szCs w:val="20"/>
        </w:rPr>
        <w:softHyphen/>
        <w:t>смо</w:t>
      </w:r>
      <w:r>
        <w:rPr>
          <w:rFonts w:ascii="Arial" w:hAnsi="Arial" w:cs="Arial"/>
          <w:sz w:val="20"/>
          <w:szCs w:val="20"/>
        </w:rPr>
        <w:softHyphen/>
        <w:t>т</w:t>
      </w:r>
      <w:r>
        <w:rPr>
          <w:rFonts w:ascii="Arial" w:hAnsi="Arial" w:cs="Arial"/>
          <w:sz w:val="20"/>
          <w:szCs w:val="20"/>
        </w:rPr>
        <w:softHyphen/>
        <w:t>реть. Не до</w:t>
      </w:r>
      <w:r>
        <w:rPr>
          <w:rFonts w:ascii="Arial" w:hAnsi="Arial" w:cs="Arial"/>
          <w:sz w:val="20"/>
          <w:szCs w:val="20"/>
        </w:rPr>
        <w:softHyphen/>
        <w:t>пу</w:t>
      </w:r>
      <w:r>
        <w:rPr>
          <w:rFonts w:ascii="Arial" w:hAnsi="Arial" w:cs="Arial"/>
          <w:sz w:val="20"/>
          <w:szCs w:val="20"/>
        </w:rPr>
        <w:softHyphen/>
        <w:t>с</w:t>
      </w:r>
      <w:r>
        <w:rPr>
          <w:rFonts w:ascii="Arial" w:hAnsi="Arial" w:cs="Arial"/>
          <w:sz w:val="20"/>
          <w:szCs w:val="20"/>
        </w:rPr>
        <w:softHyphen/>
        <w:t>ка</w:t>
      </w:r>
      <w:r>
        <w:rPr>
          <w:rFonts w:ascii="Arial" w:hAnsi="Arial" w:cs="Arial"/>
          <w:sz w:val="20"/>
          <w:szCs w:val="20"/>
        </w:rPr>
        <w:softHyphen/>
        <w:t>ет</w:t>
      </w:r>
      <w:r>
        <w:rPr>
          <w:rFonts w:ascii="Arial" w:hAnsi="Arial" w:cs="Arial"/>
          <w:sz w:val="20"/>
          <w:szCs w:val="20"/>
        </w:rPr>
        <w:softHyphen/>
        <w:t>ся от</w:t>
      </w:r>
      <w:r>
        <w:rPr>
          <w:rFonts w:ascii="Arial" w:hAnsi="Arial" w:cs="Arial"/>
          <w:sz w:val="20"/>
          <w:szCs w:val="20"/>
        </w:rPr>
        <w:softHyphen/>
        <w:t>ка</w:t>
      </w:r>
      <w:r>
        <w:rPr>
          <w:rFonts w:ascii="Arial" w:hAnsi="Arial" w:cs="Arial"/>
          <w:sz w:val="20"/>
          <w:szCs w:val="20"/>
        </w:rPr>
        <w:softHyphen/>
        <w:t>з в удо</w:t>
      </w:r>
      <w:r>
        <w:rPr>
          <w:rFonts w:ascii="Arial" w:hAnsi="Arial" w:cs="Arial"/>
          <w:sz w:val="20"/>
          <w:szCs w:val="20"/>
        </w:rPr>
        <w:softHyphen/>
        <w:t>в</w:t>
      </w:r>
      <w:r>
        <w:rPr>
          <w:rFonts w:ascii="Arial" w:hAnsi="Arial" w:cs="Arial"/>
          <w:sz w:val="20"/>
          <w:szCs w:val="20"/>
        </w:rPr>
        <w:softHyphen/>
        <w:t>ле</w:t>
      </w:r>
      <w:r>
        <w:rPr>
          <w:rFonts w:ascii="Arial" w:hAnsi="Arial" w:cs="Arial"/>
          <w:sz w:val="20"/>
          <w:szCs w:val="20"/>
        </w:rPr>
        <w:softHyphen/>
        <w:t>тво</w:t>
      </w:r>
      <w:r>
        <w:rPr>
          <w:rFonts w:ascii="Arial" w:hAnsi="Arial" w:cs="Arial"/>
          <w:sz w:val="20"/>
          <w:szCs w:val="20"/>
        </w:rPr>
        <w:softHyphen/>
        <w:t>ре</w:t>
      </w:r>
      <w:r>
        <w:rPr>
          <w:rFonts w:ascii="Arial" w:hAnsi="Arial" w:cs="Arial"/>
          <w:sz w:val="20"/>
          <w:szCs w:val="20"/>
        </w:rPr>
        <w:softHyphen/>
        <w:t>нии предложения ис</w:t>
      </w:r>
      <w:r>
        <w:rPr>
          <w:rFonts w:ascii="Arial" w:hAnsi="Arial" w:cs="Arial"/>
          <w:sz w:val="20"/>
          <w:szCs w:val="20"/>
        </w:rPr>
        <w:softHyphen/>
        <w:t>к</w:t>
      </w:r>
      <w:r>
        <w:rPr>
          <w:rFonts w:ascii="Arial" w:hAnsi="Arial" w:cs="Arial"/>
          <w:sz w:val="20"/>
          <w:szCs w:val="20"/>
        </w:rPr>
        <w:softHyphen/>
        <w:t>лю</w:t>
      </w:r>
      <w:r>
        <w:rPr>
          <w:rFonts w:ascii="Arial" w:hAnsi="Arial" w:cs="Arial"/>
          <w:sz w:val="20"/>
          <w:szCs w:val="20"/>
        </w:rPr>
        <w:softHyphen/>
        <w:t>чи</w:t>
      </w:r>
      <w:r>
        <w:rPr>
          <w:rFonts w:ascii="Arial" w:hAnsi="Arial" w:cs="Arial"/>
          <w:sz w:val="20"/>
          <w:szCs w:val="20"/>
        </w:rPr>
        <w:softHyphen/>
        <w:t>тель</w:t>
      </w:r>
      <w:r>
        <w:rPr>
          <w:rFonts w:ascii="Arial" w:hAnsi="Arial" w:cs="Arial"/>
          <w:sz w:val="20"/>
          <w:szCs w:val="20"/>
        </w:rPr>
        <w:softHyphen/>
        <w:t>но по это</w:t>
      </w:r>
      <w:r>
        <w:rPr>
          <w:rFonts w:ascii="Arial" w:hAnsi="Arial" w:cs="Arial"/>
          <w:sz w:val="20"/>
          <w:szCs w:val="20"/>
        </w:rPr>
        <w:softHyphen/>
        <w:t>му ос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 xml:space="preserve">нию. </w:t>
      </w:r>
    </w:p>
    <w:p w:rsidR="00B76F79" w:rsidRPr="006B73C1" w:rsidRDefault="00B76F79" w:rsidP="00E928BF">
      <w:pPr>
        <w:tabs>
          <w:tab w:val="left" w:pos="-180"/>
          <w:tab w:val="left" w:pos="0"/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нер, по</w:t>
      </w:r>
      <w:r>
        <w:rPr>
          <w:rFonts w:ascii="Arial" w:hAnsi="Arial" w:cs="Arial"/>
          <w:sz w:val="20"/>
          <w:szCs w:val="20"/>
        </w:rPr>
        <w:softHyphen/>
        <w:t>дав</w:t>
      </w:r>
      <w:r>
        <w:rPr>
          <w:rFonts w:ascii="Arial" w:hAnsi="Arial" w:cs="Arial"/>
          <w:sz w:val="20"/>
          <w:szCs w:val="20"/>
        </w:rPr>
        <w:softHyphen/>
        <w:t>ший пред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ние о вне</w:t>
      </w:r>
      <w:r>
        <w:rPr>
          <w:rFonts w:ascii="Arial" w:hAnsi="Arial" w:cs="Arial"/>
          <w:sz w:val="20"/>
          <w:szCs w:val="20"/>
        </w:rPr>
        <w:softHyphen/>
        <w:t>се</w:t>
      </w:r>
      <w:r>
        <w:rPr>
          <w:rFonts w:ascii="Arial" w:hAnsi="Arial" w:cs="Arial"/>
          <w:sz w:val="20"/>
          <w:szCs w:val="20"/>
        </w:rPr>
        <w:softHyphen/>
        <w:t>нии вопроса (</w:t>
      </w:r>
      <w:r w:rsidR="001360BA">
        <w:rPr>
          <w:rFonts w:ascii="Arial" w:hAnsi="Arial" w:cs="Arial"/>
          <w:sz w:val="20"/>
          <w:szCs w:val="20"/>
        </w:rPr>
        <w:t>во</w:t>
      </w:r>
      <w:r w:rsidR="001360BA">
        <w:rPr>
          <w:rFonts w:ascii="Arial" w:hAnsi="Arial" w:cs="Arial"/>
          <w:sz w:val="20"/>
          <w:szCs w:val="20"/>
        </w:rPr>
        <w:softHyphen/>
        <w:t>п</w:t>
      </w:r>
      <w:r w:rsidR="001360BA">
        <w:rPr>
          <w:rFonts w:ascii="Arial" w:hAnsi="Arial" w:cs="Arial"/>
          <w:sz w:val="20"/>
          <w:szCs w:val="20"/>
        </w:rPr>
        <w:softHyphen/>
        <w:t>ро</w:t>
      </w:r>
      <w:r w:rsidR="001360BA">
        <w:rPr>
          <w:rFonts w:ascii="Arial" w:hAnsi="Arial" w:cs="Arial"/>
          <w:sz w:val="20"/>
          <w:szCs w:val="20"/>
        </w:rPr>
        <w:softHyphen/>
        <w:t>сов) в по</w:t>
      </w:r>
      <w:r w:rsidR="001360BA">
        <w:rPr>
          <w:rFonts w:ascii="Arial" w:hAnsi="Arial" w:cs="Arial"/>
          <w:sz w:val="20"/>
          <w:szCs w:val="20"/>
        </w:rPr>
        <w:softHyphen/>
        <w:t>ве</w:t>
      </w:r>
      <w:r w:rsidR="001360BA">
        <w:rPr>
          <w:rFonts w:ascii="Arial" w:hAnsi="Arial" w:cs="Arial"/>
          <w:sz w:val="20"/>
          <w:szCs w:val="20"/>
        </w:rPr>
        <w:softHyphen/>
        <w:t>ст</w:t>
      </w:r>
      <w:r w:rsidR="001360BA">
        <w:rPr>
          <w:rFonts w:ascii="Arial" w:hAnsi="Arial" w:cs="Arial"/>
          <w:sz w:val="20"/>
          <w:szCs w:val="20"/>
        </w:rPr>
        <w:softHyphen/>
        <w:t>ку дня Г</w:t>
      </w:r>
      <w:r>
        <w:rPr>
          <w:rFonts w:ascii="Arial" w:hAnsi="Arial" w:cs="Arial"/>
          <w:sz w:val="20"/>
          <w:szCs w:val="20"/>
        </w:rPr>
        <w:t>о</w:t>
      </w:r>
      <w:r>
        <w:rPr>
          <w:rFonts w:ascii="Arial" w:hAnsi="Arial" w:cs="Arial"/>
          <w:sz w:val="20"/>
          <w:szCs w:val="20"/>
        </w:rPr>
        <w:softHyphen/>
        <w:t>до</w:t>
      </w:r>
      <w:r>
        <w:rPr>
          <w:rFonts w:ascii="Arial" w:hAnsi="Arial" w:cs="Arial"/>
          <w:sz w:val="20"/>
          <w:szCs w:val="20"/>
        </w:rPr>
        <w:softHyphen/>
        <w:t>во</w:t>
      </w:r>
      <w:r>
        <w:rPr>
          <w:rFonts w:ascii="Arial" w:hAnsi="Arial" w:cs="Arial"/>
          <w:sz w:val="20"/>
          <w:szCs w:val="20"/>
        </w:rPr>
        <w:softHyphen/>
        <w:t>го 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го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 и пред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ние о вы</w:t>
      </w:r>
      <w:r>
        <w:rPr>
          <w:rFonts w:ascii="Arial" w:hAnsi="Arial" w:cs="Arial"/>
          <w:sz w:val="20"/>
          <w:szCs w:val="20"/>
        </w:rPr>
        <w:softHyphen/>
        <w:t>дви</w:t>
      </w:r>
      <w:r>
        <w:rPr>
          <w:rFonts w:ascii="Arial" w:hAnsi="Arial" w:cs="Arial"/>
          <w:sz w:val="20"/>
          <w:szCs w:val="20"/>
        </w:rPr>
        <w:softHyphen/>
        <w:t>ж</w:t>
      </w:r>
      <w:r w:rsidR="001360BA">
        <w:rPr>
          <w:rFonts w:ascii="Arial" w:hAnsi="Arial" w:cs="Arial"/>
          <w:sz w:val="20"/>
          <w:szCs w:val="20"/>
        </w:rPr>
        <w:t>е</w:t>
      </w:r>
      <w:r w:rsidR="001360BA">
        <w:rPr>
          <w:rFonts w:ascii="Arial" w:hAnsi="Arial" w:cs="Arial"/>
          <w:sz w:val="20"/>
          <w:szCs w:val="20"/>
        </w:rPr>
        <w:softHyphen/>
        <w:t>нии кан</w:t>
      </w:r>
      <w:r w:rsidR="001360BA">
        <w:rPr>
          <w:rFonts w:ascii="Arial" w:hAnsi="Arial" w:cs="Arial"/>
          <w:sz w:val="20"/>
          <w:szCs w:val="20"/>
        </w:rPr>
        <w:softHyphen/>
        <w:t>ди</w:t>
      </w:r>
      <w:r w:rsidR="001360BA">
        <w:rPr>
          <w:rFonts w:ascii="Arial" w:hAnsi="Arial" w:cs="Arial"/>
          <w:sz w:val="20"/>
          <w:szCs w:val="20"/>
        </w:rPr>
        <w:softHyphen/>
        <w:t>да</w:t>
      </w:r>
      <w:r w:rsidR="001360BA">
        <w:rPr>
          <w:rFonts w:ascii="Arial" w:hAnsi="Arial" w:cs="Arial"/>
          <w:sz w:val="20"/>
          <w:szCs w:val="20"/>
        </w:rPr>
        <w:softHyphen/>
        <w:t>тов в ор</w:t>
      </w:r>
      <w:r w:rsidR="001360BA">
        <w:rPr>
          <w:rFonts w:ascii="Arial" w:hAnsi="Arial" w:cs="Arial"/>
          <w:sz w:val="20"/>
          <w:szCs w:val="20"/>
        </w:rPr>
        <w:softHyphen/>
        <w:t>га</w:t>
      </w:r>
      <w:r w:rsidR="001360BA">
        <w:rPr>
          <w:rFonts w:ascii="Arial" w:hAnsi="Arial" w:cs="Arial"/>
          <w:sz w:val="20"/>
          <w:szCs w:val="20"/>
        </w:rPr>
        <w:softHyphen/>
        <w:t>ны 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ва, впра</w:t>
      </w:r>
      <w:r>
        <w:rPr>
          <w:rFonts w:ascii="Arial" w:hAnsi="Arial" w:cs="Arial"/>
          <w:sz w:val="20"/>
          <w:szCs w:val="20"/>
        </w:rPr>
        <w:softHyphen/>
        <w:t>ве пре</w:t>
      </w:r>
      <w:r>
        <w:rPr>
          <w:rFonts w:ascii="Arial" w:hAnsi="Arial" w:cs="Arial"/>
          <w:sz w:val="20"/>
          <w:szCs w:val="20"/>
        </w:rPr>
        <w:softHyphen/>
        <w:t>д</w:t>
      </w:r>
      <w:r>
        <w:rPr>
          <w:rFonts w:ascii="Arial" w:hAnsi="Arial" w:cs="Arial"/>
          <w:sz w:val="20"/>
          <w:szCs w:val="20"/>
        </w:rPr>
        <w:softHyphen/>
        <w:t>с</w:t>
      </w:r>
      <w:r>
        <w:rPr>
          <w:rFonts w:ascii="Arial" w:hAnsi="Arial" w:cs="Arial"/>
          <w:sz w:val="20"/>
          <w:szCs w:val="20"/>
        </w:rPr>
        <w:softHyphen/>
        <w:t>та</w:t>
      </w:r>
      <w:r>
        <w:rPr>
          <w:rFonts w:ascii="Arial" w:hAnsi="Arial" w:cs="Arial"/>
          <w:sz w:val="20"/>
          <w:szCs w:val="20"/>
        </w:rPr>
        <w:softHyphen/>
        <w:t>вить 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ву вы</w:t>
      </w:r>
      <w:r>
        <w:rPr>
          <w:rFonts w:ascii="Arial" w:hAnsi="Arial" w:cs="Arial"/>
          <w:sz w:val="20"/>
          <w:szCs w:val="20"/>
        </w:rPr>
        <w:softHyphen/>
        <w:t>пи</w:t>
      </w:r>
      <w:r>
        <w:rPr>
          <w:rFonts w:ascii="Arial" w:hAnsi="Arial" w:cs="Arial"/>
          <w:sz w:val="20"/>
          <w:szCs w:val="20"/>
        </w:rPr>
        <w:softHyphen/>
        <w:t>с</w:t>
      </w:r>
      <w:r>
        <w:rPr>
          <w:rFonts w:ascii="Arial" w:hAnsi="Arial" w:cs="Arial"/>
          <w:sz w:val="20"/>
          <w:szCs w:val="20"/>
        </w:rPr>
        <w:softHyphen/>
        <w:t>ку из ре</w:t>
      </w:r>
      <w:r>
        <w:rPr>
          <w:rFonts w:ascii="Arial" w:hAnsi="Arial" w:cs="Arial"/>
          <w:sz w:val="20"/>
          <w:szCs w:val="20"/>
        </w:rPr>
        <w:softHyphen/>
        <w:t>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ра вла</w:t>
      </w:r>
      <w:r>
        <w:rPr>
          <w:rFonts w:ascii="Arial" w:hAnsi="Arial" w:cs="Arial"/>
          <w:sz w:val="20"/>
          <w:szCs w:val="20"/>
        </w:rPr>
        <w:softHyphen/>
        <w:t>дель</w:t>
      </w:r>
      <w:r>
        <w:rPr>
          <w:rFonts w:ascii="Arial" w:hAnsi="Arial" w:cs="Arial"/>
          <w:sz w:val="20"/>
          <w:szCs w:val="20"/>
        </w:rPr>
        <w:softHyphen/>
        <w:t>цев имен</w:t>
      </w:r>
      <w:r>
        <w:rPr>
          <w:rFonts w:ascii="Arial" w:hAnsi="Arial" w:cs="Arial"/>
          <w:sz w:val="20"/>
          <w:szCs w:val="20"/>
        </w:rPr>
        <w:softHyphen/>
        <w:t>ных цен</w:t>
      </w:r>
      <w:r>
        <w:rPr>
          <w:rFonts w:ascii="Arial" w:hAnsi="Arial" w:cs="Arial"/>
          <w:sz w:val="20"/>
          <w:szCs w:val="20"/>
        </w:rPr>
        <w:softHyphen/>
        <w:t>ных бу</w:t>
      </w:r>
      <w:r>
        <w:rPr>
          <w:rFonts w:ascii="Arial" w:hAnsi="Arial" w:cs="Arial"/>
          <w:sz w:val="20"/>
          <w:szCs w:val="20"/>
        </w:rPr>
        <w:softHyphen/>
        <w:t>маг, под</w:t>
      </w:r>
      <w:r>
        <w:rPr>
          <w:rFonts w:ascii="Arial" w:hAnsi="Arial" w:cs="Arial"/>
          <w:sz w:val="20"/>
          <w:szCs w:val="20"/>
        </w:rPr>
        <w:softHyphen/>
        <w:t>твер</w:t>
      </w:r>
      <w:r>
        <w:rPr>
          <w:rFonts w:ascii="Arial" w:hAnsi="Arial" w:cs="Arial"/>
          <w:sz w:val="20"/>
          <w:szCs w:val="20"/>
        </w:rPr>
        <w:softHyphen/>
        <w:t>жда</w:t>
      </w:r>
      <w:r>
        <w:rPr>
          <w:rFonts w:ascii="Arial" w:hAnsi="Arial" w:cs="Arial"/>
          <w:sz w:val="20"/>
          <w:szCs w:val="20"/>
        </w:rPr>
        <w:softHyphen/>
        <w:t>ю</w:t>
      </w:r>
      <w:r>
        <w:rPr>
          <w:rFonts w:ascii="Arial" w:hAnsi="Arial" w:cs="Arial"/>
          <w:sz w:val="20"/>
          <w:szCs w:val="20"/>
        </w:rPr>
        <w:softHyphen/>
        <w:t>щую вла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ние им со</w:t>
      </w:r>
      <w:r>
        <w:rPr>
          <w:rFonts w:ascii="Arial" w:hAnsi="Arial" w:cs="Arial"/>
          <w:sz w:val="20"/>
          <w:szCs w:val="20"/>
        </w:rPr>
        <w:softHyphen/>
        <w:t>от</w:t>
      </w:r>
      <w:r>
        <w:rPr>
          <w:rFonts w:ascii="Arial" w:hAnsi="Arial" w:cs="Arial"/>
          <w:sz w:val="20"/>
          <w:szCs w:val="20"/>
        </w:rPr>
        <w:softHyphen/>
        <w:t>вет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ву</w:t>
      </w:r>
      <w:r>
        <w:rPr>
          <w:rFonts w:ascii="Arial" w:hAnsi="Arial" w:cs="Arial"/>
          <w:sz w:val="20"/>
          <w:szCs w:val="20"/>
        </w:rPr>
        <w:softHyphen/>
        <w:t>ю</w:t>
      </w:r>
      <w:r>
        <w:rPr>
          <w:rFonts w:ascii="Arial" w:hAnsi="Arial" w:cs="Arial"/>
          <w:sz w:val="20"/>
          <w:szCs w:val="20"/>
        </w:rPr>
        <w:softHyphen/>
        <w:t>щим ко</w:t>
      </w:r>
      <w:r>
        <w:rPr>
          <w:rFonts w:ascii="Arial" w:hAnsi="Arial" w:cs="Arial"/>
          <w:sz w:val="20"/>
          <w:szCs w:val="20"/>
        </w:rPr>
        <w:softHyphen/>
        <w:t>ли</w:t>
      </w:r>
      <w:r>
        <w:rPr>
          <w:rFonts w:ascii="Arial" w:hAnsi="Arial" w:cs="Arial"/>
          <w:sz w:val="20"/>
          <w:szCs w:val="20"/>
        </w:rPr>
        <w:softHyphen/>
        <w:t>ч</w:t>
      </w:r>
      <w:r w:rsidR="001360BA">
        <w:rPr>
          <w:rFonts w:ascii="Arial" w:hAnsi="Arial" w:cs="Arial"/>
          <w:sz w:val="20"/>
          <w:szCs w:val="20"/>
        </w:rPr>
        <w:t>е</w:t>
      </w:r>
      <w:r w:rsidR="001360BA">
        <w:rPr>
          <w:rFonts w:ascii="Arial" w:hAnsi="Arial" w:cs="Arial"/>
          <w:sz w:val="20"/>
          <w:szCs w:val="20"/>
        </w:rPr>
        <w:softHyphen/>
        <w:t>ст</w:t>
      </w:r>
      <w:r w:rsidR="001360BA">
        <w:rPr>
          <w:rFonts w:ascii="Arial" w:hAnsi="Arial" w:cs="Arial"/>
          <w:sz w:val="20"/>
          <w:szCs w:val="20"/>
        </w:rPr>
        <w:softHyphen/>
        <w:t>вом го</w:t>
      </w:r>
      <w:r w:rsidR="001360BA">
        <w:rPr>
          <w:rFonts w:ascii="Arial" w:hAnsi="Arial" w:cs="Arial"/>
          <w:sz w:val="20"/>
          <w:szCs w:val="20"/>
        </w:rPr>
        <w:softHyphen/>
        <w:t>ло</w:t>
      </w:r>
      <w:r w:rsidR="001360BA">
        <w:rPr>
          <w:rFonts w:ascii="Arial" w:hAnsi="Arial" w:cs="Arial"/>
          <w:sz w:val="20"/>
          <w:szCs w:val="20"/>
        </w:rPr>
        <w:softHyphen/>
        <w:t>су</w:t>
      </w:r>
      <w:r w:rsidR="001360BA">
        <w:rPr>
          <w:rFonts w:ascii="Arial" w:hAnsi="Arial" w:cs="Arial"/>
          <w:sz w:val="20"/>
          <w:szCs w:val="20"/>
        </w:rPr>
        <w:softHyphen/>
        <w:t>ю</w:t>
      </w:r>
      <w:r w:rsidR="001360BA">
        <w:rPr>
          <w:rFonts w:ascii="Arial" w:hAnsi="Arial" w:cs="Arial"/>
          <w:sz w:val="20"/>
          <w:szCs w:val="20"/>
        </w:rPr>
        <w:softHyphen/>
        <w:t>щих ак</w:t>
      </w:r>
      <w:r w:rsidR="001360BA">
        <w:rPr>
          <w:rFonts w:ascii="Arial" w:hAnsi="Arial" w:cs="Arial"/>
          <w:sz w:val="20"/>
          <w:szCs w:val="20"/>
        </w:rPr>
        <w:softHyphen/>
        <w:t>ций 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 xml:space="preserve">ва </w:t>
      </w:r>
      <w:r w:rsidRPr="006B73C1">
        <w:rPr>
          <w:rFonts w:ascii="Arial" w:hAnsi="Arial" w:cs="Arial"/>
          <w:sz w:val="20"/>
          <w:szCs w:val="20"/>
        </w:rPr>
        <w:t>на да</w:t>
      </w:r>
      <w:r w:rsidRPr="006B73C1">
        <w:rPr>
          <w:rFonts w:ascii="Arial" w:hAnsi="Arial" w:cs="Arial"/>
          <w:sz w:val="20"/>
          <w:szCs w:val="20"/>
        </w:rPr>
        <w:softHyphen/>
        <w:t>ту вне</w:t>
      </w:r>
      <w:r w:rsidRPr="006B73C1">
        <w:rPr>
          <w:rFonts w:ascii="Arial" w:hAnsi="Arial" w:cs="Arial"/>
          <w:sz w:val="20"/>
          <w:szCs w:val="20"/>
        </w:rPr>
        <w:softHyphen/>
        <w:t>се</w:t>
      </w:r>
      <w:r w:rsidRPr="006B73C1">
        <w:rPr>
          <w:rFonts w:ascii="Arial" w:hAnsi="Arial" w:cs="Arial"/>
          <w:sz w:val="20"/>
          <w:szCs w:val="20"/>
        </w:rPr>
        <w:softHyphen/>
        <w:t>ния пред</w:t>
      </w:r>
      <w:r w:rsidRPr="006B73C1">
        <w:rPr>
          <w:rFonts w:ascii="Arial" w:hAnsi="Arial" w:cs="Arial"/>
          <w:sz w:val="20"/>
          <w:szCs w:val="20"/>
        </w:rPr>
        <w:softHyphen/>
        <w:t>ло</w:t>
      </w:r>
      <w:r w:rsidRPr="006B73C1">
        <w:rPr>
          <w:rFonts w:ascii="Arial" w:hAnsi="Arial" w:cs="Arial"/>
          <w:sz w:val="20"/>
          <w:szCs w:val="20"/>
        </w:rPr>
        <w:softHyphen/>
        <w:t>же</w:t>
      </w:r>
      <w:r w:rsidRPr="006B73C1">
        <w:rPr>
          <w:rFonts w:ascii="Arial" w:hAnsi="Arial" w:cs="Arial"/>
          <w:sz w:val="20"/>
          <w:szCs w:val="20"/>
        </w:rPr>
        <w:softHyphen/>
        <w:t>ния.</w:t>
      </w:r>
    </w:p>
    <w:p w:rsidR="00B76F79" w:rsidRPr="001360BA" w:rsidRDefault="001360BA" w:rsidP="00E928BF">
      <w:pPr>
        <w:tabs>
          <w:tab w:val="left" w:pos="0"/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 w:rsidR="00B76F79">
        <w:rPr>
          <w:rFonts w:ascii="Arial" w:hAnsi="Arial" w:cs="Arial"/>
          <w:sz w:val="20"/>
          <w:szCs w:val="20"/>
        </w:rPr>
        <w:t>5. От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>си</w:t>
      </w:r>
      <w:r w:rsidR="00B76F79">
        <w:rPr>
          <w:rFonts w:ascii="Arial" w:hAnsi="Arial" w:cs="Arial"/>
          <w:sz w:val="20"/>
          <w:szCs w:val="20"/>
        </w:rPr>
        <w:softHyphen/>
        <w:t>тель</w:t>
      </w:r>
      <w:r w:rsidR="00B76F79">
        <w:rPr>
          <w:rFonts w:ascii="Arial" w:hAnsi="Arial" w:cs="Arial"/>
          <w:sz w:val="20"/>
          <w:szCs w:val="20"/>
        </w:rPr>
        <w:softHyphen/>
        <w:t>ная до</w:t>
      </w:r>
      <w:r w:rsidR="00B76F79">
        <w:rPr>
          <w:rFonts w:ascii="Arial" w:hAnsi="Arial" w:cs="Arial"/>
          <w:sz w:val="20"/>
          <w:szCs w:val="20"/>
        </w:rPr>
        <w:softHyphen/>
        <w:t>ля (п</w:t>
      </w:r>
      <w:r>
        <w:rPr>
          <w:rFonts w:ascii="Arial" w:hAnsi="Arial" w:cs="Arial"/>
          <w:sz w:val="20"/>
          <w:szCs w:val="20"/>
        </w:rPr>
        <w:t>ро</w:t>
      </w:r>
      <w:r>
        <w:rPr>
          <w:rFonts w:ascii="Arial" w:hAnsi="Arial" w:cs="Arial"/>
          <w:sz w:val="20"/>
          <w:szCs w:val="20"/>
        </w:rPr>
        <w:softHyphen/>
        <w:t>цент)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су</w:t>
      </w:r>
      <w:r>
        <w:rPr>
          <w:rFonts w:ascii="Arial" w:hAnsi="Arial" w:cs="Arial"/>
          <w:sz w:val="20"/>
          <w:szCs w:val="20"/>
        </w:rPr>
        <w:softHyphen/>
        <w:t>ю</w:t>
      </w:r>
      <w:r>
        <w:rPr>
          <w:rFonts w:ascii="Arial" w:hAnsi="Arial" w:cs="Arial"/>
          <w:sz w:val="20"/>
          <w:szCs w:val="20"/>
        </w:rPr>
        <w:softHyphen/>
        <w:t>щих ак</w:t>
      </w:r>
      <w:r>
        <w:rPr>
          <w:rFonts w:ascii="Arial" w:hAnsi="Arial" w:cs="Arial"/>
          <w:sz w:val="20"/>
          <w:szCs w:val="20"/>
        </w:rPr>
        <w:softHyphen/>
        <w:t>ций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ва, при</w:t>
      </w:r>
      <w:r w:rsidR="00B76F79">
        <w:rPr>
          <w:rFonts w:ascii="Arial" w:hAnsi="Arial" w:cs="Arial"/>
          <w:sz w:val="20"/>
          <w:szCs w:val="20"/>
        </w:rPr>
        <w:softHyphen/>
        <w:t>на</w:t>
      </w:r>
      <w:r w:rsidR="00B76F79">
        <w:rPr>
          <w:rFonts w:ascii="Arial" w:hAnsi="Arial" w:cs="Arial"/>
          <w:sz w:val="20"/>
          <w:szCs w:val="20"/>
        </w:rPr>
        <w:softHyphen/>
        <w:t>д</w:t>
      </w:r>
      <w:r w:rsidR="00B76F79">
        <w:rPr>
          <w:rFonts w:ascii="Arial" w:hAnsi="Arial" w:cs="Arial"/>
          <w:sz w:val="20"/>
          <w:szCs w:val="20"/>
        </w:rPr>
        <w:softHyphen/>
        <w:t>ле</w:t>
      </w:r>
      <w:r w:rsidR="00B76F79">
        <w:rPr>
          <w:rFonts w:ascii="Arial" w:hAnsi="Arial" w:cs="Arial"/>
          <w:sz w:val="20"/>
          <w:szCs w:val="20"/>
        </w:rPr>
        <w:softHyphen/>
        <w:t>жа</w:t>
      </w:r>
      <w:r w:rsidR="00B76F79">
        <w:rPr>
          <w:rFonts w:ascii="Arial" w:hAnsi="Arial" w:cs="Arial"/>
          <w:sz w:val="20"/>
          <w:szCs w:val="20"/>
        </w:rPr>
        <w:softHyphen/>
        <w:t>щих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рам, под</w:t>
      </w:r>
      <w:r w:rsidR="00B76F79">
        <w:rPr>
          <w:rFonts w:ascii="Arial" w:hAnsi="Arial" w:cs="Arial"/>
          <w:sz w:val="20"/>
          <w:szCs w:val="20"/>
        </w:rPr>
        <w:softHyphen/>
        <w:t>пи</w:t>
      </w:r>
      <w:r w:rsidR="00B76F79">
        <w:rPr>
          <w:rFonts w:ascii="Arial" w:hAnsi="Arial" w:cs="Arial"/>
          <w:sz w:val="20"/>
          <w:szCs w:val="20"/>
        </w:rPr>
        <w:softHyphen/>
        <w:t>сав</w:t>
      </w:r>
      <w:r w:rsidR="00B76F79">
        <w:rPr>
          <w:rFonts w:ascii="Arial" w:hAnsi="Arial" w:cs="Arial"/>
          <w:sz w:val="20"/>
          <w:szCs w:val="20"/>
        </w:rPr>
        <w:softHyphen/>
        <w:t>шим пред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же</w:t>
      </w:r>
      <w:r w:rsidR="00B76F79">
        <w:rPr>
          <w:rFonts w:ascii="Arial" w:hAnsi="Arial" w:cs="Arial"/>
          <w:sz w:val="20"/>
          <w:szCs w:val="20"/>
        </w:rPr>
        <w:softHyphen/>
        <w:t>ния, в об</w:t>
      </w:r>
      <w:r w:rsidR="00B76F79">
        <w:rPr>
          <w:rFonts w:ascii="Arial" w:hAnsi="Arial" w:cs="Arial"/>
          <w:sz w:val="20"/>
          <w:szCs w:val="20"/>
        </w:rPr>
        <w:softHyphen/>
        <w:t>щем</w:t>
      </w:r>
      <w:r>
        <w:rPr>
          <w:rFonts w:ascii="Arial" w:hAnsi="Arial" w:cs="Arial"/>
          <w:sz w:val="20"/>
          <w:szCs w:val="20"/>
        </w:rPr>
        <w:t xml:space="preserve"> чи</w:t>
      </w:r>
      <w:r>
        <w:rPr>
          <w:rFonts w:ascii="Arial" w:hAnsi="Arial" w:cs="Arial"/>
          <w:sz w:val="20"/>
          <w:szCs w:val="20"/>
        </w:rPr>
        <w:softHyphen/>
        <w:t>с</w:t>
      </w:r>
      <w:r>
        <w:rPr>
          <w:rFonts w:ascii="Arial" w:hAnsi="Arial" w:cs="Arial"/>
          <w:sz w:val="20"/>
          <w:szCs w:val="20"/>
        </w:rPr>
        <w:softHyphen/>
        <w:t>ле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су</w:t>
      </w:r>
      <w:r>
        <w:rPr>
          <w:rFonts w:ascii="Arial" w:hAnsi="Arial" w:cs="Arial"/>
          <w:sz w:val="20"/>
          <w:szCs w:val="20"/>
        </w:rPr>
        <w:softHyphen/>
        <w:t>ю</w:t>
      </w:r>
      <w:r>
        <w:rPr>
          <w:rFonts w:ascii="Arial" w:hAnsi="Arial" w:cs="Arial"/>
          <w:sz w:val="20"/>
          <w:szCs w:val="20"/>
        </w:rPr>
        <w:softHyphen/>
        <w:t>щих ак</w:t>
      </w:r>
      <w:r>
        <w:rPr>
          <w:rFonts w:ascii="Arial" w:hAnsi="Arial" w:cs="Arial"/>
          <w:sz w:val="20"/>
          <w:szCs w:val="20"/>
        </w:rPr>
        <w:softHyphen/>
        <w:t>ций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 оп</w:t>
      </w:r>
      <w:r w:rsidR="00B76F79">
        <w:rPr>
          <w:rFonts w:ascii="Arial" w:hAnsi="Arial" w:cs="Arial"/>
          <w:sz w:val="20"/>
          <w:szCs w:val="20"/>
        </w:rPr>
        <w:softHyphen/>
        <w:t>ре</w:t>
      </w:r>
      <w:r w:rsidR="00B76F79">
        <w:rPr>
          <w:rFonts w:ascii="Arial" w:hAnsi="Arial" w:cs="Arial"/>
          <w:sz w:val="20"/>
          <w:szCs w:val="20"/>
        </w:rPr>
        <w:softHyphen/>
        <w:t>де</w:t>
      </w:r>
      <w:r w:rsidR="00B76F79">
        <w:rPr>
          <w:rFonts w:ascii="Arial" w:hAnsi="Arial" w:cs="Arial"/>
          <w:sz w:val="20"/>
          <w:szCs w:val="20"/>
        </w:rPr>
        <w:softHyphen/>
        <w:t>ля</w:t>
      </w:r>
      <w:r w:rsidR="00B76F79">
        <w:rPr>
          <w:rFonts w:ascii="Arial" w:hAnsi="Arial" w:cs="Arial"/>
          <w:sz w:val="20"/>
          <w:szCs w:val="20"/>
        </w:rPr>
        <w:softHyphen/>
        <w:t>ет</w:t>
      </w:r>
      <w:r w:rsidR="00B76F79">
        <w:rPr>
          <w:rFonts w:ascii="Arial" w:hAnsi="Arial" w:cs="Arial"/>
          <w:sz w:val="20"/>
          <w:szCs w:val="20"/>
        </w:rPr>
        <w:softHyphen/>
        <w:t xml:space="preserve">ся </w:t>
      </w:r>
      <w:r w:rsidR="00B76F79" w:rsidRPr="001360BA">
        <w:rPr>
          <w:rFonts w:ascii="Arial" w:hAnsi="Arial" w:cs="Arial"/>
          <w:sz w:val="20"/>
          <w:szCs w:val="20"/>
        </w:rPr>
        <w:t>на да</w:t>
      </w:r>
      <w:r w:rsidR="00B76F79" w:rsidRPr="001360BA">
        <w:rPr>
          <w:rFonts w:ascii="Arial" w:hAnsi="Arial" w:cs="Arial"/>
          <w:sz w:val="20"/>
          <w:szCs w:val="20"/>
        </w:rPr>
        <w:softHyphen/>
        <w:t>ту вне</w:t>
      </w:r>
      <w:r w:rsidR="00B76F79" w:rsidRPr="001360BA">
        <w:rPr>
          <w:rFonts w:ascii="Arial" w:hAnsi="Arial" w:cs="Arial"/>
          <w:sz w:val="20"/>
          <w:szCs w:val="20"/>
        </w:rPr>
        <w:softHyphen/>
        <w:t>се</w:t>
      </w:r>
      <w:r w:rsidR="00B76F79" w:rsidRPr="001360BA">
        <w:rPr>
          <w:rFonts w:ascii="Arial" w:hAnsi="Arial" w:cs="Arial"/>
          <w:sz w:val="20"/>
          <w:szCs w:val="20"/>
        </w:rPr>
        <w:softHyphen/>
        <w:t>ния ка</w:t>
      </w:r>
      <w:r w:rsidR="00B76F79" w:rsidRPr="001360BA">
        <w:rPr>
          <w:rFonts w:ascii="Arial" w:hAnsi="Arial" w:cs="Arial"/>
          <w:sz w:val="20"/>
          <w:szCs w:val="20"/>
        </w:rPr>
        <w:softHyphen/>
        <w:t>ж</w:t>
      </w:r>
      <w:r w:rsidR="00B76F79" w:rsidRPr="001360BA">
        <w:rPr>
          <w:rFonts w:ascii="Arial" w:hAnsi="Arial" w:cs="Arial"/>
          <w:sz w:val="20"/>
          <w:szCs w:val="20"/>
        </w:rPr>
        <w:softHyphen/>
        <w:t>до</w:t>
      </w:r>
      <w:r w:rsidR="00B76F79" w:rsidRPr="001360BA">
        <w:rPr>
          <w:rFonts w:ascii="Arial" w:hAnsi="Arial" w:cs="Arial"/>
          <w:sz w:val="20"/>
          <w:szCs w:val="20"/>
        </w:rPr>
        <w:softHyphen/>
        <w:t>го пред</w:t>
      </w:r>
      <w:r w:rsidR="00B76F79" w:rsidRPr="001360BA">
        <w:rPr>
          <w:rFonts w:ascii="Arial" w:hAnsi="Arial" w:cs="Arial"/>
          <w:sz w:val="20"/>
          <w:szCs w:val="20"/>
        </w:rPr>
        <w:softHyphen/>
        <w:t>ло</w:t>
      </w:r>
      <w:r w:rsidR="00B76F79" w:rsidRPr="001360BA">
        <w:rPr>
          <w:rFonts w:ascii="Arial" w:hAnsi="Arial" w:cs="Arial"/>
          <w:sz w:val="20"/>
          <w:szCs w:val="20"/>
        </w:rPr>
        <w:softHyphen/>
        <w:t>же</w:t>
      </w:r>
      <w:r w:rsidR="00B76F79" w:rsidRPr="001360BA">
        <w:rPr>
          <w:rFonts w:ascii="Arial" w:hAnsi="Arial" w:cs="Arial"/>
          <w:sz w:val="20"/>
          <w:szCs w:val="20"/>
        </w:rPr>
        <w:softHyphen/>
        <w:t>ния.</w:t>
      </w:r>
    </w:p>
    <w:p w:rsidR="00B76F79" w:rsidRDefault="001360BA" w:rsidP="00E928BF">
      <w:pPr>
        <w:tabs>
          <w:tab w:val="left" w:pos="0"/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 w:rsidR="00B76F79">
        <w:rPr>
          <w:rFonts w:ascii="Arial" w:hAnsi="Arial" w:cs="Arial"/>
          <w:sz w:val="20"/>
          <w:szCs w:val="20"/>
        </w:rPr>
        <w:t xml:space="preserve">6. </w:t>
      </w:r>
      <w:proofErr w:type="gramStart"/>
      <w:r w:rsidR="00B76F79">
        <w:rPr>
          <w:rFonts w:ascii="Arial" w:hAnsi="Arial" w:cs="Arial"/>
          <w:sz w:val="20"/>
          <w:szCs w:val="20"/>
        </w:rPr>
        <w:t>Пред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же</w:t>
      </w:r>
      <w:r w:rsidR="00B76F79">
        <w:rPr>
          <w:rFonts w:ascii="Arial" w:hAnsi="Arial" w:cs="Arial"/>
          <w:sz w:val="20"/>
          <w:szCs w:val="20"/>
        </w:rPr>
        <w:softHyphen/>
        <w:t>ние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ра (ак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ров) о вне</w:t>
      </w:r>
      <w:r w:rsidR="00B76F79">
        <w:rPr>
          <w:rFonts w:ascii="Arial" w:hAnsi="Arial" w:cs="Arial"/>
          <w:sz w:val="20"/>
          <w:szCs w:val="20"/>
        </w:rPr>
        <w:softHyphen/>
        <w:t>се</w:t>
      </w:r>
      <w:r w:rsidR="00B76F79">
        <w:rPr>
          <w:rFonts w:ascii="Arial" w:hAnsi="Arial" w:cs="Arial"/>
          <w:sz w:val="20"/>
          <w:szCs w:val="20"/>
        </w:rPr>
        <w:softHyphen/>
        <w:t>нии вопроса (</w:t>
      </w:r>
      <w:r>
        <w:rPr>
          <w:rFonts w:ascii="Arial" w:hAnsi="Arial" w:cs="Arial"/>
          <w:sz w:val="20"/>
          <w:szCs w:val="20"/>
        </w:rPr>
        <w:t>во</w:t>
      </w:r>
      <w:r>
        <w:rPr>
          <w:rFonts w:ascii="Arial" w:hAnsi="Arial" w:cs="Arial"/>
          <w:sz w:val="20"/>
          <w:szCs w:val="20"/>
        </w:rPr>
        <w:softHyphen/>
        <w:t>п</w:t>
      </w:r>
      <w:r>
        <w:rPr>
          <w:rFonts w:ascii="Arial" w:hAnsi="Arial" w:cs="Arial"/>
          <w:sz w:val="20"/>
          <w:szCs w:val="20"/>
        </w:rPr>
        <w:softHyphen/>
        <w:t>ро</w:t>
      </w:r>
      <w:r>
        <w:rPr>
          <w:rFonts w:ascii="Arial" w:hAnsi="Arial" w:cs="Arial"/>
          <w:sz w:val="20"/>
          <w:szCs w:val="20"/>
        </w:rPr>
        <w:softHyphen/>
        <w:t>сов) в по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ку дня Г</w:t>
      </w:r>
      <w:r w:rsidR="00B76F79">
        <w:rPr>
          <w:rFonts w:ascii="Arial" w:hAnsi="Arial" w:cs="Arial"/>
          <w:sz w:val="20"/>
          <w:szCs w:val="20"/>
        </w:rPr>
        <w:t>о</w:t>
      </w:r>
      <w:r w:rsidR="00B76F79">
        <w:rPr>
          <w:rFonts w:ascii="Arial" w:hAnsi="Arial" w:cs="Arial"/>
          <w:sz w:val="20"/>
          <w:szCs w:val="20"/>
        </w:rPr>
        <w:softHyphen/>
        <w:t>до</w:t>
      </w:r>
      <w:r w:rsidR="00B76F79">
        <w:rPr>
          <w:rFonts w:ascii="Arial" w:hAnsi="Arial" w:cs="Arial"/>
          <w:sz w:val="20"/>
          <w:szCs w:val="20"/>
        </w:rPr>
        <w:softHyphen/>
        <w:t>во</w:t>
      </w:r>
      <w:r w:rsidR="00B76F79">
        <w:rPr>
          <w:rFonts w:ascii="Arial" w:hAnsi="Arial" w:cs="Arial"/>
          <w:sz w:val="20"/>
          <w:szCs w:val="20"/>
        </w:rPr>
        <w:softHyphen/>
        <w:t>го об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 и пред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же</w:t>
      </w:r>
      <w:r w:rsidR="00B76F79">
        <w:rPr>
          <w:rFonts w:ascii="Arial" w:hAnsi="Arial" w:cs="Arial"/>
          <w:sz w:val="20"/>
          <w:szCs w:val="20"/>
        </w:rPr>
        <w:softHyphen/>
        <w:t>ние о вы</w:t>
      </w:r>
      <w:r w:rsidR="00B76F79">
        <w:rPr>
          <w:rFonts w:ascii="Arial" w:hAnsi="Arial" w:cs="Arial"/>
          <w:sz w:val="20"/>
          <w:szCs w:val="20"/>
        </w:rPr>
        <w:softHyphen/>
        <w:t>дви</w:t>
      </w:r>
      <w:r w:rsidR="00B76F79">
        <w:rPr>
          <w:rFonts w:ascii="Arial" w:hAnsi="Arial" w:cs="Arial"/>
          <w:sz w:val="20"/>
          <w:szCs w:val="20"/>
        </w:rPr>
        <w:softHyphen/>
        <w:t>ж</w:t>
      </w:r>
      <w:r>
        <w:rPr>
          <w:rFonts w:ascii="Arial" w:hAnsi="Arial" w:cs="Arial"/>
          <w:sz w:val="20"/>
          <w:szCs w:val="20"/>
        </w:rPr>
        <w:t>е</w:t>
      </w:r>
      <w:r>
        <w:rPr>
          <w:rFonts w:ascii="Arial" w:hAnsi="Arial" w:cs="Arial"/>
          <w:sz w:val="20"/>
          <w:szCs w:val="20"/>
        </w:rPr>
        <w:softHyphen/>
        <w:t>нии кан</w:t>
      </w:r>
      <w:r>
        <w:rPr>
          <w:rFonts w:ascii="Arial" w:hAnsi="Arial" w:cs="Arial"/>
          <w:sz w:val="20"/>
          <w:szCs w:val="20"/>
        </w:rPr>
        <w:softHyphen/>
        <w:t>ди</w:t>
      </w:r>
      <w:r>
        <w:rPr>
          <w:rFonts w:ascii="Arial" w:hAnsi="Arial" w:cs="Arial"/>
          <w:sz w:val="20"/>
          <w:szCs w:val="20"/>
        </w:rPr>
        <w:softHyphen/>
        <w:t>да</w:t>
      </w:r>
      <w:r>
        <w:rPr>
          <w:rFonts w:ascii="Arial" w:hAnsi="Arial" w:cs="Arial"/>
          <w:sz w:val="20"/>
          <w:szCs w:val="20"/>
        </w:rPr>
        <w:softHyphen/>
        <w:t>тов в ор</w:t>
      </w:r>
      <w:r>
        <w:rPr>
          <w:rFonts w:ascii="Arial" w:hAnsi="Arial" w:cs="Arial"/>
          <w:sz w:val="20"/>
          <w:szCs w:val="20"/>
        </w:rPr>
        <w:softHyphen/>
        <w:t>га</w:t>
      </w:r>
      <w:r>
        <w:rPr>
          <w:rFonts w:ascii="Arial" w:hAnsi="Arial" w:cs="Arial"/>
          <w:sz w:val="20"/>
          <w:szCs w:val="20"/>
        </w:rPr>
        <w:softHyphen/>
        <w:t>ны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 вно</w:t>
      </w:r>
      <w:r w:rsidR="00B76F79">
        <w:rPr>
          <w:rFonts w:ascii="Arial" w:hAnsi="Arial" w:cs="Arial"/>
          <w:sz w:val="20"/>
          <w:szCs w:val="20"/>
        </w:rPr>
        <w:softHyphen/>
        <w:t>сят</w:t>
      </w:r>
      <w:r w:rsidR="00B76F79">
        <w:rPr>
          <w:rFonts w:ascii="Arial" w:hAnsi="Arial" w:cs="Arial"/>
          <w:sz w:val="20"/>
          <w:szCs w:val="20"/>
        </w:rPr>
        <w:softHyphen/>
        <w:t>ся в пись</w:t>
      </w:r>
      <w:r w:rsidR="00B76F79">
        <w:rPr>
          <w:rFonts w:ascii="Arial" w:hAnsi="Arial" w:cs="Arial"/>
          <w:sz w:val="20"/>
          <w:szCs w:val="20"/>
        </w:rPr>
        <w:softHyphen/>
        <w:t>мен</w:t>
      </w:r>
      <w:r w:rsidR="00B76F79">
        <w:rPr>
          <w:rFonts w:ascii="Arial" w:hAnsi="Arial" w:cs="Arial"/>
          <w:sz w:val="20"/>
          <w:szCs w:val="20"/>
        </w:rPr>
        <w:softHyphen/>
        <w:t>ной фор</w:t>
      </w:r>
      <w:r w:rsidR="00B76F79">
        <w:rPr>
          <w:rFonts w:ascii="Arial" w:hAnsi="Arial" w:cs="Arial"/>
          <w:sz w:val="20"/>
          <w:szCs w:val="20"/>
        </w:rPr>
        <w:softHyphen/>
        <w:t>ме</w:t>
      </w:r>
      <w:ins w:id="71" w:author="Rakhmanova" w:date="2014-10-10T15:29:00Z">
        <w:r w:rsidR="0012356D" w:rsidRPr="0012356D">
          <w:rPr>
            <w:rFonts w:ascii="Arial" w:hAnsi="Arial" w:cs="Arial"/>
            <w:sz w:val="20"/>
            <w:szCs w:val="20"/>
          </w:rPr>
          <w:t xml:space="preserve"> с указанием имени (наименования) представивших их акционеров (акционера), количества и категории (типа) принадлежащих им акций и должны быть подписаны акционерами (акционером).</w:t>
        </w:r>
      </w:ins>
      <w:r w:rsidR="00B76F79">
        <w:rPr>
          <w:rFonts w:ascii="Arial" w:hAnsi="Arial" w:cs="Arial"/>
          <w:sz w:val="20"/>
          <w:szCs w:val="20"/>
        </w:rPr>
        <w:t>. Уст</w:t>
      </w:r>
      <w:r w:rsidR="00B76F79">
        <w:rPr>
          <w:rFonts w:ascii="Arial" w:hAnsi="Arial" w:cs="Arial"/>
          <w:sz w:val="20"/>
          <w:szCs w:val="20"/>
        </w:rPr>
        <w:softHyphen/>
        <w:t>ные пред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же</w:t>
      </w:r>
      <w:r w:rsidR="00B76F79">
        <w:rPr>
          <w:rFonts w:ascii="Arial" w:hAnsi="Arial" w:cs="Arial"/>
          <w:sz w:val="20"/>
          <w:szCs w:val="20"/>
        </w:rPr>
        <w:softHyphen/>
        <w:t>ния не при</w:t>
      </w:r>
      <w:r w:rsidR="00B76F79">
        <w:rPr>
          <w:rFonts w:ascii="Arial" w:hAnsi="Arial" w:cs="Arial"/>
          <w:sz w:val="20"/>
          <w:szCs w:val="20"/>
        </w:rPr>
        <w:softHyphen/>
        <w:t>ни</w:t>
      </w:r>
      <w:r w:rsidR="00B76F79">
        <w:rPr>
          <w:rFonts w:ascii="Arial" w:hAnsi="Arial" w:cs="Arial"/>
          <w:sz w:val="20"/>
          <w:szCs w:val="20"/>
        </w:rPr>
        <w:softHyphen/>
        <w:t>ма</w:t>
      </w:r>
      <w:r w:rsidR="00B76F79">
        <w:rPr>
          <w:rFonts w:ascii="Arial" w:hAnsi="Arial" w:cs="Arial"/>
          <w:sz w:val="20"/>
          <w:szCs w:val="20"/>
        </w:rPr>
        <w:softHyphen/>
        <w:t>ют</w:t>
      </w:r>
      <w:r w:rsidR="00B76F79">
        <w:rPr>
          <w:rFonts w:ascii="Arial" w:hAnsi="Arial" w:cs="Arial"/>
          <w:sz w:val="20"/>
          <w:szCs w:val="20"/>
        </w:rPr>
        <w:softHyphen/>
        <w:t>ся и не рас</w:t>
      </w:r>
      <w:r w:rsidR="00B76F79">
        <w:rPr>
          <w:rFonts w:ascii="Arial" w:hAnsi="Arial" w:cs="Arial"/>
          <w:sz w:val="20"/>
          <w:szCs w:val="20"/>
        </w:rPr>
        <w:softHyphen/>
        <w:t>сма</w:t>
      </w:r>
      <w:r w:rsidR="00B76F79">
        <w:rPr>
          <w:rFonts w:ascii="Arial" w:hAnsi="Arial" w:cs="Arial"/>
          <w:sz w:val="20"/>
          <w:szCs w:val="20"/>
        </w:rPr>
        <w:softHyphen/>
        <w:t>т</w:t>
      </w:r>
      <w:r w:rsidR="00B76F79">
        <w:rPr>
          <w:rFonts w:ascii="Arial" w:hAnsi="Arial" w:cs="Arial"/>
          <w:sz w:val="20"/>
          <w:szCs w:val="20"/>
        </w:rPr>
        <w:softHyphen/>
        <w:t>ри</w:t>
      </w:r>
      <w:r w:rsidR="00B76F79">
        <w:rPr>
          <w:rFonts w:ascii="Arial" w:hAnsi="Arial" w:cs="Arial"/>
          <w:sz w:val="20"/>
          <w:szCs w:val="20"/>
        </w:rPr>
        <w:softHyphen/>
        <w:t>ва</w:t>
      </w:r>
      <w:r w:rsidR="00B76F79">
        <w:rPr>
          <w:rFonts w:ascii="Arial" w:hAnsi="Arial" w:cs="Arial"/>
          <w:sz w:val="20"/>
          <w:szCs w:val="20"/>
        </w:rPr>
        <w:softHyphen/>
        <w:t>ют</w:t>
      </w:r>
      <w:r w:rsidR="00B76F79">
        <w:rPr>
          <w:rFonts w:ascii="Arial" w:hAnsi="Arial" w:cs="Arial"/>
          <w:sz w:val="20"/>
          <w:szCs w:val="20"/>
        </w:rPr>
        <w:softHyphen/>
        <w:t xml:space="preserve">ся. </w:t>
      </w:r>
      <w:proofErr w:type="gramEnd"/>
    </w:p>
    <w:p w:rsidR="0012356D" w:rsidDel="0012356D" w:rsidRDefault="001360BA" w:rsidP="0012356D">
      <w:pPr>
        <w:tabs>
          <w:tab w:val="left" w:pos="0"/>
        </w:tabs>
        <w:spacing w:line="320" w:lineRule="atLeast"/>
        <w:ind w:firstLine="397"/>
        <w:rPr>
          <w:del w:id="72" w:author="Rakhmanova" w:date="2014-10-10T15:29:00Z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 w:rsidR="00B76F79">
        <w:rPr>
          <w:rFonts w:ascii="Arial" w:hAnsi="Arial" w:cs="Arial"/>
          <w:sz w:val="20"/>
          <w:szCs w:val="20"/>
        </w:rPr>
        <w:t>7. Пред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же</w:t>
      </w:r>
      <w:r w:rsidR="00B76F79">
        <w:rPr>
          <w:rFonts w:ascii="Arial" w:hAnsi="Arial" w:cs="Arial"/>
          <w:sz w:val="20"/>
          <w:szCs w:val="20"/>
        </w:rPr>
        <w:softHyphen/>
        <w:t>ние о вне</w:t>
      </w:r>
      <w:r w:rsidR="00B76F79">
        <w:rPr>
          <w:rFonts w:ascii="Arial" w:hAnsi="Arial" w:cs="Arial"/>
          <w:sz w:val="20"/>
          <w:szCs w:val="20"/>
        </w:rPr>
        <w:softHyphen/>
        <w:t>се</w:t>
      </w:r>
      <w:r w:rsidR="00B76F79">
        <w:rPr>
          <w:rFonts w:ascii="Arial" w:hAnsi="Arial" w:cs="Arial"/>
          <w:sz w:val="20"/>
          <w:szCs w:val="20"/>
        </w:rPr>
        <w:softHyphen/>
        <w:t>нии вопроса (во</w:t>
      </w:r>
      <w:r w:rsidR="00B76F79">
        <w:rPr>
          <w:rFonts w:ascii="Arial" w:hAnsi="Arial" w:cs="Arial"/>
          <w:sz w:val="20"/>
          <w:szCs w:val="20"/>
        </w:rPr>
        <w:softHyphen/>
        <w:t>п</w:t>
      </w:r>
      <w:r w:rsidR="00B76F79">
        <w:rPr>
          <w:rFonts w:ascii="Arial" w:hAnsi="Arial" w:cs="Arial"/>
          <w:sz w:val="20"/>
          <w:szCs w:val="20"/>
        </w:rPr>
        <w:softHyphen/>
        <w:t>ро</w:t>
      </w:r>
      <w:r w:rsidR="00B76F79">
        <w:rPr>
          <w:rFonts w:ascii="Arial" w:hAnsi="Arial" w:cs="Arial"/>
          <w:sz w:val="20"/>
          <w:szCs w:val="20"/>
        </w:rPr>
        <w:softHyphen/>
        <w:t>сов) в по</w:t>
      </w:r>
      <w:r w:rsidR="00B76F79">
        <w:rPr>
          <w:rFonts w:ascii="Arial" w:hAnsi="Arial" w:cs="Arial"/>
          <w:sz w:val="20"/>
          <w:szCs w:val="20"/>
        </w:rPr>
        <w:softHyphen/>
        <w:t>ве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 xml:space="preserve">ку дня </w:t>
      </w:r>
      <w:r>
        <w:rPr>
          <w:rFonts w:ascii="Arial" w:hAnsi="Arial" w:cs="Arial"/>
          <w:sz w:val="20"/>
          <w:szCs w:val="20"/>
        </w:rPr>
        <w:t>Г</w:t>
      </w:r>
      <w:r w:rsidR="00B76F79">
        <w:rPr>
          <w:rFonts w:ascii="Arial" w:hAnsi="Arial" w:cs="Arial"/>
          <w:sz w:val="20"/>
          <w:szCs w:val="20"/>
        </w:rPr>
        <w:t>о</w:t>
      </w:r>
      <w:r w:rsidR="00B76F79">
        <w:rPr>
          <w:rFonts w:ascii="Arial" w:hAnsi="Arial" w:cs="Arial"/>
          <w:sz w:val="20"/>
          <w:szCs w:val="20"/>
        </w:rPr>
        <w:softHyphen/>
        <w:t>до</w:t>
      </w:r>
      <w:r w:rsidR="00B76F79">
        <w:rPr>
          <w:rFonts w:ascii="Arial" w:hAnsi="Arial" w:cs="Arial"/>
          <w:sz w:val="20"/>
          <w:szCs w:val="20"/>
        </w:rPr>
        <w:softHyphen/>
        <w:t>во</w:t>
      </w:r>
      <w:r w:rsidR="00B76F79">
        <w:rPr>
          <w:rFonts w:ascii="Arial" w:hAnsi="Arial" w:cs="Arial"/>
          <w:sz w:val="20"/>
          <w:szCs w:val="20"/>
        </w:rPr>
        <w:softHyphen/>
        <w:t>го об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 и пред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же</w:t>
      </w:r>
      <w:r w:rsidR="00B76F79">
        <w:rPr>
          <w:rFonts w:ascii="Arial" w:hAnsi="Arial" w:cs="Arial"/>
          <w:sz w:val="20"/>
          <w:szCs w:val="20"/>
        </w:rPr>
        <w:softHyphen/>
        <w:t>ние о вы</w:t>
      </w:r>
      <w:r w:rsidR="00B76F79">
        <w:rPr>
          <w:rFonts w:ascii="Arial" w:hAnsi="Arial" w:cs="Arial"/>
          <w:sz w:val="20"/>
          <w:szCs w:val="20"/>
        </w:rPr>
        <w:softHyphen/>
        <w:t>дви</w:t>
      </w:r>
      <w:r w:rsidR="00B76F79">
        <w:rPr>
          <w:rFonts w:ascii="Arial" w:hAnsi="Arial" w:cs="Arial"/>
          <w:sz w:val="20"/>
          <w:szCs w:val="20"/>
        </w:rPr>
        <w:softHyphen/>
        <w:t>ж</w:t>
      </w:r>
      <w:r>
        <w:rPr>
          <w:rFonts w:ascii="Arial" w:hAnsi="Arial" w:cs="Arial"/>
          <w:sz w:val="20"/>
          <w:szCs w:val="20"/>
        </w:rPr>
        <w:t>е</w:t>
      </w:r>
      <w:r>
        <w:rPr>
          <w:rFonts w:ascii="Arial" w:hAnsi="Arial" w:cs="Arial"/>
          <w:sz w:val="20"/>
          <w:szCs w:val="20"/>
        </w:rPr>
        <w:softHyphen/>
        <w:t>нии кан</w:t>
      </w:r>
      <w:r>
        <w:rPr>
          <w:rFonts w:ascii="Arial" w:hAnsi="Arial" w:cs="Arial"/>
          <w:sz w:val="20"/>
          <w:szCs w:val="20"/>
        </w:rPr>
        <w:softHyphen/>
        <w:t>ди</w:t>
      </w:r>
      <w:r>
        <w:rPr>
          <w:rFonts w:ascii="Arial" w:hAnsi="Arial" w:cs="Arial"/>
          <w:sz w:val="20"/>
          <w:szCs w:val="20"/>
        </w:rPr>
        <w:softHyphen/>
        <w:t>да</w:t>
      </w:r>
      <w:r>
        <w:rPr>
          <w:rFonts w:ascii="Arial" w:hAnsi="Arial" w:cs="Arial"/>
          <w:sz w:val="20"/>
          <w:szCs w:val="20"/>
        </w:rPr>
        <w:softHyphen/>
        <w:t>тов в ор</w:t>
      </w:r>
      <w:r>
        <w:rPr>
          <w:rFonts w:ascii="Arial" w:hAnsi="Arial" w:cs="Arial"/>
          <w:sz w:val="20"/>
          <w:szCs w:val="20"/>
        </w:rPr>
        <w:softHyphen/>
        <w:t>га</w:t>
      </w:r>
      <w:r>
        <w:rPr>
          <w:rFonts w:ascii="Arial" w:hAnsi="Arial" w:cs="Arial"/>
          <w:sz w:val="20"/>
          <w:szCs w:val="20"/>
        </w:rPr>
        <w:softHyphen/>
        <w:t>ны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 дол</w:t>
      </w:r>
      <w:r w:rsidR="00B76F79">
        <w:rPr>
          <w:rFonts w:ascii="Arial" w:hAnsi="Arial" w:cs="Arial"/>
          <w:sz w:val="20"/>
          <w:szCs w:val="20"/>
        </w:rPr>
        <w:softHyphen/>
        <w:t>ж</w:t>
      </w:r>
      <w:r w:rsidR="00B76F79">
        <w:rPr>
          <w:rFonts w:ascii="Arial" w:hAnsi="Arial" w:cs="Arial"/>
          <w:sz w:val="20"/>
          <w:szCs w:val="20"/>
        </w:rPr>
        <w:softHyphen/>
        <w:t>н</w:t>
      </w:r>
      <w:r w:rsidR="00667DB3">
        <w:rPr>
          <w:rFonts w:ascii="Arial" w:hAnsi="Arial" w:cs="Arial"/>
          <w:sz w:val="20"/>
          <w:szCs w:val="20"/>
        </w:rPr>
        <w:t>ы</w:t>
      </w:r>
      <w:r w:rsidR="00B76F79">
        <w:rPr>
          <w:rFonts w:ascii="Arial" w:hAnsi="Arial" w:cs="Arial"/>
          <w:sz w:val="20"/>
          <w:szCs w:val="20"/>
        </w:rPr>
        <w:t xml:space="preserve"> быть под</w:t>
      </w:r>
      <w:r w:rsidR="00B76F79">
        <w:rPr>
          <w:rFonts w:ascii="Arial" w:hAnsi="Arial" w:cs="Arial"/>
          <w:sz w:val="20"/>
          <w:szCs w:val="20"/>
        </w:rPr>
        <w:softHyphen/>
        <w:t>пи</w:t>
      </w:r>
      <w:r w:rsidR="00B76F79">
        <w:rPr>
          <w:rFonts w:ascii="Arial" w:hAnsi="Arial" w:cs="Arial"/>
          <w:sz w:val="20"/>
          <w:szCs w:val="20"/>
        </w:rPr>
        <w:softHyphen/>
        <w:t>са</w:t>
      </w:r>
      <w:r w:rsidR="00B76F79">
        <w:rPr>
          <w:rFonts w:ascii="Arial" w:hAnsi="Arial" w:cs="Arial"/>
          <w:sz w:val="20"/>
          <w:szCs w:val="20"/>
        </w:rPr>
        <w:softHyphen/>
        <w:t>н</w:t>
      </w:r>
      <w:r w:rsidR="00667DB3">
        <w:rPr>
          <w:rFonts w:ascii="Arial" w:hAnsi="Arial" w:cs="Arial"/>
          <w:sz w:val="20"/>
          <w:szCs w:val="20"/>
        </w:rPr>
        <w:t>ы</w:t>
      </w:r>
      <w:r w:rsidR="00B76F79">
        <w:rPr>
          <w:rFonts w:ascii="Arial" w:hAnsi="Arial" w:cs="Arial"/>
          <w:sz w:val="20"/>
          <w:szCs w:val="20"/>
        </w:rPr>
        <w:t xml:space="preserve">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ми</w:t>
      </w:r>
      <w:r w:rsidR="005B01E0">
        <w:rPr>
          <w:rFonts w:ascii="Arial" w:hAnsi="Arial" w:cs="Arial"/>
          <w:sz w:val="20"/>
          <w:szCs w:val="20"/>
        </w:rPr>
        <w:t xml:space="preserve"> (представителями акционеров)</w:t>
      </w:r>
      <w:r w:rsidR="00B76F79">
        <w:rPr>
          <w:rFonts w:ascii="Arial" w:hAnsi="Arial" w:cs="Arial"/>
          <w:sz w:val="20"/>
          <w:szCs w:val="20"/>
        </w:rPr>
        <w:t>, внес</w:t>
      </w:r>
      <w:r w:rsidR="00B76F79">
        <w:rPr>
          <w:rFonts w:ascii="Arial" w:hAnsi="Arial" w:cs="Arial"/>
          <w:sz w:val="20"/>
          <w:szCs w:val="20"/>
        </w:rPr>
        <w:softHyphen/>
        <w:t>ши</w:t>
      </w:r>
      <w:r w:rsidR="00B76F79">
        <w:rPr>
          <w:rFonts w:ascii="Arial" w:hAnsi="Arial" w:cs="Arial"/>
          <w:sz w:val="20"/>
          <w:szCs w:val="20"/>
        </w:rPr>
        <w:softHyphen/>
        <w:t>ми со</w:t>
      </w:r>
      <w:r w:rsidR="00B76F79">
        <w:rPr>
          <w:rFonts w:ascii="Arial" w:hAnsi="Arial" w:cs="Arial"/>
          <w:sz w:val="20"/>
          <w:szCs w:val="20"/>
        </w:rPr>
        <w:softHyphen/>
        <w:t>от</w:t>
      </w:r>
      <w:r w:rsidR="00B76F79">
        <w:rPr>
          <w:rFonts w:ascii="Arial" w:hAnsi="Arial" w:cs="Arial"/>
          <w:sz w:val="20"/>
          <w:szCs w:val="20"/>
        </w:rPr>
        <w:softHyphen/>
        <w:t>вет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ву</w:t>
      </w:r>
      <w:r w:rsidR="00B76F79">
        <w:rPr>
          <w:rFonts w:ascii="Arial" w:hAnsi="Arial" w:cs="Arial"/>
          <w:sz w:val="20"/>
          <w:szCs w:val="20"/>
        </w:rPr>
        <w:softHyphen/>
        <w:t>ю</w:t>
      </w:r>
      <w:r w:rsidR="00B76F79">
        <w:rPr>
          <w:rFonts w:ascii="Arial" w:hAnsi="Arial" w:cs="Arial"/>
          <w:sz w:val="20"/>
          <w:szCs w:val="20"/>
        </w:rPr>
        <w:softHyphen/>
        <w:t>щее пред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же</w:t>
      </w:r>
      <w:r w:rsidR="00B76F79">
        <w:rPr>
          <w:rFonts w:ascii="Arial" w:hAnsi="Arial" w:cs="Arial"/>
          <w:sz w:val="20"/>
          <w:szCs w:val="20"/>
        </w:rPr>
        <w:softHyphen/>
        <w:t xml:space="preserve">ние. </w:t>
      </w:r>
    </w:p>
    <w:p w:rsidR="00B76F79" w:rsidRDefault="00B76F79" w:rsidP="00E928BF">
      <w:pPr>
        <w:tabs>
          <w:tab w:val="left" w:pos="0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Пред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ние о вне</w:t>
      </w:r>
      <w:r>
        <w:rPr>
          <w:rFonts w:ascii="Arial" w:hAnsi="Arial" w:cs="Arial"/>
          <w:sz w:val="20"/>
          <w:szCs w:val="20"/>
        </w:rPr>
        <w:softHyphen/>
        <w:t>се</w:t>
      </w:r>
      <w:r>
        <w:rPr>
          <w:rFonts w:ascii="Arial" w:hAnsi="Arial" w:cs="Arial"/>
          <w:sz w:val="20"/>
          <w:szCs w:val="20"/>
        </w:rPr>
        <w:softHyphen/>
        <w:t>нии вопроса (</w:t>
      </w:r>
      <w:r w:rsidR="001360BA">
        <w:rPr>
          <w:rFonts w:ascii="Arial" w:hAnsi="Arial" w:cs="Arial"/>
          <w:sz w:val="20"/>
          <w:szCs w:val="20"/>
        </w:rPr>
        <w:t>во</w:t>
      </w:r>
      <w:r w:rsidR="001360BA">
        <w:rPr>
          <w:rFonts w:ascii="Arial" w:hAnsi="Arial" w:cs="Arial"/>
          <w:sz w:val="20"/>
          <w:szCs w:val="20"/>
        </w:rPr>
        <w:softHyphen/>
        <w:t>п</w:t>
      </w:r>
      <w:r w:rsidR="001360BA">
        <w:rPr>
          <w:rFonts w:ascii="Arial" w:hAnsi="Arial" w:cs="Arial"/>
          <w:sz w:val="20"/>
          <w:szCs w:val="20"/>
        </w:rPr>
        <w:softHyphen/>
        <w:t>ро</w:t>
      </w:r>
      <w:r w:rsidR="001360BA">
        <w:rPr>
          <w:rFonts w:ascii="Arial" w:hAnsi="Arial" w:cs="Arial"/>
          <w:sz w:val="20"/>
          <w:szCs w:val="20"/>
        </w:rPr>
        <w:softHyphen/>
        <w:t>сов) в по</w:t>
      </w:r>
      <w:r w:rsidR="001360BA">
        <w:rPr>
          <w:rFonts w:ascii="Arial" w:hAnsi="Arial" w:cs="Arial"/>
          <w:sz w:val="20"/>
          <w:szCs w:val="20"/>
        </w:rPr>
        <w:softHyphen/>
        <w:t>ве</w:t>
      </w:r>
      <w:r w:rsidR="001360BA">
        <w:rPr>
          <w:rFonts w:ascii="Arial" w:hAnsi="Arial" w:cs="Arial"/>
          <w:sz w:val="20"/>
          <w:szCs w:val="20"/>
        </w:rPr>
        <w:softHyphen/>
        <w:t>ст</w:t>
      </w:r>
      <w:r w:rsidR="001360BA">
        <w:rPr>
          <w:rFonts w:ascii="Arial" w:hAnsi="Arial" w:cs="Arial"/>
          <w:sz w:val="20"/>
          <w:szCs w:val="20"/>
        </w:rPr>
        <w:softHyphen/>
        <w:t>ку дня Г</w:t>
      </w:r>
      <w:r>
        <w:rPr>
          <w:rFonts w:ascii="Arial" w:hAnsi="Arial" w:cs="Arial"/>
          <w:sz w:val="20"/>
          <w:szCs w:val="20"/>
        </w:rPr>
        <w:t>о</w:t>
      </w:r>
      <w:r>
        <w:rPr>
          <w:rFonts w:ascii="Arial" w:hAnsi="Arial" w:cs="Arial"/>
          <w:sz w:val="20"/>
          <w:szCs w:val="20"/>
        </w:rPr>
        <w:softHyphen/>
        <w:t>до</w:t>
      </w:r>
      <w:r>
        <w:rPr>
          <w:rFonts w:ascii="Arial" w:hAnsi="Arial" w:cs="Arial"/>
          <w:sz w:val="20"/>
          <w:szCs w:val="20"/>
        </w:rPr>
        <w:softHyphen/>
        <w:t>во</w:t>
      </w:r>
      <w:r>
        <w:rPr>
          <w:rFonts w:ascii="Arial" w:hAnsi="Arial" w:cs="Arial"/>
          <w:sz w:val="20"/>
          <w:szCs w:val="20"/>
        </w:rPr>
        <w:softHyphen/>
        <w:t>го 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го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 и пред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ние о вы</w:t>
      </w:r>
      <w:r>
        <w:rPr>
          <w:rFonts w:ascii="Arial" w:hAnsi="Arial" w:cs="Arial"/>
          <w:sz w:val="20"/>
          <w:szCs w:val="20"/>
        </w:rPr>
        <w:softHyphen/>
        <w:t>дви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нии кан</w:t>
      </w:r>
      <w:r>
        <w:rPr>
          <w:rFonts w:ascii="Arial" w:hAnsi="Arial" w:cs="Arial"/>
          <w:sz w:val="20"/>
          <w:szCs w:val="20"/>
        </w:rPr>
        <w:softHyphen/>
        <w:t>ди</w:t>
      </w:r>
      <w:r>
        <w:rPr>
          <w:rFonts w:ascii="Arial" w:hAnsi="Arial" w:cs="Arial"/>
          <w:sz w:val="20"/>
          <w:szCs w:val="20"/>
        </w:rPr>
        <w:softHyphen/>
        <w:t>да</w:t>
      </w:r>
      <w:r>
        <w:rPr>
          <w:rFonts w:ascii="Arial" w:hAnsi="Arial" w:cs="Arial"/>
          <w:sz w:val="20"/>
          <w:szCs w:val="20"/>
        </w:rPr>
        <w:softHyphen/>
        <w:t>тов в ор</w:t>
      </w:r>
      <w:r>
        <w:rPr>
          <w:rFonts w:ascii="Arial" w:hAnsi="Arial" w:cs="Arial"/>
          <w:sz w:val="20"/>
          <w:szCs w:val="20"/>
        </w:rPr>
        <w:softHyphen/>
      </w:r>
      <w:r w:rsidR="001360BA">
        <w:rPr>
          <w:rFonts w:ascii="Arial" w:hAnsi="Arial" w:cs="Arial"/>
          <w:sz w:val="20"/>
          <w:szCs w:val="20"/>
        </w:rPr>
        <w:t>га</w:t>
      </w:r>
      <w:r w:rsidR="001360BA">
        <w:rPr>
          <w:rFonts w:ascii="Arial" w:hAnsi="Arial" w:cs="Arial"/>
          <w:sz w:val="20"/>
          <w:szCs w:val="20"/>
        </w:rPr>
        <w:softHyphen/>
        <w:t>ны 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 признаются поступившими от тех акционеров, которые (представители которых) их подписали.</w:t>
      </w:r>
    </w:p>
    <w:p w:rsidR="00B76F79" w:rsidRDefault="00B76F79" w:rsidP="00E928BF">
      <w:pPr>
        <w:tabs>
          <w:tab w:val="left" w:pos="0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Ес</w:t>
      </w:r>
      <w:r>
        <w:rPr>
          <w:rFonts w:ascii="Arial" w:hAnsi="Arial" w:cs="Arial"/>
          <w:sz w:val="20"/>
          <w:szCs w:val="20"/>
        </w:rPr>
        <w:softHyphen/>
        <w:t>ли в пред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нии о внесении вопрос</w:t>
      </w:r>
      <w:r w:rsidR="001360BA">
        <w:rPr>
          <w:rFonts w:ascii="Arial" w:hAnsi="Arial" w:cs="Arial"/>
          <w:sz w:val="20"/>
          <w:szCs w:val="20"/>
        </w:rPr>
        <w:t>а (во</w:t>
      </w:r>
      <w:r w:rsidR="001360BA">
        <w:rPr>
          <w:rFonts w:ascii="Arial" w:hAnsi="Arial" w:cs="Arial"/>
          <w:sz w:val="20"/>
          <w:szCs w:val="20"/>
        </w:rPr>
        <w:softHyphen/>
        <w:t>п</w:t>
      </w:r>
      <w:r w:rsidR="001360BA">
        <w:rPr>
          <w:rFonts w:ascii="Arial" w:hAnsi="Arial" w:cs="Arial"/>
          <w:sz w:val="20"/>
          <w:szCs w:val="20"/>
        </w:rPr>
        <w:softHyphen/>
        <w:t>ро</w:t>
      </w:r>
      <w:r w:rsidR="001360BA">
        <w:rPr>
          <w:rFonts w:ascii="Arial" w:hAnsi="Arial" w:cs="Arial"/>
          <w:sz w:val="20"/>
          <w:szCs w:val="20"/>
        </w:rPr>
        <w:softHyphen/>
        <w:t>сов) в повестку дня Годового о</w:t>
      </w:r>
      <w:r>
        <w:rPr>
          <w:rFonts w:ascii="Arial" w:hAnsi="Arial" w:cs="Arial"/>
          <w:sz w:val="20"/>
          <w:szCs w:val="20"/>
        </w:rPr>
        <w:t>бщего собрания акционеров или о вы</w:t>
      </w:r>
      <w:r>
        <w:rPr>
          <w:rFonts w:ascii="Arial" w:hAnsi="Arial" w:cs="Arial"/>
          <w:sz w:val="20"/>
          <w:szCs w:val="20"/>
        </w:rPr>
        <w:softHyphen/>
        <w:t>дви</w:t>
      </w:r>
      <w:r>
        <w:rPr>
          <w:rFonts w:ascii="Arial" w:hAnsi="Arial" w:cs="Arial"/>
          <w:sz w:val="20"/>
          <w:szCs w:val="20"/>
        </w:rPr>
        <w:softHyphen/>
        <w:t>ж</w:t>
      </w:r>
      <w:r w:rsidR="001360BA">
        <w:rPr>
          <w:rFonts w:ascii="Arial" w:hAnsi="Arial" w:cs="Arial"/>
          <w:sz w:val="20"/>
          <w:szCs w:val="20"/>
        </w:rPr>
        <w:t>е</w:t>
      </w:r>
      <w:r w:rsidR="001360BA">
        <w:rPr>
          <w:rFonts w:ascii="Arial" w:hAnsi="Arial" w:cs="Arial"/>
          <w:sz w:val="20"/>
          <w:szCs w:val="20"/>
        </w:rPr>
        <w:softHyphen/>
        <w:t>нии кан</w:t>
      </w:r>
      <w:r w:rsidR="001360BA">
        <w:rPr>
          <w:rFonts w:ascii="Arial" w:hAnsi="Arial" w:cs="Arial"/>
          <w:sz w:val="20"/>
          <w:szCs w:val="20"/>
        </w:rPr>
        <w:softHyphen/>
        <w:t>ди</w:t>
      </w:r>
      <w:r w:rsidR="001360BA">
        <w:rPr>
          <w:rFonts w:ascii="Arial" w:hAnsi="Arial" w:cs="Arial"/>
          <w:sz w:val="20"/>
          <w:szCs w:val="20"/>
        </w:rPr>
        <w:softHyphen/>
        <w:t>да</w:t>
      </w:r>
      <w:r w:rsidR="001360BA">
        <w:rPr>
          <w:rFonts w:ascii="Arial" w:hAnsi="Arial" w:cs="Arial"/>
          <w:sz w:val="20"/>
          <w:szCs w:val="20"/>
        </w:rPr>
        <w:softHyphen/>
        <w:t>тов в ор</w:t>
      </w:r>
      <w:r w:rsidR="001360BA">
        <w:rPr>
          <w:rFonts w:ascii="Arial" w:hAnsi="Arial" w:cs="Arial"/>
          <w:sz w:val="20"/>
          <w:szCs w:val="20"/>
        </w:rPr>
        <w:softHyphen/>
        <w:t>га</w:t>
      </w:r>
      <w:r w:rsidR="001360BA">
        <w:rPr>
          <w:rFonts w:ascii="Arial" w:hAnsi="Arial" w:cs="Arial"/>
          <w:sz w:val="20"/>
          <w:szCs w:val="20"/>
        </w:rPr>
        <w:softHyphen/>
        <w:t>ны 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 ука</w:t>
      </w:r>
      <w:r>
        <w:rPr>
          <w:rFonts w:ascii="Arial" w:hAnsi="Arial" w:cs="Arial"/>
          <w:sz w:val="20"/>
          <w:szCs w:val="20"/>
        </w:rPr>
        <w:softHyphen/>
        <w:t>зы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ет</w:t>
      </w:r>
      <w:r>
        <w:rPr>
          <w:rFonts w:ascii="Arial" w:hAnsi="Arial" w:cs="Arial"/>
          <w:sz w:val="20"/>
          <w:szCs w:val="20"/>
        </w:rPr>
        <w:softHyphen/>
        <w:t>ся, что оно вно</w:t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  <w:t>сится не</w:t>
      </w:r>
      <w:r>
        <w:rPr>
          <w:rFonts w:ascii="Arial" w:hAnsi="Arial" w:cs="Arial"/>
          <w:sz w:val="20"/>
          <w:szCs w:val="20"/>
        </w:rPr>
        <w:softHyphen/>
        <w:t>сколь</w:t>
      </w:r>
      <w:r>
        <w:rPr>
          <w:rFonts w:ascii="Arial" w:hAnsi="Arial" w:cs="Arial"/>
          <w:sz w:val="20"/>
          <w:szCs w:val="20"/>
        </w:rPr>
        <w:softHyphen/>
        <w:t>ки</w:t>
      </w:r>
      <w:r>
        <w:rPr>
          <w:rFonts w:ascii="Arial" w:hAnsi="Arial" w:cs="Arial"/>
          <w:sz w:val="20"/>
          <w:szCs w:val="20"/>
        </w:rPr>
        <w:softHyphen/>
        <w:t>ми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ми, но та</w:t>
      </w:r>
      <w:r>
        <w:rPr>
          <w:rFonts w:ascii="Arial" w:hAnsi="Arial" w:cs="Arial"/>
          <w:sz w:val="20"/>
          <w:szCs w:val="20"/>
        </w:rPr>
        <w:softHyphen/>
        <w:t>кое пред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ние под</w:t>
      </w:r>
      <w:r>
        <w:rPr>
          <w:rFonts w:ascii="Arial" w:hAnsi="Arial" w:cs="Arial"/>
          <w:sz w:val="20"/>
          <w:szCs w:val="20"/>
        </w:rPr>
        <w:softHyphen/>
        <w:t>пи</w:t>
      </w:r>
      <w:r>
        <w:rPr>
          <w:rFonts w:ascii="Arial" w:hAnsi="Arial" w:cs="Arial"/>
          <w:sz w:val="20"/>
          <w:szCs w:val="20"/>
        </w:rPr>
        <w:softHyphen/>
        <w:t>са</w:t>
      </w:r>
      <w:r>
        <w:rPr>
          <w:rFonts w:ascii="Arial" w:hAnsi="Arial" w:cs="Arial"/>
          <w:sz w:val="20"/>
          <w:szCs w:val="20"/>
        </w:rPr>
        <w:softHyphen/>
        <w:t>но толь</w:t>
      </w:r>
      <w:r>
        <w:rPr>
          <w:rFonts w:ascii="Arial" w:hAnsi="Arial" w:cs="Arial"/>
          <w:sz w:val="20"/>
          <w:szCs w:val="20"/>
        </w:rPr>
        <w:softHyphen/>
        <w:t>ко ча</w:t>
      </w:r>
      <w:r>
        <w:rPr>
          <w:rFonts w:ascii="Arial" w:hAnsi="Arial" w:cs="Arial"/>
          <w:sz w:val="20"/>
          <w:szCs w:val="20"/>
        </w:rPr>
        <w:softHyphen/>
        <w:t>стью из них, то оно счи</w:t>
      </w:r>
      <w:r>
        <w:rPr>
          <w:rFonts w:ascii="Arial" w:hAnsi="Arial" w:cs="Arial"/>
          <w:sz w:val="20"/>
          <w:szCs w:val="20"/>
        </w:rPr>
        <w:softHyphen/>
        <w:t>та</w:t>
      </w:r>
      <w:r>
        <w:rPr>
          <w:rFonts w:ascii="Arial" w:hAnsi="Arial" w:cs="Arial"/>
          <w:sz w:val="20"/>
          <w:szCs w:val="20"/>
        </w:rPr>
        <w:softHyphen/>
        <w:t>ет</w:t>
      </w:r>
      <w:r>
        <w:rPr>
          <w:rFonts w:ascii="Arial" w:hAnsi="Arial" w:cs="Arial"/>
          <w:sz w:val="20"/>
          <w:szCs w:val="20"/>
        </w:rPr>
        <w:softHyphen/>
        <w:t>ся вне</w:t>
      </w:r>
      <w:r>
        <w:rPr>
          <w:rFonts w:ascii="Arial" w:hAnsi="Arial" w:cs="Arial"/>
          <w:sz w:val="20"/>
          <w:szCs w:val="20"/>
        </w:rPr>
        <w:softHyphen/>
        <w:t>сен</w:t>
      </w:r>
      <w:r>
        <w:rPr>
          <w:rFonts w:ascii="Arial" w:hAnsi="Arial" w:cs="Arial"/>
          <w:sz w:val="20"/>
          <w:szCs w:val="20"/>
        </w:rPr>
        <w:softHyphen/>
        <w:t>ным те</w:t>
      </w:r>
      <w:r>
        <w:rPr>
          <w:rFonts w:ascii="Arial" w:hAnsi="Arial" w:cs="Arial"/>
          <w:sz w:val="20"/>
          <w:szCs w:val="20"/>
        </w:rPr>
        <w:softHyphen/>
        <w:t>ми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ми (ак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ром)</w:t>
      </w:r>
      <w:r w:rsidR="00003F10">
        <w:rPr>
          <w:rFonts w:ascii="Arial" w:hAnsi="Arial" w:cs="Arial"/>
          <w:sz w:val="20"/>
          <w:szCs w:val="20"/>
        </w:rPr>
        <w:t xml:space="preserve"> (представителями акционеров)</w:t>
      </w:r>
      <w:r>
        <w:rPr>
          <w:rFonts w:ascii="Arial" w:hAnsi="Arial" w:cs="Arial"/>
          <w:sz w:val="20"/>
          <w:szCs w:val="20"/>
        </w:rPr>
        <w:t>, ко</w:t>
      </w:r>
      <w:r>
        <w:rPr>
          <w:rFonts w:ascii="Arial" w:hAnsi="Arial" w:cs="Arial"/>
          <w:sz w:val="20"/>
          <w:szCs w:val="20"/>
        </w:rPr>
        <w:softHyphen/>
        <w:t>то</w:t>
      </w:r>
      <w:r>
        <w:rPr>
          <w:rFonts w:ascii="Arial" w:hAnsi="Arial" w:cs="Arial"/>
          <w:sz w:val="20"/>
          <w:szCs w:val="20"/>
        </w:rPr>
        <w:softHyphen/>
        <w:t>рые его под</w:t>
      </w:r>
      <w:r>
        <w:rPr>
          <w:rFonts w:ascii="Arial" w:hAnsi="Arial" w:cs="Arial"/>
          <w:sz w:val="20"/>
          <w:szCs w:val="20"/>
        </w:rPr>
        <w:softHyphen/>
        <w:t>пи</w:t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  <w:t>сали. Со</w:t>
      </w:r>
      <w:r>
        <w:rPr>
          <w:rFonts w:ascii="Arial" w:hAnsi="Arial" w:cs="Arial"/>
          <w:sz w:val="20"/>
          <w:szCs w:val="20"/>
        </w:rPr>
        <w:softHyphen/>
        <w:t>вет ди</w:t>
      </w:r>
      <w:r>
        <w:rPr>
          <w:rFonts w:ascii="Arial" w:hAnsi="Arial" w:cs="Arial"/>
          <w:sz w:val="20"/>
          <w:szCs w:val="20"/>
        </w:rPr>
        <w:softHyphen/>
        <w:t>ре</w:t>
      </w:r>
      <w:r>
        <w:rPr>
          <w:rFonts w:ascii="Arial" w:hAnsi="Arial" w:cs="Arial"/>
          <w:sz w:val="20"/>
          <w:szCs w:val="20"/>
        </w:rPr>
        <w:softHyphen/>
        <w:t>к</w:t>
      </w:r>
      <w:r>
        <w:rPr>
          <w:rFonts w:ascii="Arial" w:hAnsi="Arial" w:cs="Arial"/>
          <w:sz w:val="20"/>
          <w:szCs w:val="20"/>
        </w:rPr>
        <w:softHyphen/>
        <w:t>то</w:t>
      </w:r>
      <w:r>
        <w:rPr>
          <w:rFonts w:ascii="Arial" w:hAnsi="Arial" w:cs="Arial"/>
          <w:sz w:val="20"/>
          <w:szCs w:val="20"/>
        </w:rPr>
        <w:softHyphen/>
        <w:t>ров обя</w:t>
      </w:r>
      <w:r>
        <w:rPr>
          <w:rFonts w:ascii="Arial" w:hAnsi="Arial" w:cs="Arial"/>
          <w:sz w:val="20"/>
          <w:szCs w:val="20"/>
        </w:rPr>
        <w:softHyphen/>
        <w:t>зан рас</w:t>
      </w:r>
      <w:r>
        <w:rPr>
          <w:rFonts w:ascii="Arial" w:hAnsi="Arial" w:cs="Arial"/>
          <w:sz w:val="20"/>
          <w:szCs w:val="20"/>
        </w:rPr>
        <w:softHyphen/>
        <w:t>смо</w:t>
      </w:r>
      <w:r>
        <w:rPr>
          <w:rFonts w:ascii="Arial" w:hAnsi="Arial" w:cs="Arial"/>
          <w:sz w:val="20"/>
          <w:szCs w:val="20"/>
        </w:rPr>
        <w:softHyphen/>
        <w:t>т</w:t>
      </w:r>
      <w:r>
        <w:rPr>
          <w:rFonts w:ascii="Arial" w:hAnsi="Arial" w:cs="Arial"/>
          <w:sz w:val="20"/>
          <w:szCs w:val="20"/>
        </w:rPr>
        <w:softHyphen/>
        <w:t>реть та</w:t>
      </w:r>
      <w:r>
        <w:rPr>
          <w:rFonts w:ascii="Arial" w:hAnsi="Arial" w:cs="Arial"/>
          <w:sz w:val="20"/>
          <w:szCs w:val="20"/>
        </w:rPr>
        <w:softHyphen/>
        <w:t>кое пред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ние и не впра</w:t>
      </w:r>
      <w:r>
        <w:rPr>
          <w:rFonts w:ascii="Arial" w:hAnsi="Arial" w:cs="Arial"/>
          <w:sz w:val="20"/>
          <w:szCs w:val="20"/>
        </w:rPr>
        <w:softHyphen/>
        <w:t>ве от</w:t>
      </w:r>
      <w:r>
        <w:rPr>
          <w:rFonts w:ascii="Arial" w:hAnsi="Arial" w:cs="Arial"/>
          <w:sz w:val="20"/>
          <w:szCs w:val="20"/>
        </w:rPr>
        <w:softHyphen/>
        <w:t>ка</w:t>
      </w:r>
      <w:r>
        <w:rPr>
          <w:rFonts w:ascii="Arial" w:hAnsi="Arial" w:cs="Arial"/>
          <w:sz w:val="20"/>
          <w:szCs w:val="20"/>
        </w:rPr>
        <w:softHyphen/>
        <w:t>зы</w:t>
      </w:r>
      <w:r>
        <w:rPr>
          <w:rFonts w:ascii="Arial" w:hAnsi="Arial" w:cs="Arial"/>
          <w:sz w:val="20"/>
          <w:szCs w:val="20"/>
        </w:rPr>
        <w:softHyphen/>
        <w:t>вать в его удо</w:t>
      </w:r>
      <w:r>
        <w:rPr>
          <w:rFonts w:ascii="Arial" w:hAnsi="Arial" w:cs="Arial"/>
          <w:sz w:val="20"/>
          <w:szCs w:val="20"/>
        </w:rPr>
        <w:softHyphen/>
        <w:t>в</w:t>
      </w:r>
      <w:r>
        <w:rPr>
          <w:rFonts w:ascii="Arial" w:hAnsi="Arial" w:cs="Arial"/>
          <w:sz w:val="20"/>
          <w:szCs w:val="20"/>
        </w:rPr>
        <w:softHyphen/>
        <w:t>ле</w:t>
      </w:r>
      <w:r>
        <w:rPr>
          <w:rFonts w:ascii="Arial" w:hAnsi="Arial" w:cs="Arial"/>
          <w:sz w:val="20"/>
          <w:szCs w:val="20"/>
        </w:rPr>
        <w:softHyphen/>
        <w:t>тво</w:t>
      </w:r>
      <w:r>
        <w:rPr>
          <w:rFonts w:ascii="Arial" w:hAnsi="Arial" w:cs="Arial"/>
          <w:sz w:val="20"/>
          <w:szCs w:val="20"/>
        </w:rPr>
        <w:softHyphen/>
        <w:t>ре</w:t>
      </w:r>
      <w:r>
        <w:rPr>
          <w:rFonts w:ascii="Arial" w:hAnsi="Arial" w:cs="Arial"/>
          <w:sz w:val="20"/>
          <w:szCs w:val="20"/>
        </w:rPr>
        <w:softHyphen/>
        <w:t>нии на ос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нии от</w:t>
      </w:r>
      <w:r>
        <w:rPr>
          <w:rFonts w:ascii="Arial" w:hAnsi="Arial" w:cs="Arial"/>
          <w:sz w:val="20"/>
          <w:szCs w:val="20"/>
        </w:rPr>
        <w:softHyphen/>
        <w:t>сут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вия под</w:t>
      </w:r>
      <w:r>
        <w:rPr>
          <w:rFonts w:ascii="Arial" w:hAnsi="Arial" w:cs="Arial"/>
          <w:sz w:val="20"/>
          <w:szCs w:val="20"/>
        </w:rPr>
        <w:softHyphen/>
        <w:t>пи</w:t>
      </w:r>
      <w:r>
        <w:rPr>
          <w:rFonts w:ascii="Arial" w:hAnsi="Arial" w:cs="Arial"/>
          <w:sz w:val="20"/>
          <w:szCs w:val="20"/>
        </w:rPr>
        <w:softHyphen/>
        <w:t>си всех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ров, ука</w:t>
      </w:r>
      <w:r>
        <w:rPr>
          <w:rFonts w:ascii="Arial" w:hAnsi="Arial" w:cs="Arial"/>
          <w:sz w:val="20"/>
          <w:szCs w:val="20"/>
        </w:rPr>
        <w:softHyphen/>
        <w:t>зан</w:t>
      </w:r>
      <w:r>
        <w:rPr>
          <w:rFonts w:ascii="Arial" w:hAnsi="Arial" w:cs="Arial"/>
          <w:sz w:val="20"/>
          <w:szCs w:val="20"/>
        </w:rPr>
        <w:softHyphen/>
        <w:t>ных в пред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нии.</w:t>
      </w:r>
    </w:p>
    <w:p w:rsidR="00B76F79" w:rsidRDefault="00B76F79" w:rsidP="00E928BF">
      <w:pPr>
        <w:tabs>
          <w:tab w:val="left" w:pos="0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 w:rsidRPr="00085EA3">
        <w:rPr>
          <w:rFonts w:ascii="Arial" w:hAnsi="Arial" w:cs="Arial"/>
          <w:sz w:val="20"/>
          <w:szCs w:val="20"/>
        </w:rPr>
        <w:t xml:space="preserve">В </w:t>
      </w:r>
      <w:r w:rsidR="00667DB3">
        <w:rPr>
          <w:rFonts w:ascii="Arial" w:hAnsi="Arial" w:cs="Arial"/>
          <w:sz w:val="20"/>
          <w:szCs w:val="20"/>
        </w:rPr>
        <w:t>случае</w:t>
      </w:r>
      <w:proofErr w:type="gramStart"/>
      <w:r w:rsidR="00003F10">
        <w:rPr>
          <w:rFonts w:ascii="Arial" w:hAnsi="Arial" w:cs="Arial"/>
          <w:sz w:val="20"/>
          <w:szCs w:val="20"/>
        </w:rPr>
        <w:t>,</w:t>
      </w:r>
      <w:proofErr w:type="gramEnd"/>
      <w:r w:rsidR="00667DB3">
        <w:rPr>
          <w:rFonts w:ascii="Arial" w:hAnsi="Arial" w:cs="Arial"/>
          <w:sz w:val="20"/>
          <w:szCs w:val="20"/>
        </w:rPr>
        <w:t xml:space="preserve"> если</w:t>
      </w:r>
      <w:r w:rsidRPr="00085EA3">
        <w:rPr>
          <w:rFonts w:ascii="Arial" w:hAnsi="Arial" w:cs="Arial"/>
          <w:sz w:val="20"/>
          <w:szCs w:val="20"/>
        </w:rPr>
        <w:t xml:space="preserve"> предложение </w:t>
      </w:r>
      <w:r>
        <w:rPr>
          <w:rFonts w:ascii="Arial" w:hAnsi="Arial" w:cs="Arial"/>
          <w:sz w:val="20"/>
          <w:szCs w:val="20"/>
        </w:rPr>
        <w:t>о вне</w:t>
      </w:r>
      <w:r>
        <w:rPr>
          <w:rFonts w:ascii="Arial" w:hAnsi="Arial" w:cs="Arial"/>
          <w:sz w:val="20"/>
          <w:szCs w:val="20"/>
        </w:rPr>
        <w:softHyphen/>
        <w:t>се</w:t>
      </w:r>
      <w:r>
        <w:rPr>
          <w:rFonts w:ascii="Arial" w:hAnsi="Arial" w:cs="Arial"/>
          <w:sz w:val="20"/>
          <w:szCs w:val="20"/>
        </w:rPr>
        <w:softHyphen/>
        <w:t>нии вопроса (во</w:t>
      </w:r>
      <w:r>
        <w:rPr>
          <w:rFonts w:ascii="Arial" w:hAnsi="Arial" w:cs="Arial"/>
          <w:sz w:val="20"/>
          <w:szCs w:val="20"/>
        </w:rPr>
        <w:softHyphen/>
        <w:t>п</w:t>
      </w:r>
      <w:r>
        <w:rPr>
          <w:rFonts w:ascii="Arial" w:hAnsi="Arial" w:cs="Arial"/>
          <w:sz w:val="20"/>
          <w:szCs w:val="20"/>
        </w:rPr>
        <w:softHyphen/>
        <w:t>ро</w:t>
      </w:r>
      <w:r>
        <w:rPr>
          <w:rFonts w:ascii="Arial" w:hAnsi="Arial" w:cs="Arial"/>
          <w:sz w:val="20"/>
          <w:szCs w:val="20"/>
        </w:rPr>
        <w:softHyphen/>
        <w:t xml:space="preserve">сов) в </w:t>
      </w:r>
      <w:r w:rsidR="001360BA">
        <w:rPr>
          <w:rFonts w:ascii="Arial" w:hAnsi="Arial" w:cs="Arial"/>
          <w:sz w:val="20"/>
          <w:szCs w:val="20"/>
        </w:rPr>
        <w:t>по</w:t>
      </w:r>
      <w:r w:rsidR="001360BA">
        <w:rPr>
          <w:rFonts w:ascii="Arial" w:hAnsi="Arial" w:cs="Arial"/>
          <w:sz w:val="20"/>
          <w:szCs w:val="20"/>
        </w:rPr>
        <w:softHyphen/>
        <w:t>ве</w:t>
      </w:r>
      <w:r w:rsidR="001360BA">
        <w:rPr>
          <w:rFonts w:ascii="Arial" w:hAnsi="Arial" w:cs="Arial"/>
          <w:sz w:val="20"/>
          <w:szCs w:val="20"/>
        </w:rPr>
        <w:softHyphen/>
        <w:t>ст</w:t>
      </w:r>
      <w:r w:rsidR="001360BA">
        <w:rPr>
          <w:rFonts w:ascii="Arial" w:hAnsi="Arial" w:cs="Arial"/>
          <w:sz w:val="20"/>
          <w:szCs w:val="20"/>
        </w:rPr>
        <w:softHyphen/>
        <w:t>ку дня Г</w:t>
      </w:r>
      <w:r>
        <w:rPr>
          <w:rFonts w:ascii="Arial" w:hAnsi="Arial" w:cs="Arial"/>
          <w:sz w:val="20"/>
          <w:szCs w:val="20"/>
        </w:rPr>
        <w:t>о</w:t>
      </w:r>
      <w:r>
        <w:rPr>
          <w:rFonts w:ascii="Arial" w:hAnsi="Arial" w:cs="Arial"/>
          <w:sz w:val="20"/>
          <w:szCs w:val="20"/>
        </w:rPr>
        <w:softHyphen/>
        <w:t>до</w:t>
      </w:r>
      <w:r>
        <w:rPr>
          <w:rFonts w:ascii="Arial" w:hAnsi="Arial" w:cs="Arial"/>
          <w:sz w:val="20"/>
          <w:szCs w:val="20"/>
        </w:rPr>
        <w:softHyphen/>
        <w:t>во</w:t>
      </w:r>
      <w:r>
        <w:rPr>
          <w:rFonts w:ascii="Arial" w:hAnsi="Arial" w:cs="Arial"/>
          <w:sz w:val="20"/>
          <w:szCs w:val="20"/>
        </w:rPr>
        <w:softHyphen/>
        <w:t>го 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го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 или пред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ние о вы</w:t>
      </w:r>
      <w:r>
        <w:rPr>
          <w:rFonts w:ascii="Arial" w:hAnsi="Arial" w:cs="Arial"/>
          <w:sz w:val="20"/>
          <w:szCs w:val="20"/>
        </w:rPr>
        <w:softHyphen/>
        <w:t>дви</w:t>
      </w:r>
      <w:r>
        <w:rPr>
          <w:rFonts w:ascii="Arial" w:hAnsi="Arial" w:cs="Arial"/>
          <w:sz w:val="20"/>
          <w:szCs w:val="20"/>
        </w:rPr>
        <w:softHyphen/>
        <w:t>ж</w:t>
      </w:r>
      <w:r w:rsidR="001360BA">
        <w:rPr>
          <w:rFonts w:ascii="Arial" w:hAnsi="Arial" w:cs="Arial"/>
          <w:sz w:val="20"/>
          <w:szCs w:val="20"/>
        </w:rPr>
        <w:t>е</w:t>
      </w:r>
      <w:r w:rsidR="001360BA">
        <w:rPr>
          <w:rFonts w:ascii="Arial" w:hAnsi="Arial" w:cs="Arial"/>
          <w:sz w:val="20"/>
          <w:szCs w:val="20"/>
        </w:rPr>
        <w:softHyphen/>
        <w:t>нии кан</w:t>
      </w:r>
      <w:r w:rsidR="001360BA">
        <w:rPr>
          <w:rFonts w:ascii="Arial" w:hAnsi="Arial" w:cs="Arial"/>
          <w:sz w:val="20"/>
          <w:szCs w:val="20"/>
        </w:rPr>
        <w:softHyphen/>
        <w:t>ди</w:t>
      </w:r>
      <w:r w:rsidR="001360BA">
        <w:rPr>
          <w:rFonts w:ascii="Arial" w:hAnsi="Arial" w:cs="Arial"/>
          <w:sz w:val="20"/>
          <w:szCs w:val="20"/>
        </w:rPr>
        <w:softHyphen/>
        <w:t>да</w:t>
      </w:r>
      <w:r w:rsidR="001360BA">
        <w:rPr>
          <w:rFonts w:ascii="Arial" w:hAnsi="Arial" w:cs="Arial"/>
          <w:sz w:val="20"/>
          <w:szCs w:val="20"/>
        </w:rPr>
        <w:softHyphen/>
        <w:t>тов в ор</w:t>
      </w:r>
      <w:r w:rsidR="001360BA">
        <w:rPr>
          <w:rFonts w:ascii="Arial" w:hAnsi="Arial" w:cs="Arial"/>
          <w:sz w:val="20"/>
          <w:szCs w:val="20"/>
        </w:rPr>
        <w:softHyphen/>
        <w:t>га</w:t>
      </w:r>
      <w:r w:rsidR="001360BA">
        <w:rPr>
          <w:rFonts w:ascii="Arial" w:hAnsi="Arial" w:cs="Arial"/>
          <w:sz w:val="20"/>
          <w:szCs w:val="20"/>
        </w:rPr>
        <w:softHyphen/>
        <w:t>ны 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 xml:space="preserve">ва </w:t>
      </w:r>
      <w:r w:rsidRPr="00085EA3">
        <w:rPr>
          <w:rFonts w:ascii="Arial" w:hAnsi="Arial" w:cs="Arial"/>
          <w:sz w:val="20"/>
          <w:szCs w:val="20"/>
        </w:rPr>
        <w:t xml:space="preserve">подписано представителем акционера, к такому предложению должна прилагаться доверенность (копия доверенности, засвидетельствованная в установленном порядке), </w:t>
      </w:r>
      <w:r>
        <w:rPr>
          <w:rFonts w:ascii="Arial" w:hAnsi="Arial" w:cs="Arial"/>
          <w:sz w:val="20"/>
          <w:szCs w:val="20"/>
        </w:rPr>
        <w:t xml:space="preserve">соответствующая требованиям </w:t>
      </w:r>
      <w:r w:rsidR="001360BA">
        <w:rPr>
          <w:rFonts w:ascii="Arial" w:hAnsi="Arial" w:cs="Arial"/>
          <w:sz w:val="20"/>
          <w:szCs w:val="20"/>
        </w:rPr>
        <w:t>законодательства Российской Федерации</w:t>
      </w:r>
      <w:r w:rsidR="00106690">
        <w:rPr>
          <w:rFonts w:ascii="Arial" w:hAnsi="Arial" w:cs="Arial"/>
          <w:sz w:val="20"/>
          <w:szCs w:val="20"/>
        </w:rPr>
        <w:t xml:space="preserve"> к оформлению доверенности на голосование</w:t>
      </w:r>
      <w:r>
        <w:rPr>
          <w:rFonts w:ascii="Arial" w:hAnsi="Arial" w:cs="Arial"/>
          <w:sz w:val="20"/>
          <w:szCs w:val="20"/>
        </w:rPr>
        <w:t>,</w:t>
      </w:r>
      <w:r w:rsidRPr="00085EA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или иные до</w:t>
      </w:r>
      <w:r>
        <w:rPr>
          <w:rFonts w:ascii="Arial" w:hAnsi="Arial" w:cs="Arial"/>
          <w:sz w:val="20"/>
          <w:szCs w:val="20"/>
        </w:rPr>
        <w:softHyphen/>
        <w:t>ку</w:t>
      </w:r>
      <w:r>
        <w:rPr>
          <w:rFonts w:ascii="Arial" w:hAnsi="Arial" w:cs="Arial"/>
          <w:sz w:val="20"/>
          <w:szCs w:val="20"/>
        </w:rPr>
        <w:softHyphen/>
        <w:t>мен</w:t>
      </w:r>
      <w:r>
        <w:rPr>
          <w:rFonts w:ascii="Arial" w:hAnsi="Arial" w:cs="Arial"/>
          <w:sz w:val="20"/>
          <w:szCs w:val="20"/>
        </w:rPr>
        <w:softHyphen/>
        <w:t>ты, удо</w:t>
      </w:r>
      <w:r>
        <w:rPr>
          <w:rFonts w:ascii="Arial" w:hAnsi="Arial" w:cs="Arial"/>
          <w:sz w:val="20"/>
          <w:szCs w:val="20"/>
        </w:rPr>
        <w:softHyphen/>
        <w:t>сто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ря</w:t>
      </w:r>
      <w:r>
        <w:rPr>
          <w:rFonts w:ascii="Arial" w:hAnsi="Arial" w:cs="Arial"/>
          <w:sz w:val="20"/>
          <w:szCs w:val="20"/>
        </w:rPr>
        <w:softHyphen/>
        <w:t>ю</w:t>
      </w:r>
      <w:r>
        <w:rPr>
          <w:rFonts w:ascii="Arial" w:hAnsi="Arial" w:cs="Arial"/>
          <w:sz w:val="20"/>
          <w:szCs w:val="20"/>
        </w:rPr>
        <w:softHyphen/>
        <w:t>щие пра</w:t>
      </w:r>
      <w:r>
        <w:rPr>
          <w:rFonts w:ascii="Arial" w:hAnsi="Arial" w:cs="Arial"/>
          <w:sz w:val="20"/>
          <w:szCs w:val="20"/>
        </w:rPr>
        <w:softHyphen/>
        <w:t>во пред</w:t>
      </w:r>
      <w:r>
        <w:rPr>
          <w:rFonts w:ascii="Arial" w:hAnsi="Arial" w:cs="Arial"/>
          <w:sz w:val="20"/>
          <w:szCs w:val="20"/>
        </w:rPr>
        <w:softHyphen/>
        <w:t>ста</w:t>
      </w:r>
      <w:r>
        <w:rPr>
          <w:rFonts w:ascii="Arial" w:hAnsi="Arial" w:cs="Arial"/>
          <w:sz w:val="20"/>
          <w:szCs w:val="20"/>
        </w:rPr>
        <w:softHyphen/>
        <w:t>ви</w:t>
      </w:r>
      <w:r>
        <w:rPr>
          <w:rFonts w:ascii="Arial" w:hAnsi="Arial" w:cs="Arial"/>
          <w:sz w:val="20"/>
          <w:szCs w:val="20"/>
        </w:rPr>
        <w:softHyphen/>
        <w:t>те</w:t>
      </w:r>
      <w:r>
        <w:rPr>
          <w:rFonts w:ascii="Arial" w:hAnsi="Arial" w:cs="Arial"/>
          <w:sz w:val="20"/>
          <w:szCs w:val="20"/>
        </w:rPr>
        <w:softHyphen/>
        <w:t>ля дей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во</w:t>
      </w:r>
      <w:r>
        <w:rPr>
          <w:rFonts w:ascii="Arial" w:hAnsi="Arial" w:cs="Arial"/>
          <w:sz w:val="20"/>
          <w:szCs w:val="20"/>
        </w:rPr>
        <w:softHyphen/>
        <w:t>вать от име</w:t>
      </w:r>
      <w:r>
        <w:rPr>
          <w:rFonts w:ascii="Arial" w:hAnsi="Arial" w:cs="Arial"/>
          <w:sz w:val="20"/>
          <w:szCs w:val="20"/>
        </w:rPr>
        <w:softHyphen/>
        <w:t>ни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 xml:space="preserve">ра. </w:t>
      </w:r>
      <w:r w:rsidRPr="00085EA3">
        <w:rPr>
          <w:rFonts w:ascii="Arial" w:hAnsi="Arial" w:cs="Arial"/>
          <w:sz w:val="20"/>
          <w:szCs w:val="20"/>
        </w:rPr>
        <w:t xml:space="preserve"> </w:t>
      </w:r>
    </w:p>
    <w:p w:rsidR="00547098" w:rsidRDefault="00547098" w:rsidP="00E928BF">
      <w:pPr>
        <w:tabs>
          <w:tab w:val="left" w:pos="0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случае</w:t>
      </w:r>
      <w:proofErr w:type="gramStart"/>
      <w:r>
        <w:rPr>
          <w:rFonts w:ascii="Arial" w:hAnsi="Arial" w:cs="Arial"/>
          <w:sz w:val="20"/>
          <w:szCs w:val="20"/>
        </w:rPr>
        <w:t>,</w:t>
      </w:r>
      <w:proofErr w:type="gramEnd"/>
      <w:r>
        <w:rPr>
          <w:rFonts w:ascii="Arial" w:hAnsi="Arial" w:cs="Arial"/>
          <w:sz w:val="20"/>
          <w:szCs w:val="20"/>
        </w:rPr>
        <w:t xml:space="preserve"> если предложение в повестку дня Годового общего собрания подписано акционером (его представителем), права на акции которого учитываются по счету депо в депозитарии, осуществляюще</w:t>
      </w:r>
      <w:r w:rsidR="00003F10">
        <w:rPr>
          <w:rFonts w:ascii="Arial" w:hAnsi="Arial" w:cs="Arial"/>
          <w:sz w:val="20"/>
          <w:szCs w:val="20"/>
        </w:rPr>
        <w:t>м</w:t>
      </w:r>
      <w:r>
        <w:rPr>
          <w:rFonts w:ascii="Arial" w:hAnsi="Arial" w:cs="Arial"/>
          <w:sz w:val="20"/>
          <w:szCs w:val="20"/>
        </w:rPr>
        <w:t xml:space="preserve"> учет прав на указанные акции, к такому предложению должна прилагаться выписка по счету депо акционера в соответствующем депозитарии.</w:t>
      </w:r>
    </w:p>
    <w:p w:rsidR="00B76F79" w:rsidRDefault="001360BA" w:rsidP="00E928BF">
      <w:pPr>
        <w:tabs>
          <w:tab w:val="left" w:pos="0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 w:rsidR="00B76F79">
        <w:rPr>
          <w:rFonts w:ascii="Arial" w:hAnsi="Arial" w:cs="Arial"/>
          <w:sz w:val="20"/>
          <w:szCs w:val="20"/>
        </w:rPr>
        <w:t>8. Пред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же</w:t>
      </w:r>
      <w:r w:rsidR="00B76F79">
        <w:rPr>
          <w:rFonts w:ascii="Arial" w:hAnsi="Arial" w:cs="Arial"/>
          <w:sz w:val="20"/>
          <w:szCs w:val="20"/>
        </w:rPr>
        <w:softHyphen/>
        <w:t>ние о вне</w:t>
      </w:r>
      <w:r w:rsidR="00B76F79">
        <w:rPr>
          <w:rFonts w:ascii="Arial" w:hAnsi="Arial" w:cs="Arial"/>
          <w:sz w:val="20"/>
          <w:szCs w:val="20"/>
        </w:rPr>
        <w:softHyphen/>
        <w:t>се</w:t>
      </w:r>
      <w:r w:rsidR="00B76F79">
        <w:rPr>
          <w:rFonts w:ascii="Arial" w:hAnsi="Arial" w:cs="Arial"/>
          <w:sz w:val="20"/>
          <w:szCs w:val="20"/>
        </w:rPr>
        <w:softHyphen/>
        <w:t>нии вопроса (</w:t>
      </w:r>
      <w:r>
        <w:rPr>
          <w:rFonts w:ascii="Arial" w:hAnsi="Arial" w:cs="Arial"/>
          <w:sz w:val="20"/>
          <w:szCs w:val="20"/>
        </w:rPr>
        <w:t>во</w:t>
      </w:r>
      <w:r>
        <w:rPr>
          <w:rFonts w:ascii="Arial" w:hAnsi="Arial" w:cs="Arial"/>
          <w:sz w:val="20"/>
          <w:szCs w:val="20"/>
        </w:rPr>
        <w:softHyphen/>
        <w:t>п</w:t>
      </w:r>
      <w:r>
        <w:rPr>
          <w:rFonts w:ascii="Arial" w:hAnsi="Arial" w:cs="Arial"/>
          <w:sz w:val="20"/>
          <w:szCs w:val="20"/>
        </w:rPr>
        <w:softHyphen/>
        <w:t>ро</w:t>
      </w:r>
      <w:r>
        <w:rPr>
          <w:rFonts w:ascii="Arial" w:hAnsi="Arial" w:cs="Arial"/>
          <w:sz w:val="20"/>
          <w:szCs w:val="20"/>
        </w:rPr>
        <w:softHyphen/>
        <w:t>сов) в по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ку дня Г</w:t>
      </w:r>
      <w:r w:rsidR="00B76F79">
        <w:rPr>
          <w:rFonts w:ascii="Arial" w:hAnsi="Arial" w:cs="Arial"/>
          <w:sz w:val="20"/>
          <w:szCs w:val="20"/>
        </w:rPr>
        <w:t>о</w:t>
      </w:r>
      <w:r w:rsidR="00B76F79">
        <w:rPr>
          <w:rFonts w:ascii="Arial" w:hAnsi="Arial" w:cs="Arial"/>
          <w:sz w:val="20"/>
          <w:szCs w:val="20"/>
        </w:rPr>
        <w:softHyphen/>
        <w:t>до</w:t>
      </w:r>
      <w:r w:rsidR="00B76F79">
        <w:rPr>
          <w:rFonts w:ascii="Arial" w:hAnsi="Arial" w:cs="Arial"/>
          <w:sz w:val="20"/>
          <w:szCs w:val="20"/>
        </w:rPr>
        <w:softHyphen/>
        <w:t>во</w:t>
      </w:r>
      <w:r w:rsidR="00B76F79">
        <w:rPr>
          <w:rFonts w:ascii="Arial" w:hAnsi="Arial" w:cs="Arial"/>
          <w:sz w:val="20"/>
          <w:szCs w:val="20"/>
        </w:rPr>
        <w:softHyphen/>
        <w:t>го об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 и пред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же</w:t>
      </w:r>
      <w:r w:rsidR="00B76F79">
        <w:rPr>
          <w:rFonts w:ascii="Arial" w:hAnsi="Arial" w:cs="Arial"/>
          <w:sz w:val="20"/>
          <w:szCs w:val="20"/>
        </w:rPr>
        <w:softHyphen/>
        <w:t>ние о вы</w:t>
      </w:r>
      <w:r w:rsidR="00B76F79">
        <w:rPr>
          <w:rFonts w:ascii="Arial" w:hAnsi="Arial" w:cs="Arial"/>
          <w:sz w:val="20"/>
          <w:szCs w:val="20"/>
        </w:rPr>
        <w:softHyphen/>
        <w:t>дви</w:t>
      </w:r>
      <w:r w:rsidR="00B76F79">
        <w:rPr>
          <w:rFonts w:ascii="Arial" w:hAnsi="Arial" w:cs="Arial"/>
          <w:sz w:val="20"/>
          <w:szCs w:val="20"/>
        </w:rPr>
        <w:softHyphen/>
        <w:t>ж</w:t>
      </w:r>
      <w:r>
        <w:rPr>
          <w:rFonts w:ascii="Arial" w:hAnsi="Arial" w:cs="Arial"/>
          <w:sz w:val="20"/>
          <w:szCs w:val="20"/>
        </w:rPr>
        <w:t>е</w:t>
      </w:r>
      <w:r>
        <w:rPr>
          <w:rFonts w:ascii="Arial" w:hAnsi="Arial" w:cs="Arial"/>
          <w:sz w:val="20"/>
          <w:szCs w:val="20"/>
        </w:rPr>
        <w:softHyphen/>
        <w:t>нии кан</w:t>
      </w:r>
      <w:r>
        <w:rPr>
          <w:rFonts w:ascii="Arial" w:hAnsi="Arial" w:cs="Arial"/>
          <w:sz w:val="20"/>
          <w:szCs w:val="20"/>
        </w:rPr>
        <w:softHyphen/>
        <w:t>ди</w:t>
      </w:r>
      <w:r>
        <w:rPr>
          <w:rFonts w:ascii="Arial" w:hAnsi="Arial" w:cs="Arial"/>
          <w:sz w:val="20"/>
          <w:szCs w:val="20"/>
        </w:rPr>
        <w:softHyphen/>
        <w:t>да</w:t>
      </w:r>
      <w:r>
        <w:rPr>
          <w:rFonts w:ascii="Arial" w:hAnsi="Arial" w:cs="Arial"/>
          <w:sz w:val="20"/>
          <w:szCs w:val="20"/>
        </w:rPr>
        <w:softHyphen/>
        <w:t>тов в ор</w:t>
      </w:r>
      <w:r>
        <w:rPr>
          <w:rFonts w:ascii="Arial" w:hAnsi="Arial" w:cs="Arial"/>
          <w:sz w:val="20"/>
          <w:szCs w:val="20"/>
        </w:rPr>
        <w:softHyphen/>
        <w:t>га</w:t>
      </w:r>
      <w:r>
        <w:rPr>
          <w:rFonts w:ascii="Arial" w:hAnsi="Arial" w:cs="Arial"/>
          <w:sz w:val="20"/>
          <w:szCs w:val="20"/>
        </w:rPr>
        <w:softHyphen/>
        <w:t>ны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 дол</w:t>
      </w:r>
      <w:r w:rsidR="00B76F79">
        <w:rPr>
          <w:rFonts w:ascii="Arial" w:hAnsi="Arial" w:cs="Arial"/>
          <w:sz w:val="20"/>
          <w:szCs w:val="20"/>
        </w:rPr>
        <w:softHyphen/>
        <w:t>ж</w:t>
      </w:r>
      <w:r w:rsidR="00B76F79">
        <w:rPr>
          <w:rFonts w:ascii="Arial" w:hAnsi="Arial" w:cs="Arial"/>
          <w:sz w:val="20"/>
          <w:szCs w:val="20"/>
        </w:rPr>
        <w:softHyphen/>
        <w:t>ны со</w:t>
      </w:r>
      <w:r w:rsidR="00B76F79">
        <w:rPr>
          <w:rFonts w:ascii="Arial" w:hAnsi="Arial" w:cs="Arial"/>
          <w:sz w:val="20"/>
          <w:szCs w:val="20"/>
        </w:rPr>
        <w:softHyphen/>
        <w:t>дер</w:t>
      </w:r>
      <w:r w:rsidR="00B76F79">
        <w:rPr>
          <w:rFonts w:ascii="Arial" w:hAnsi="Arial" w:cs="Arial"/>
          <w:sz w:val="20"/>
          <w:szCs w:val="20"/>
        </w:rPr>
        <w:softHyphen/>
        <w:t>жать све</w:t>
      </w:r>
      <w:r w:rsidR="00B76F79">
        <w:rPr>
          <w:rFonts w:ascii="Arial" w:hAnsi="Arial" w:cs="Arial"/>
          <w:sz w:val="20"/>
          <w:szCs w:val="20"/>
        </w:rPr>
        <w:softHyphen/>
      </w:r>
      <w:r w:rsidR="00B76F79">
        <w:rPr>
          <w:rFonts w:ascii="Arial" w:hAnsi="Arial" w:cs="Arial"/>
          <w:sz w:val="20"/>
          <w:szCs w:val="20"/>
        </w:rPr>
        <w:lastRenderedPageBreak/>
        <w:t>де</w:t>
      </w:r>
      <w:r w:rsidR="00B76F79">
        <w:rPr>
          <w:rFonts w:ascii="Arial" w:hAnsi="Arial" w:cs="Arial"/>
          <w:sz w:val="20"/>
          <w:szCs w:val="20"/>
        </w:rPr>
        <w:softHyphen/>
        <w:t>ния о ко</w:t>
      </w:r>
      <w:r w:rsidR="00B76F79">
        <w:rPr>
          <w:rFonts w:ascii="Arial" w:hAnsi="Arial" w:cs="Arial"/>
          <w:sz w:val="20"/>
          <w:szCs w:val="20"/>
        </w:rPr>
        <w:softHyphen/>
        <w:t>ли</w:t>
      </w:r>
      <w:r w:rsidR="00B76F79">
        <w:rPr>
          <w:rFonts w:ascii="Arial" w:hAnsi="Arial" w:cs="Arial"/>
          <w:sz w:val="20"/>
          <w:szCs w:val="20"/>
        </w:rPr>
        <w:softHyphen/>
        <w:t>че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ве и ка</w:t>
      </w:r>
      <w:r w:rsidR="00B76F79">
        <w:rPr>
          <w:rFonts w:ascii="Arial" w:hAnsi="Arial" w:cs="Arial"/>
          <w:sz w:val="20"/>
          <w:szCs w:val="20"/>
        </w:rPr>
        <w:softHyphen/>
        <w:t>те</w:t>
      </w:r>
      <w:r w:rsidR="00B76F79">
        <w:rPr>
          <w:rFonts w:ascii="Arial" w:hAnsi="Arial" w:cs="Arial"/>
          <w:sz w:val="20"/>
          <w:szCs w:val="20"/>
        </w:rPr>
        <w:softHyphen/>
        <w:t>го</w:t>
      </w:r>
      <w:r w:rsidR="00B76F79">
        <w:rPr>
          <w:rFonts w:ascii="Arial" w:hAnsi="Arial" w:cs="Arial"/>
          <w:sz w:val="20"/>
          <w:szCs w:val="20"/>
        </w:rPr>
        <w:softHyphen/>
        <w:t>рии (ти</w:t>
      </w:r>
      <w:r w:rsidR="00B76F79">
        <w:rPr>
          <w:rFonts w:ascii="Arial" w:hAnsi="Arial" w:cs="Arial"/>
          <w:sz w:val="20"/>
          <w:szCs w:val="20"/>
        </w:rPr>
        <w:softHyphen/>
        <w:t>пе) ак</w:t>
      </w:r>
      <w:r w:rsidR="00B76F79">
        <w:rPr>
          <w:rFonts w:ascii="Arial" w:hAnsi="Arial" w:cs="Arial"/>
          <w:sz w:val="20"/>
          <w:szCs w:val="20"/>
        </w:rPr>
        <w:softHyphen/>
        <w:t>ций, при</w:t>
      </w:r>
      <w:r w:rsidR="00B76F79">
        <w:rPr>
          <w:rFonts w:ascii="Arial" w:hAnsi="Arial" w:cs="Arial"/>
          <w:sz w:val="20"/>
          <w:szCs w:val="20"/>
        </w:rPr>
        <w:softHyphen/>
        <w:t>на</w:t>
      </w:r>
      <w:r w:rsidR="00B76F79">
        <w:rPr>
          <w:rFonts w:ascii="Arial" w:hAnsi="Arial" w:cs="Arial"/>
          <w:sz w:val="20"/>
          <w:szCs w:val="20"/>
        </w:rPr>
        <w:softHyphen/>
        <w:t>д</w:t>
      </w:r>
      <w:r w:rsidR="00B76F79">
        <w:rPr>
          <w:rFonts w:ascii="Arial" w:hAnsi="Arial" w:cs="Arial"/>
          <w:sz w:val="20"/>
          <w:szCs w:val="20"/>
        </w:rPr>
        <w:softHyphen/>
        <w:t>ле</w:t>
      </w:r>
      <w:r w:rsidR="00B76F79">
        <w:rPr>
          <w:rFonts w:ascii="Arial" w:hAnsi="Arial" w:cs="Arial"/>
          <w:sz w:val="20"/>
          <w:szCs w:val="20"/>
        </w:rPr>
        <w:softHyphen/>
        <w:t>жа</w:t>
      </w:r>
      <w:r w:rsidR="00B76F79">
        <w:rPr>
          <w:rFonts w:ascii="Arial" w:hAnsi="Arial" w:cs="Arial"/>
          <w:sz w:val="20"/>
          <w:szCs w:val="20"/>
        </w:rPr>
        <w:softHyphen/>
        <w:t>щих ка</w:t>
      </w:r>
      <w:r w:rsidR="00B76F79">
        <w:rPr>
          <w:rFonts w:ascii="Arial" w:hAnsi="Arial" w:cs="Arial"/>
          <w:sz w:val="20"/>
          <w:szCs w:val="20"/>
        </w:rPr>
        <w:softHyphen/>
        <w:t>ж</w:t>
      </w:r>
      <w:r w:rsidR="00B76F79">
        <w:rPr>
          <w:rFonts w:ascii="Arial" w:hAnsi="Arial" w:cs="Arial"/>
          <w:sz w:val="20"/>
          <w:szCs w:val="20"/>
        </w:rPr>
        <w:softHyphen/>
        <w:t>до</w:t>
      </w:r>
      <w:r w:rsidR="00B76F79">
        <w:rPr>
          <w:rFonts w:ascii="Arial" w:hAnsi="Arial" w:cs="Arial"/>
          <w:sz w:val="20"/>
          <w:szCs w:val="20"/>
        </w:rPr>
        <w:softHyphen/>
        <w:t>му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ру, под</w:t>
      </w:r>
      <w:r w:rsidR="00B76F79">
        <w:rPr>
          <w:rFonts w:ascii="Arial" w:hAnsi="Arial" w:cs="Arial"/>
          <w:sz w:val="20"/>
          <w:szCs w:val="20"/>
        </w:rPr>
        <w:softHyphen/>
        <w:t>пи</w:t>
      </w:r>
      <w:r w:rsidR="00B76F79">
        <w:rPr>
          <w:rFonts w:ascii="Arial" w:hAnsi="Arial" w:cs="Arial"/>
          <w:sz w:val="20"/>
          <w:szCs w:val="20"/>
        </w:rPr>
        <w:softHyphen/>
        <w:t>сав</w:t>
      </w:r>
      <w:r w:rsidR="00B76F79">
        <w:rPr>
          <w:rFonts w:ascii="Arial" w:hAnsi="Arial" w:cs="Arial"/>
          <w:sz w:val="20"/>
          <w:szCs w:val="20"/>
        </w:rPr>
        <w:softHyphen/>
        <w:t>ше</w:t>
      </w:r>
      <w:r w:rsidR="00B76F79">
        <w:rPr>
          <w:rFonts w:ascii="Arial" w:hAnsi="Arial" w:cs="Arial"/>
          <w:sz w:val="20"/>
          <w:szCs w:val="20"/>
        </w:rPr>
        <w:softHyphen/>
        <w:t>му пред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же</w:t>
      </w:r>
      <w:r w:rsidR="00B76F79">
        <w:rPr>
          <w:rFonts w:ascii="Arial" w:hAnsi="Arial" w:cs="Arial"/>
          <w:sz w:val="20"/>
          <w:szCs w:val="20"/>
        </w:rPr>
        <w:softHyphen/>
        <w:t>ние.</w:t>
      </w:r>
    </w:p>
    <w:p w:rsidR="00B76F79" w:rsidRPr="00737BA5" w:rsidRDefault="00B76F79" w:rsidP="00003F10">
      <w:pPr>
        <w:tabs>
          <w:tab w:val="left" w:pos="0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Ес</w:t>
      </w:r>
      <w:r>
        <w:rPr>
          <w:rFonts w:ascii="Arial" w:hAnsi="Arial" w:cs="Arial"/>
          <w:sz w:val="20"/>
          <w:szCs w:val="20"/>
        </w:rPr>
        <w:softHyphen/>
        <w:t>ли в пред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нии о вне</w:t>
      </w:r>
      <w:r>
        <w:rPr>
          <w:rFonts w:ascii="Arial" w:hAnsi="Arial" w:cs="Arial"/>
          <w:sz w:val="20"/>
          <w:szCs w:val="20"/>
        </w:rPr>
        <w:softHyphen/>
        <w:t>се</w:t>
      </w:r>
      <w:r>
        <w:rPr>
          <w:rFonts w:ascii="Arial" w:hAnsi="Arial" w:cs="Arial"/>
          <w:sz w:val="20"/>
          <w:szCs w:val="20"/>
        </w:rPr>
        <w:softHyphen/>
        <w:t>нии вопроса (</w:t>
      </w:r>
      <w:r w:rsidR="001360BA">
        <w:rPr>
          <w:rFonts w:ascii="Arial" w:hAnsi="Arial" w:cs="Arial"/>
          <w:sz w:val="20"/>
          <w:szCs w:val="20"/>
        </w:rPr>
        <w:t>во</w:t>
      </w:r>
      <w:r w:rsidR="001360BA">
        <w:rPr>
          <w:rFonts w:ascii="Arial" w:hAnsi="Arial" w:cs="Arial"/>
          <w:sz w:val="20"/>
          <w:szCs w:val="20"/>
        </w:rPr>
        <w:softHyphen/>
        <w:t>п</w:t>
      </w:r>
      <w:r w:rsidR="001360BA">
        <w:rPr>
          <w:rFonts w:ascii="Arial" w:hAnsi="Arial" w:cs="Arial"/>
          <w:sz w:val="20"/>
          <w:szCs w:val="20"/>
        </w:rPr>
        <w:softHyphen/>
        <w:t>ро</w:t>
      </w:r>
      <w:r w:rsidR="001360BA">
        <w:rPr>
          <w:rFonts w:ascii="Arial" w:hAnsi="Arial" w:cs="Arial"/>
          <w:sz w:val="20"/>
          <w:szCs w:val="20"/>
        </w:rPr>
        <w:softHyphen/>
        <w:t>сов) в по</w:t>
      </w:r>
      <w:r w:rsidR="001360BA">
        <w:rPr>
          <w:rFonts w:ascii="Arial" w:hAnsi="Arial" w:cs="Arial"/>
          <w:sz w:val="20"/>
          <w:szCs w:val="20"/>
        </w:rPr>
        <w:softHyphen/>
        <w:t>ве</w:t>
      </w:r>
      <w:r w:rsidR="001360BA">
        <w:rPr>
          <w:rFonts w:ascii="Arial" w:hAnsi="Arial" w:cs="Arial"/>
          <w:sz w:val="20"/>
          <w:szCs w:val="20"/>
        </w:rPr>
        <w:softHyphen/>
        <w:t>ст</w:t>
      </w:r>
      <w:r w:rsidR="001360BA">
        <w:rPr>
          <w:rFonts w:ascii="Arial" w:hAnsi="Arial" w:cs="Arial"/>
          <w:sz w:val="20"/>
          <w:szCs w:val="20"/>
        </w:rPr>
        <w:softHyphen/>
        <w:t>ку дня Г</w:t>
      </w:r>
      <w:r>
        <w:rPr>
          <w:rFonts w:ascii="Arial" w:hAnsi="Arial" w:cs="Arial"/>
          <w:sz w:val="20"/>
          <w:szCs w:val="20"/>
        </w:rPr>
        <w:t>о</w:t>
      </w:r>
      <w:r>
        <w:rPr>
          <w:rFonts w:ascii="Arial" w:hAnsi="Arial" w:cs="Arial"/>
          <w:sz w:val="20"/>
          <w:szCs w:val="20"/>
        </w:rPr>
        <w:softHyphen/>
        <w:t>до</w:t>
      </w:r>
      <w:r>
        <w:rPr>
          <w:rFonts w:ascii="Arial" w:hAnsi="Arial" w:cs="Arial"/>
          <w:sz w:val="20"/>
          <w:szCs w:val="20"/>
        </w:rPr>
        <w:softHyphen/>
        <w:t>во</w:t>
      </w:r>
      <w:r>
        <w:rPr>
          <w:rFonts w:ascii="Arial" w:hAnsi="Arial" w:cs="Arial"/>
          <w:sz w:val="20"/>
          <w:szCs w:val="20"/>
        </w:rPr>
        <w:softHyphen/>
        <w:t>го 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го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 xml:space="preserve">ров </w:t>
      </w:r>
      <w:r w:rsidR="00003F10">
        <w:rPr>
          <w:rFonts w:ascii="Arial" w:hAnsi="Arial" w:cs="Arial"/>
          <w:sz w:val="20"/>
          <w:szCs w:val="20"/>
        </w:rPr>
        <w:t xml:space="preserve">и/или </w:t>
      </w:r>
      <w:r w:rsidR="00003F10" w:rsidRPr="00344B8D">
        <w:rPr>
          <w:rFonts w:ascii="Arial" w:hAnsi="Arial" w:cs="Arial"/>
          <w:sz w:val="20"/>
          <w:szCs w:val="20"/>
        </w:rPr>
        <w:t>в пред</w:t>
      </w:r>
      <w:r w:rsidR="00003F10" w:rsidRPr="00344B8D">
        <w:rPr>
          <w:rFonts w:ascii="Arial" w:hAnsi="Arial" w:cs="Arial"/>
          <w:sz w:val="20"/>
          <w:szCs w:val="20"/>
        </w:rPr>
        <w:softHyphen/>
        <w:t>ло</w:t>
      </w:r>
      <w:r w:rsidR="00003F10" w:rsidRPr="00344B8D">
        <w:rPr>
          <w:rFonts w:ascii="Arial" w:hAnsi="Arial" w:cs="Arial"/>
          <w:sz w:val="20"/>
          <w:szCs w:val="20"/>
        </w:rPr>
        <w:softHyphen/>
        <w:t>же</w:t>
      </w:r>
      <w:r w:rsidR="00003F10" w:rsidRPr="00344B8D">
        <w:rPr>
          <w:rFonts w:ascii="Arial" w:hAnsi="Arial" w:cs="Arial"/>
          <w:sz w:val="20"/>
          <w:szCs w:val="20"/>
        </w:rPr>
        <w:softHyphen/>
        <w:t>нии о вы</w:t>
      </w:r>
      <w:r w:rsidR="00003F10" w:rsidRPr="00344B8D">
        <w:rPr>
          <w:rFonts w:ascii="Arial" w:hAnsi="Arial" w:cs="Arial"/>
          <w:sz w:val="20"/>
          <w:szCs w:val="20"/>
        </w:rPr>
        <w:softHyphen/>
        <w:t>дви</w:t>
      </w:r>
      <w:r w:rsidR="00003F10" w:rsidRPr="00344B8D">
        <w:rPr>
          <w:rFonts w:ascii="Arial" w:hAnsi="Arial" w:cs="Arial"/>
          <w:sz w:val="20"/>
          <w:szCs w:val="20"/>
        </w:rPr>
        <w:softHyphen/>
        <w:t>же</w:t>
      </w:r>
      <w:r w:rsidR="00003F10" w:rsidRPr="00344B8D">
        <w:rPr>
          <w:rFonts w:ascii="Arial" w:hAnsi="Arial" w:cs="Arial"/>
          <w:sz w:val="20"/>
          <w:szCs w:val="20"/>
        </w:rPr>
        <w:softHyphen/>
        <w:t>нии кан</w:t>
      </w:r>
      <w:r w:rsidR="00003F10" w:rsidRPr="00344B8D">
        <w:rPr>
          <w:rFonts w:ascii="Arial" w:hAnsi="Arial" w:cs="Arial"/>
          <w:sz w:val="20"/>
          <w:szCs w:val="20"/>
        </w:rPr>
        <w:softHyphen/>
        <w:t>ди</w:t>
      </w:r>
      <w:r w:rsidR="00003F10" w:rsidRPr="00344B8D">
        <w:rPr>
          <w:rFonts w:ascii="Arial" w:hAnsi="Arial" w:cs="Arial"/>
          <w:sz w:val="20"/>
          <w:szCs w:val="20"/>
        </w:rPr>
        <w:softHyphen/>
        <w:t>да</w:t>
      </w:r>
      <w:r w:rsidR="00003F10" w:rsidRPr="00344B8D">
        <w:rPr>
          <w:rFonts w:ascii="Arial" w:hAnsi="Arial" w:cs="Arial"/>
          <w:sz w:val="20"/>
          <w:szCs w:val="20"/>
        </w:rPr>
        <w:softHyphen/>
        <w:t>тов в ор</w:t>
      </w:r>
      <w:r w:rsidR="00003F10" w:rsidRPr="00344B8D">
        <w:rPr>
          <w:rFonts w:ascii="Arial" w:hAnsi="Arial" w:cs="Arial"/>
          <w:sz w:val="20"/>
          <w:szCs w:val="20"/>
        </w:rPr>
        <w:softHyphen/>
        <w:t>га</w:t>
      </w:r>
      <w:r w:rsidR="00003F10" w:rsidRPr="00344B8D">
        <w:rPr>
          <w:rFonts w:ascii="Arial" w:hAnsi="Arial" w:cs="Arial"/>
          <w:sz w:val="20"/>
          <w:szCs w:val="20"/>
        </w:rPr>
        <w:softHyphen/>
        <w:t xml:space="preserve">ны </w:t>
      </w:r>
      <w:r w:rsidR="00003F10">
        <w:rPr>
          <w:rFonts w:ascii="Arial" w:hAnsi="Arial" w:cs="Arial"/>
          <w:sz w:val="20"/>
          <w:szCs w:val="20"/>
        </w:rPr>
        <w:t>О</w:t>
      </w:r>
      <w:r w:rsidR="00003F10" w:rsidRPr="00344B8D">
        <w:rPr>
          <w:rFonts w:ascii="Arial" w:hAnsi="Arial" w:cs="Arial"/>
          <w:sz w:val="20"/>
          <w:szCs w:val="20"/>
        </w:rPr>
        <w:t>б</w:t>
      </w:r>
      <w:r w:rsidR="00003F10" w:rsidRPr="00344B8D">
        <w:rPr>
          <w:rFonts w:ascii="Arial" w:hAnsi="Arial" w:cs="Arial"/>
          <w:sz w:val="20"/>
          <w:szCs w:val="20"/>
        </w:rPr>
        <w:softHyphen/>
        <w:t>ще</w:t>
      </w:r>
      <w:r w:rsidR="00003F10" w:rsidRPr="00344B8D">
        <w:rPr>
          <w:rFonts w:ascii="Arial" w:hAnsi="Arial" w:cs="Arial"/>
          <w:sz w:val="20"/>
          <w:szCs w:val="20"/>
        </w:rPr>
        <w:softHyphen/>
        <w:t>ст</w:t>
      </w:r>
      <w:r w:rsidR="00003F10" w:rsidRPr="00344B8D">
        <w:rPr>
          <w:rFonts w:ascii="Arial" w:hAnsi="Arial" w:cs="Arial"/>
          <w:sz w:val="20"/>
          <w:szCs w:val="20"/>
        </w:rPr>
        <w:softHyphen/>
        <w:t xml:space="preserve">ва </w:t>
      </w:r>
      <w:r>
        <w:rPr>
          <w:rFonts w:ascii="Arial" w:hAnsi="Arial" w:cs="Arial"/>
          <w:sz w:val="20"/>
          <w:szCs w:val="20"/>
        </w:rPr>
        <w:t>ука</w:t>
      </w:r>
      <w:r>
        <w:rPr>
          <w:rFonts w:ascii="Arial" w:hAnsi="Arial" w:cs="Arial"/>
          <w:sz w:val="20"/>
          <w:szCs w:val="20"/>
        </w:rPr>
        <w:softHyphen/>
        <w:t>за</w:t>
      </w:r>
      <w:r>
        <w:rPr>
          <w:rFonts w:ascii="Arial" w:hAnsi="Arial" w:cs="Arial"/>
          <w:sz w:val="20"/>
          <w:szCs w:val="20"/>
        </w:rPr>
        <w:softHyphen/>
        <w:t>ны не</w:t>
      </w:r>
      <w:r>
        <w:rPr>
          <w:rFonts w:ascii="Arial" w:hAnsi="Arial" w:cs="Arial"/>
          <w:sz w:val="20"/>
          <w:szCs w:val="20"/>
        </w:rPr>
        <w:softHyphen/>
        <w:t>вер</w:t>
      </w:r>
      <w:r>
        <w:rPr>
          <w:rFonts w:ascii="Arial" w:hAnsi="Arial" w:cs="Arial"/>
          <w:sz w:val="20"/>
          <w:szCs w:val="20"/>
        </w:rPr>
        <w:softHyphen/>
        <w:t>ные све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ния о ко</w:t>
      </w:r>
      <w:r>
        <w:rPr>
          <w:rFonts w:ascii="Arial" w:hAnsi="Arial" w:cs="Arial"/>
          <w:sz w:val="20"/>
          <w:szCs w:val="20"/>
        </w:rPr>
        <w:softHyphen/>
        <w:t>ли</w:t>
      </w:r>
      <w:r>
        <w:rPr>
          <w:rFonts w:ascii="Arial" w:hAnsi="Arial" w:cs="Arial"/>
          <w:sz w:val="20"/>
          <w:szCs w:val="20"/>
        </w:rPr>
        <w:softHyphen/>
        <w:t>че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ве, ка</w:t>
      </w:r>
      <w:r>
        <w:rPr>
          <w:rFonts w:ascii="Arial" w:hAnsi="Arial" w:cs="Arial"/>
          <w:sz w:val="20"/>
          <w:szCs w:val="20"/>
        </w:rPr>
        <w:softHyphen/>
        <w:t>те</w:t>
      </w:r>
      <w:r>
        <w:rPr>
          <w:rFonts w:ascii="Arial" w:hAnsi="Arial" w:cs="Arial"/>
          <w:sz w:val="20"/>
          <w:szCs w:val="20"/>
        </w:rPr>
        <w:softHyphen/>
        <w:t>го</w:t>
      </w:r>
      <w:r>
        <w:rPr>
          <w:rFonts w:ascii="Arial" w:hAnsi="Arial" w:cs="Arial"/>
          <w:sz w:val="20"/>
          <w:szCs w:val="20"/>
        </w:rPr>
        <w:softHyphen/>
        <w:t>рии (ти</w:t>
      </w:r>
      <w:r>
        <w:rPr>
          <w:rFonts w:ascii="Arial" w:hAnsi="Arial" w:cs="Arial"/>
          <w:sz w:val="20"/>
          <w:szCs w:val="20"/>
        </w:rPr>
        <w:softHyphen/>
        <w:t>пе) ак</w:t>
      </w:r>
      <w:r>
        <w:rPr>
          <w:rFonts w:ascii="Arial" w:hAnsi="Arial" w:cs="Arial"/>
          <w:sz w:val="20"/>
          <w:szCs w:val="20"/>
        </w:rPr>
        <w:softHyphen/>
        <w:t>ций, при</w:t>
      </w:r>
      <w:r>
        <w:rPr>
          <w:rFonts w:ascii="Arial" w:hAnsi="Arial" w:cs="Arial"/>
          <w:sz w:val="20"/>
          <w:szCs w:val="20"/>
        </w:rPr>
        <w:softHyphen/>
        <w:t>на</w:t>
      </w:r>
      <w:r>
        <w:rPr>
          <w:rFonts w:ascii="Arial" w:hAnsi="Arial" w:cs="Arial"/>
          <w:sz w:val="20"/>
          <w:szCs w:val="20"/>
        </w:rPr>
        <w:softHyphen/>
        <w:t>д</w:t>
      </w:r>
      <w:r>
        <w:rPr>
          <w:rFonts w:ascii="Arial" w:hAnsi="Arial" w:cs="Arial"/>
          <w:sz w:val="20"/>
          <w:szCs w:val="20"/>
        </w:rPr>
        <w:softHyphen/>
        <w:t>ле</w:t>
      </w:r>
      <w:r>
        <w:rPr>
          <w:rFonts w:ascii="Arial" w:hAnsi="Arial" w:cs="Arial"/>
          <w:sz w:val="20"/>
          <w:szCs w:val="20"/>
        </w:rPr>
        <w:softHyphen/>
        <w:t>жа</w:t>
      </w:r>
      <w:r>
        <w:rPr>
          <w:rFonts w:ascii="Arial" w:hAnsi="Arial" w:cs="Arial"/>
          <w:sz w:val="20"/>
          <w:szCs w:val="20"/>
        </w:rPr>
        <w:softHyphen/>
        <w:t>щих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ру, под</w:t>
      </w:r>
      <w:r>
        <w:rPr>
          <w:rFonts w:ascii="Arial" w:hAnsi="Arial" w:cs="Arial"/>
          <w:sz w:val="20"/>
          <w:szCs w:val="20"/>
        </w:rPr>
        <w:softHyphen/>
      </w:r>
      <w:r w:rsidR="001360BA">
        <w:rPr>
          <w:rFonts w:ascii="Arial" w:hAnsi="Arial" w:cs="Arial"/>
          <w:sz w:val="20"/>
          <w:szCs w:val="20"/>
        </w:rPr>
        <w:t>пи</w:t>
      </w:r>
      <w:r w:rsidR="001360BA">
        <w:rPr>
          <w:rFonts w:ascii="Arial" w:hAnsi="Arial" w:cs="Arial"/>
          <w:sz w:val="20"/>
          <w:szCs w:val="20"/>
        </w:rPr>
        <w:softHyphen/>
        <w:t>сав</w:t>
      </w:r>
      <w:r w:rsidR="001360BA">
        <w:rPr>
          <w:rFonts w:ascii="Arial" w:hAnsi="Arial" w:cs="Arial"/>
          <w:sz w:val="20"/>
          <w:szCs w:val="20"/>
        </w:rPr>
        <w:softHyphen/>
        <w:t>ше</w:t>
      </w:r>
      <w:r w:rsidR="001360BA">
        <w:rPr>
          <w:rFonts w:ascii="Arial" w:hAnsi="Arial" w:cs="Arial"/>
          <w:sz w:val="20"/>
          <w:szCs w:val="20"/>
        </w:rPr>
        <w:softHyphen/>
        <w:t>му пред</w:t>
      </w:r>
      <w:r w:rsidR="001360BA">
        <w:rPr>
          <w:rFonts w:ascii="Arial" w:hAnsi="Arial" w:cs="Arial"/>
          <w:sz w:val="20"/>
          <w:szCs w:val="20"/>
        </w:rPr>
        <w:softHyphen/>
        <w:t>ло</w:t>
      </w:r>
      <w:r w:rsidR="001360BA">
        <w:rPr>
          <w:rFonts w:ascii="Arial" w:hAnsi="Arial" w:cs="Arial"/>
          <w:sz w:val="20"/>
          <w:szCs w:val="20"/>
        </w:rPr>
        <w:softHyphen/>
        <w:t>же</w:t>
      </w:r>
      <w:r w:rsidR="001360BA">
        <w:rPr>
          <w:rFonts w:ascii="Arial" w:hAnsi="Arial" w:cs="Arial"/>
          <w:sz w:val="20"/>
          <w:szCs w:val="20"/>
        </w:rPr>
        <w:softHyphen/>
        <w:t>ние, и С</w:t>
      </w:r>
      <w:r>
        <w:rPr>
          <w:rFonts w:ascii="Arial" w:hAnsi="Arial" w:cs="Arial"/>
          <w:sz w:val="20"/>
          <w:szCs w:val="20"/>
        </w:rPr>
        <w:t>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том ди</w:t>
      </w:r>
      <w:r>
        <w:rPr>
          <w:rFonts w:ascii="Arial" w:hAnsi="Arial" w:cs="Arial"/>
          <w:sz w:val="20"/>
          <w:szCs w:val="20"/>
        </w:rPr>
        <w:softHyphen/>
        <w:t>ре</w:t>
      </w:r>
      <w:r>
        <w:rPr>
          <w:rFonts w:ascii="Arial" w:hAnsi="Arial" w:cs="Arial"/>
          <w:sz w:val="20"/>
          <w:szCs w:val="20"/>
        </w:rPr>
        <w:softHyphen/>
        <w:t>к</w:t>
      </w:r>
      <w:r>
        <w:rPr>
          <w:rFonts w:ascii="Arial" w:hAnsi="Arial" w:cs="Arial"/>
          <w:sz w:val="20"/>
          <w:szCs w:val="20"/>
        </w:rPr>
        <w:softHyphen/>
        <w:t>то</w:t>
      </w:r>
      <w:r>
        <w:rPr>
          <w:rFonts w:ascii="Arial" w:hAnsi="Arial" w:cs="Arial"/>
          <w:sz w:val="20"/>
          <w:szCs w:val="20"/>
        </w:rPr>
        <w:softHyphen/>
        <w:t>ров ус</w:t>
      </w:r>
      <w:r>
        <w:rPr>
          <w:rFonts w:ascii="Arial" w:hAnsi="Arial" w:cs="Arial"/>
          <w:sz w:val="20"/>
          <w:szCs w:val="20"/>
        </w:rPr>
        <w:softHyphen/>
        <w:t>та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в</w:t>
      </w:r>
      <w:r>
        <w:rPr>
          <w:rFonts w:ascii="Arial" w:hAnsi="Arial" w:cs="Arial"/>
          <w:sz w:val="20"/>
          <w:szCs w:val="20"/>
        </w:rPr>
        <w:softHyphen/>
        <w:t>ле</w:t>
      </w:r>
      <w:r>
        <w:rPr>
          <w:rFonts w:ascii="Arial" w:hAnsi="Arial" w:cs="Arial"/>
          <w:sz w:val="20"/>
          <w:szCs w:val="20"/>
        </w:rPr>
        <w:softHyphen/>
        <w:t>но, что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ры, под</w:t>
      </w:r>
      <w:r>
        <w:rPr>
          <w:rFonts w:ascii="Arial" w:hAnsi="Arial" w:cs="Arial"/>
          <w:sz w:val="20"/>
          <w:szCs w:val="20"/>
        </w:rPr>
        <w:softHyphen/>
        <w:t>пи</w:t>
      </w:r>
      <w:r>
        <w:rPr>
          <w:rFonts w:ascii="Arial" w:hAnsi="Arial" w:cs="Arial"/>
          <w:sz w:val="20"/>
          <w:szCs w:val="20"/>
        </w:rPr>
        <w:softHyphen/>
        <w:t>сав</w:t>
      </w:r>
      <w:r>
        <w:rPr>
          <w:rFonts w:ascii="Arial" w:hAnsi="Arial" w:cs="Arial"/>
          <w:sz w:val="20"/>
          <w:szCs w:val="20"/>
        </w:rPr>
        <w:softHyphen/>
        <w:t>шие пред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ние, яв</w:t>
      </w:r>
      <w:r>
        <w:rPr>
          <w:rFonts w:ascii="Arial" w:hAnsi="Arial" w:cs="Arial"/>
          <w:sz w:val="20"/>
          <w:szCs w:val="20"/>
        </w:rPr>
        <w:softHyphen/>
        <w:t>ля</w:t>
      </w:r>
      <w:r>
        <w:rPr>
          <w:rFonts w:ascii="Arial" w:hAnsi="Arial" w:cs="Arial"/>
          <w:sz w:val="20"/>
          <w:szCs w:val="20"/>
        </w:rPr>
        <w:softHyphen/>
        <w:t>лись на да</w:t>
      </w:r>
      <w:r>
        <w:rPr>
          <w:rFonts w:ascii="Arial" w:hAnsi="Arial" w:cs="Arial"/>
          <w:sz w:val="20"/>
          <w:szCs w:val="20"/>
        </w:rPr>
        <w:softHyphen/>
        <w:t>ту вне</w:t>
      </w:r>
      <w:r>
        <w:rPr>
          <w:rFonts w:ascii="Arial" w:hAnsi="Arial" w:cs="Arial"/>
          <w:sz w:val="20"/>
          <w:szCs w:val="20"/>
        </w:rPr>
        <w:softHyphen/>
        <w:t>се</w:t>
      </w:r>
      <w:r>
        <w:rPr>
          <w:rFonts w:ascii="Arial" w:hAnsi="Arial" w:cs="Arial"/>
          <w:sz w:val="20"/>
          <w:szCs w:val="20"/>
        </w:rPr>
        <w:softHyphen/>
        <w:t>ния пред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ния в со</w:t>
      </w:r>
      <w:r>
        <w:rPr>
          <w:rFonts w:ascii="Arial" w:hAnsi="Arial" w:cs="Arial"/>
          <w:sz w:val="20"/>
          <w:szCs w:val="20"/>
        </w:rPr>
        <w:softHyphen/>
        <w:t>во</w:t>
      </w:r>
      <w:r>
        <w:rPr>
          <w:rFonts w:ascii="Arial" w:hAnsi="Arial" w:cs="Arial"/>
          <w:sz w:val="20"/>
          <w:szCs w:val="20"/>
        </w:rPr>
        <w:softHyphen/>
        <w:t>куп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сти вла</w:t>
      </w:r>
      <w:r>
        <w:rPr>
          <w:rFonts w:ascii="Arial" w:hAnsi="Arial" w:cs="Arial"/>
          <w:sz w:val="20"/>
          <w:szCs w:val="20"/>
        </w:rPr>
        <w:softHyphen/>
        <w:t>дель</w:t>
      </w:r>
      <w:r>
        <w:rPr>
          <w:rFonts w:ascii="Arial" w:hAnsi="Arial" w:cs="Arial"/>
          <w:sz w:val="20"/>
          <w:szCs w:val="20"/>
        </w:rPr>
        <w:softHyphen/>
        <w:t>ца</w:t>
      </w:r>
      <w:r>
        <w:rPr>
          <w:rFonts w:ascii="Arial" w:hAnsi="Arial" w:cs="Arial"/>
          <w:sz w:val="20"/>
          <w:szCs w:val="20"/>
        </w:rPr>
        <w:softHyphen/>
        <w:t>ми не ме</w:t>
      </w:r>
      <w:r>
        <w:rPr>
          <w:rFonts w:ascii="Arial" w:hAnsi="Arial" w:cs="Arial"/>
          <w:sz w:val="20"/>
          <w:szCs w:val="20"/>
        </w:rPr>
        <w:softHyphen/>
        <w:t>нее чем 2 про</w:t>
      </w:r>
      <w:r w:rsidR="001360BA">
        <w:rPr>
          <w:rFonts w:ascii="Arial" w:hAnsi="Arial" w:cs="Arial"/>
          <w:sz w:val="20"/>
          <w:szCs w:val="20"/>
        </w:rPr>
        <w:softHyphen/>
        <w:t>цен</w:t>
      </w:r>
      <w:r w:rsidR="001360BA">
        <w:rPr>
          <w:rFonts w:ascii="Arial" w:hAnsi="Arial" w:cs="Arial"/>
          <w:sz w:val="20"/>
          <w:szCs w:val="20"/>
        </w:rPr>
        <w:softHyphen/>
        <w:t>тов го</w:t>
      </w:r>
      <w:r w:rsidR="001360BA">
        <w:rPr>
          <w:rFonts w:ascii="Arial" w:hAnsi="Arial" w:cs="Arial"/>
          <w:sz w:val="20"/>
          <w:szCs w:val="20"/>
        </w:rPr>
        <w:softHyphen/>
        <w:t>ло</w:t>
      </w:r>
      <w:r w:rsidR="001360BA">
        <w:rPr>
          <w:rFonts w:ascii="Arial" w:hAnsi="Arial" w:cs="Arial"/>
          <w:sz w:val="20"/>
          <w:szCs w:val="20"/>
        </w:rPr>
        <w:softHyphen/>
        <w:t>су</w:t>
      </w:r>
      <w:r w:rsidR="001360BA">
        <w:rPr>
          <w:rFonts w:ascii="Arial" w:hAnsi="Arial" w:cs="Arial"/>
          <w:sz w:val="20"/>
          <w:szCs w:val="20"/>
        </w:rPr>
        <w:softHyphen/>
        <w:t>ю</w:t>
      </w:r>
      <w:r w:rsidR="001360BA">
        <w:rPr>
          <w:rFonts w:ascii="Arial" w:hAnsi="Arial" w:cs="Arial"/>
          <w:sz w:val="20"/>
          <w:szCs w:val="20"/>
        </w:rPr>
        <w:softHyphen/>
        <w:t>щих ак</w:t>
      </w:r>
      <w:r w:rsidR="001360BA">
        <w:rPr>
          <w:rFonts w:ascii="Arial" w:hAnsi="Arial" w:cs="Arial"/>
          <w:sz w:val="20"/>
          <w:szCs w:val="20"/>
        </w:rPr>
        <w:softHyphen/>
        <w:t>ций 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</w:t>
      </w:r>
      <w:proofErr w:type="gramEnd"/>
      <w:r>
        <w:rPr>
          <w:rFonts w:ascii="Arial" w:hAnsi="Arial" w:cs="Arial"/>
          <w:sz w:val="20"/>
          <w:szCs w:val="20"/>
        </w:rPr>
        <w:t>, то пред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ние п</w:t>
      </w:r>
      <w:r w:rsidR="001360BA">
        <w:rPr>
          <w:rFonts w:ascii="Arial" w:hAnsi="Arial" w:cs="Arial"/>
          <w:sz w:val="20"/>
          <w:szCs w:val="20"/>
        </w:rPr>
        <w:t>ри</w:t>
      </w:r>
      <w:r w:rsidR="001360BA">
        <w:rPr>
          <w:rFonts w:ascii="Arial" w:hAnsi="Arial" w:cs="Arial"/>
          <w:sz w:val="20"/>
          <w:szCs w:val="20"/>
        </w:rPr>
        <w:softHyphen/>
        <w:t>зна</w:t>
      </w:r>
      <w:r w:rsidR="001360BA">
        <w:rPr>
          <w:rFonts w:ascii="Arial" w:hAnsi="Arial" w:cs="Arial"/>
          <w:sz w:val="20"/>
          <w:szCs w:val="20"/>
        </w:rPr>
        <w:softHyphen/>
        <w:t>ет</w:t>
      </w:r>
      <w:r w:rsidR="001360BA">
        <w:rPr>
          <w:rFonts w:ascii="Arial" w:hAnsi="Arial" w:cs="Arial"/>
          <w:sz w:val="20"/>
          <w:szCs w:val="20"/>
        </w:rPr>
        <w:softHyphen/>
        <w:t>ся пра</w:t>
      </w:r>
      <w:r w:rsidR="001360BA">
        <w:rPr>
          <w:rFonts w:ascii="Arial" w:hAnsi="Arial" w:cs="Arial"/>
          <w:sz w:val="20"/>
          <w:szCs w:val="20"/>
        </w:rPr>
        <w:softHyphen/>
        <w:t>во</w:t>
      </w:r>
      <w:r w:rsidR="001360BA">
        <w:rPr>
          <w:rFonts w:ascii="Arial" w:hAnsi="Arial" w:cs="Arial"/>
          <w:sz w:val="20"/>
          <w:szCs w:val="20"/>
        </w:rPr>
        <w:softHyphen/>
        <w:t>мо</w:t>
      </w:r>
      <w:r w:rsidR="001360BA">
        <w:rPr>
          <w:rFonts w:ascii="Arial" w:hAnsi="Arial" w:cs="Arial"/>
          <w:sz w:val="20"/>
          <w:szCs w:val="20"/>
        </w:rPr>
        <w:softHyphen/>
        <w:t>ч</w:t>
      </w:r>
      <w:r w:rsidR="001360BA">
        <w:rPr>
          <w:rFonts w:ascii="Arial" w:hAnsi="Arial" w:cs="Arial"/>
          <w:sz w:val="20"/>
          <w:szCs w:val="20"/>
        </w:rPr>
        <w:softHyphen/>
        <w:t>ным и С</w:t>
      </w:r>
      <w:r>
        <w:rPr>
          <w:rFonts w:ascii="Arial" w:hAnsi="Arial" w:cs="Arial"/>
          <w:sz w:val="20"/>
          <w:szCs w:val="20"/>
        </w:rPr>
        <w:t>о</w:t>
      </w:r>
      <w:r>
        <w:rPr>
          <w:rFonts w:ascii="Arial" w:hAnsi="Arial" w:cs="Arial"/>
          <w:sz w:val="20"/>
          <w:szCs w:val="20"/>
        </w:rPr>
        <w:softHyphen/>
        <w:t>вет ди</w:t>
      </w:r>
      <w:r>
        <w:rPr>
          <w:rFonts w:ascii="Arial" w:hAnsi="Arial" w:cs="Arial"/>
          <w:sz w:val="20"/>
          <w:szCs w:val="20"/>
        </w:rPr>
        <w:softHyphen/>
        <w:t>ре</w:t>
      </w:r>
      <w:r>
        <w:rPr>
          <w:rFonts w:ascii="Arial" w:hAnsi="Arial" w:cs="Arial"/>
          <w:sz w:val="20"/>
          <w:szCs w:val="20"/>
        </w:rPr>
        <w:softHyphen/>
        <w:t>к</w:t>
      </w:r>
      <w:r>
        <w:rPr>
          <w:rFonts w:ascii="Arial" w:hAnsi="Arial" w:cs="Arial"/>
          <w:sz w:val="20"/>
          <w:szCs w:val="20"/>
        </w:rPr>
        <w:softHyphen/>
        <w:t>то</w:t>
      </w:r>
      <w:r>
        <w:rPr>
          <w:rFonts w:ascii="Arial" w:hAnsi="Arial" w:cs="Arial"/>
          <w:sz w:val="20"/>
          <w:szCs w:val="20"/>
        </w:rPr>
        <w:softHyphen/>
        <w:t>ров обя</w:t>
      </w:r>
      <w:r>
        <w:rPr>
          <w:rFonts w:ascii="Arial" w:hAnsi="Arial" w:cs="Arial"/>
          <w:sz w:val="20"/>
          <w:szCs w:val="20"/>
        </w:rPr>
        <w:softHyphen/>
        <w:t>зан его рас</w:t>
      </w:r>
      <w:r>
        <w:rPr>
          <w:rFonts w:ascii="Arial" w:hAnsi="Arial" w:cs="Arial"/>
          <w:sz w:val="20"/>
          <w:szCs w:val="20"/>
        </w:rPr>
        <w:softHyphen/>
        <w:t>смо</w:t>
      </w:r>
      <w:r>
        <w:rPr>
          <w:rFonts w:ascii="Arial" w:hAnsi="Arial" w:cs="Arial"/>
          <w:sz w:val="20"/>
          <w:szCs w:val="20"/>
        </w:rPr>
        <w:softHyphen/>
        <w:t>т</w:t>
      </w:r>
      <w:r>
        <w:rPr>
          <w:rFonts w:ascii="Arial" w:hAnsi="Arial" w:cs="Arial"/>
          <w:sz w:val="20"/>
          <w:szCs w:val="20"/>
        </w:rPr>
        <w:softHyphen/>
        <w:t>реть. Не до</w:t>
      </w:r>
      <w:r>
        <w:rPr>
          <w:rFonts w:ascii="Arial" w:hAnsi="Arial" w:cs="Arial"/>
          <w:sz w:val="20"/>
          <w:szCs w:val="20"/>
        </w:rPr>
        <w:softHyphen/>
        <w:t>пу</w:t>
      </w:r>
      <w:r>
        <w:rPr>
          <w:rFonts w:ascii="Arial" w:hAnsi="Arial" w:cs="Arial"/>
          <w:sz w:val="20"/>
          <w:szCs w:val="20"/>
        </w:rPr>
        <w:softHyphen/>
        <w:t>с</w:t>
      </w:r>
      <w:r>
        <w:rPr>
          <w:rFonts w:ascii="Arial" w:hAnsi="Arial" w:cs="Arial"/>
          <w:sz w:val="20"/>
          <w:szCs w:val="20"/>
        </w:rPr>
        <w:softHyphen/>
        <w:t>ка</w:t>
      </w:r>
      <w:r>
        <w:rPr>
          <w:rFonts w:ascii="Arial" w:hAnsi="Arial" w:cs="Arial"/>
          <w:sz w:val="20"/>
          <w:szCs w:val="20"/>
        </w:rPr>
        <w:softHyphen/>
        <w:t>ет</w:t>
      </w:r>
      <w:r>
        <w:rPr>
          <w:rFonts w:ascii="Arial" w:hAnsi="Arial" w:cs="Arial"/>
          <w:sz w:val="20"/>
          <w:szCs w:val="20"/>
        </w:rPr>
        <w:softHyphen/>
        <w:t>ся от</w:t>
      </w:r>
      <w:r>
        <w:rPr>
          <w:rFonts w:ascii="Arial" w:hAnsi="Arial" w:cs="Arial"/>
          <w:sz w:val="20"/>
          <w:szCs w:val="20"/>
        </w:rPr>
        <w:softHyphen/>
        <w:t>ка</w:t>
      </w:r>
      <w:r>
        <w:rPr>
          <w:rFonts w:ascii="Arial" w:hAnsi="Arial" w:cs="Arial"/>
          <w:sz w:val="20"/>
          <w:szCs w:val="20"/>
        </w:rPr>
        <w:softHyphen/>
        <w:t>з в удо</w:t>
      </w:r>
      <w:r>
        <w:rPr>
          <w:rFonts w:ascii="Arial" w:hAnsi="Arial" w:cs="Arial"/>
          <w:sz w:val="20"/>
          <w:szCs w:val="20"/>
        </w:rPr>
        <w:softHyphen/>
        <w:t>в</w:t>
      </w:r>
      <w:r>
        <w:rPr>
          <w:rFonts w:ascii="Arial" w:hAnsi="Arial" w:cs="Arial"/>
          <w:sz w:val="20"/>
          <w:szCs w:val="20"/>
        </w:rPr>
        <w:softHyphen/>
        <w:t>ле</w:t>
      </w:r>
      <w:r>
        <w:rPr>
          <w:rFonts w:ascii="Arial" w:hAnsi="Arial" w:cs="Arial"/>
          <w:sz w:val="20"/>
          <w:szCs w:val="20"/>
        </w:rPr>
        <w:softHyphen/>
        <w:t>тво</w:t>
      </w:r>
      <w:r>
        <w:rPr>
          <w:rFonts w:ascii="Arial" w:hAnsi="Arial" w:cs="Arial"/>
          <w:sz w:val="20"/>
          <w:szCs w:val="20"/>
        </w:rPr>
        <w:softHyphen/>
        <w:t>ре</w:t>
      </w:r>
      <w:r>
        <w:rPr>
          <w:rFonts w:ascii="Arial" w:hAnsi="Arial" w:cs="Arial"/>
          <w:sz w:val="20"/>
          <w:szCs w:val="20"/>
        </w:rPr>
        <w:softHyphen/>
        <w:t>нии предложения ис</w:t>
      </w:r>
      <w:r>
        <w:rPr>
          <w:rFonts w:ascii="Arial" w:hAnsi="Arial" w:cs="Arial"/>
          <w:sz w:val="20"/>
          <w:szCs w:val="20"/>
        </w:rPr>
        <w:softHyphen/>
        <w:t>к</w:t>
      </w:r>
      <w:r>
        <w:rPr>
          <w:rFonts w:ascii="Arial" w:hAnsi="Arial" w:cs="Arial"/>
          <w:sz w:val="20"/>
          <w:szCs w:val="20"/>
        </w:rPr>
        <w:softHyphen/>
        <w:t>лю</w:t>
      </w:r>
      <w:r>
        <w:rPr>
          <w:rFonts w:ascii="Arial" w:hAnsi="Arial" w:cs="Arial"/>
          <w:sz w:val="20"/>
          <w:szCs w:val="20"/>
        </w:rPr>
        <w:softHyphen/>
        <w:t>чи</w:t>
      </w:r>
      <w:r>
        <w:rPr>
          <w:rFonts w:ascii="Arial" w:hAnsi="Arial" w:cs="Arial"/>
          <w:sz w:val="20"/>
          <w:szCs w:val="20"/>
        </w:rPr>
        <w:softHyphen/>
      </w:r>
      <w:r w:rsidR="00003F10">
        <w:rPr>
          <w:rFonts w:ascii="Arial" w:hAnsi="Arial" w:cs="Arial"/>
          <w:sz w:val="20"/>
          <w:szCs w:val="20"/>
        </w:rPr>
        <w:t>тель</w:t>
      </w:r>
      <w:r w:rsidR="00003F10">
        <w:rPr>
          <w:rFonts w:ascii="Arial" w:hAnsi="Arial" w:cs="Arial"/>
          <w:sz w:val="20"/>
          <w:szCs w:val="20"/>
        </w:rPr>
        <w:softHyphen/>
        <w:t>но по это</w:t>
      </w:r>
      <w:r w:rsidR="00003F10">
        <w:rPr>
          <w:rFonts w:ascii="Arial" w:hAnsi="Arial" w:cs="Arial"/>
          <w:sz w:val="20"/>
          <w:szCs w:val="20"/>
        </w:rPr>
        <w:softHyphen/>
        <w:t>му ос</w:t>
      </w:r>
      <w:r w:rsidR="00003F10">
        <w:rPr>
          <w:rFonts w:ascii="Arial" w:hAnsi="Arial" w:cs="Arial"/>
          <w:sz w:val="20"/>
          <w:szCs w:val="20"/>
        </w:rPr>
        <w:softHyphen/>
        <w:t>но</w:t>
      </w:r>
      <w:r w:rsidR="00003F10">
        <w:rPr>
          <w:rFonts w:ascii="Arial" w:hAnsi="Arial" w:cs="Arial"/>
          <w:sz w:val="20"/>
          <w:szCs w:val="20"/>
        </w:rPr>
        <w:softHyphen/>
        <w:t>ва</w:t>
      </w:r>
      <w:r w:rsidR="00003F10">
        <w:rPr>
          <w:rFonts w:ascii="Arial" w:hAnsi="Arial" w:cs="Arial"/>
          <w:sz w:val="20"/>
          <w:szCs w:val="20"/>
        </w:rPr>
        <w:softHyphen/>
        <w:t>нию.</w:t>
      </w:r>
    </w:p>
    <w:p w:rsidR="00B76F79" w:rsidRDefault="00737BA5" w:rsidP="00E928BF">
      <w:pPr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3.9. </w:t>
      </w:r>
      <w:r w:rsidR="00B76F79">
        <w:rPr>
          <w:rFonts w:ascii="Arial" w:hAnsi="Arial" w:cs="Arial"/>
          <w:sz w:val="20"/>
          <w:szCs w:val="20"/>
        </w:rPr>
        <w:t>Пись</w:t>
      </w:r>
      <w:r w:rsidR="00B76F79">
        <w:rPr>
          <w:rFonts w:ascii="Arial" w:hAnsi="Arial" w:cs="Arial"/>
          <w:sz w:val="20"/>
          <w:szCs w:val="20"/>
        </w:rPr>
        <w:softHyphen/>
        <w:t>мен</w:t>
      </w:r>
      <w:r w:rsidR="00B76F79">
        <w:rPr>
          <w:rFonts w:ascii="Arial" w:hAnsi="Arial" w:cs="Arial"/>
          <w:sz w:val="20"/>
          <w:szCs w:val="20"/>
        </w:rPr>
        <w:softHyphen/>
        <w:t>ное пред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же</w:t>
      </w:r>
      <w:r w:rsidR="00B76F79">
        <w:rPr>
          <w:rFonts w:ascii="Arial" w:hAnsi="Arial" w:cs="Arial"/>
          <w:sz w:val="20"/>
          <w:szCs w:val="20"/>
        </w:rPr>
        <w:softHyphen/>
        <w:t>ние о вне</w:t>
      </w:r>
      <w:r w:rsidR="00B76F79">
        <w:rPr>
          <w:rFonts w:ascii="Arial" w:hAnsi="Arial" w:cs="Arial"/>
          <w:sz w:val="20"/>
          <w:szCs w:val="20"/>
        </w:rPr>
        <w:softHyphen/>
        <w:t>се</w:t>
      </w:r>
      <w:r w:rsidR="00B76F79">
        <w:rPr>
          <w:rFonts w:ascii="Arial" w:hAnsi="Arial" w:cs="Arial"/>
          <w:sz w:val="20"/>
          <w:szCs w:val="20"/>
        </w:rPr>
        <w:softHyphen/>
        <w:t>нии вопроса (</w:t>
      </w:r>
      <w:r>
        <w:rPr>
          <w:rFonts w:ascii="Arial" w:hAnsi="Arial" w:cs="Arial"/>
          <w:sz w:val="20"/>
          <w:szCs w:val="20"/>
        </w:rPr>
        <w:t>во</w:t>
      </w:r>
      <w:r>
        <w:rPr>
          <w:rFonts w:ascii="Arial" w:hAnsi="Arial" w:cs="Arial"/>
          <w:sz w:val="20"/>
          <w:szCs w:val="20"/>
        </w:rPr>
        <w:softHyphen/>
        <w:t>п</w:t>
      </w:r>
      <w:r>
        <w:rPr>
          <w:rFonts w:ascii="Arial" w:hAnsi="Arial" w:cs="Arial"/>
          <w:sz w:val="20"/>
          <w:szCs w:val="20"/>
        </w:rPr>
        <w:softHyphen/>
        <w:t>ро</w:t>
      </w:r>
      <w:r>
        <w:rPr>
          <w:rFonts w:ascii="Arial" w:hAnsi="Arial" w:cs="Arial"/>
          <w:sz w:val="20"/>
          <w:szCs w:val="20"/>
        </w:rPr>
        <w:softHyphen/>
        <w:t>сов) в по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ку дня Г</w:t>
      </w:r>
      <w:r w:rsidR="00B76F79">
        <w:rPr>
          <w:rFonts w:ascii="Arial" w:hAnsi="Arial" w:cs="Arial"/>
          <w:sz w:val="20"/>
          <w:szCs w:val="20"/>
        </w:rPr>
        <w:t>о</w:t>
      </w:r>
      <w:r w:rsidR="00B76F79">
        <w:rPr>
          <w:rFonts w:ascii="Arial" w:hAnsi="Arial" w:cs="Arial"/>
          <w:sz w:val="20"/>
          <w:szCs w:val="20"/>
        </w:rPr>
        <w:softHyphen/>
        <w:t>до</w:t>
      </w:r>
      <w:r w:rsidR="00B76F79">
        <w:rPr>
          <w:rFonts w:ascii="Arial" w:hAnsi="Arial" w:cs="Arial"/>
          <w:sz w:val="20"/>
          <w:szCs w:val="20"/>
        </w:rPr>
        <w:softHyphen/>
        <w:t>во</w:t>
      </w:r>
      <w:r w:rsidR="00B76F79">
        <w:rPr>
          <w:rFonts w:ascii="Arial" w:hAnsi="Arial" w:cs="Arial"/>
          <w:sz w:val="20"/>
          <w:szCs w:val="20"/>
        </w:rPr>
        <w:softHyphen/>
        <w:t>го об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 дол</w:t>
      </w:r>
      <w:r w:rsidR="00B76F79">
        <w:rPr>
          <w:rFonts w:ascii="Arial" w:hAnsi="Arial" w:cs="Arial"/>
          <w:sz w:val="20"/>
          <w:szCs w:val="20"/>
        </w:rPr>
        <w:softHyphen/>
        <w:t>ж</w:t>
      </w:r>
      <w:r w:rsidR="00B76F79">
        <w:rPr>
          <w:rFonts w:ascii="Arial" w:hAnsi="Arial" w:cs="Arial"/>
          <w:sz w:val="20"/>
          <w:szCs w:val="20"/>
        </w:rPr>
        <w:softHyphen/>
        <w:t>но со</w:t>
      </w:r>
      <w:r w:rsidR="00B76F79">
        <w:rPr>
          <w:rFonts w:ascii="Arial" w:hAnsi="Arial" w:cs="Arial"/>
          <w:sz w:val="20"/>
          <w:szCs w:val="20"/>
        </w:rPr>
        <w:softHyphen/>
        <w:t>дер</w:t>
      </w:r>
      <w:r w:rsidR="00B76F79">
        <w:rPr>
          <w:rFonts w:ascii="Arial" w:hAnsi="Arial" w:cs="Arial"/>
          <w:sz w:val="20"/>
          <w:szCs w:val="20"/>
        </w:rPr>
        <w:softHyphen/>
        <w:t>жать фор</w:t>
      </w:r>
      <w:r w:rsidR="00B76F79">
        <w:rPr>
          <w:rFonts w:ascii="Arial" w:hAnsi="Arial" w:cs="Arial"/>
          <w:sz w:val="20"/>
          <w:szCs w:val="20"/>
        </w:rPr>
        <w:softHyphen/>
        <w:t>му</w:t>
      </w:r>
      <w:r w:rsidR="00B76F79">
        <w:rPr>
          <w:rFonts w:ascii="Arial" w:hAnsi="Arial" w:cs="Arial"/>
          <w:sz w:val="20"/>
          <w:szCs w:val="20"/>
        </w:rPr>
        <w:softHyphen/>
        <w:t>ли</w:t>
      </w:r>
      <w:r w:rsidR="00B76F79">
        <w:rPr>
          <w:rFonts w:ascii="Arial" w:hAnsi="Arial" w:cs="Arial"/>
          <w:sz w:val="20"/>
          <w:szCs w:val="20"/>
        </w:rPr>
        <w:softHyphen/>
        <w:t>ров</w:t>
      </w:r>
      <w:r w:rsidR="00B76F79">
        <w:rPr>
          <w:rFonts w:ascii="Arial" w:hAnsi="Arial" w:cs="Arial"/>
          <w:sz w:val="20"/>
          <w:szCs w:val="20"/>
        </w:rPr>
        <w:softHyphen/>
        <w:t>ку ка</w:t>
      </w:r>
      <w:r w:rsidR="00B76F79">
        <w:rPr>
          <w:rFonts w:ascii="Arial" w:hAnsi="Arial" w:cs="Arial"/>
          <w:sz w:val="20"/>
          <w:szCs w:val="20"/>
        </w:rPr>
        <w:softHyphen/>
        <w:t>ж</w:t>
      </w:r>
      <w:r w:rsidR="00B76F79">
        <w:rPr>
          <w:rFonts w:ascii="Arial" w:hAnsi="Arial" w:cs="Arial"/>
          <w:sz w:val="20"/>
          <w:szCs w:val="20"/>
        </w:rPr>
        <w:softHyphen/>
        <w:t>до</w:t>
      </w:r>
      <w:r w:rsidR="00B76F79">
        <w:rPr>
          <w:rFonts w:ascii="Arial" w:hAnsi="Arial" w:cs="Arial"/>
          <w:sz w:val="20"/>
          <w:szCs w:val="20"/>
        </w:rPr>
        <w:softHyphen/>
        <w:t>го пред</w:t>
      </w:r>
      <w:r w:rsidR="00B76F79">
        <w:rPr>
          <w:rFonts w:ascii="Arial" w:hAnsi="Arial" w:cs="Arial"/>
          <w:sz w:val="20"/>
          <w:szCs w:val="20"/>
        </w:rPr>
        <w:softHyphen/>
        <w:t>ла</w:t>
      </w:r>
      <w:r w:rsidR="00B76F79">
        <w:rPr>
          <w:rFonts w:ascii="Arial" w:hAnsi="Arial" w:cs="Arial"/>
          <w:sz w:val="20"/>
          <w:szCs w:val="20"/>
        </w:rPr>
        <w:softHyphen/>
        <w:t>га</w:t>
      </w:r>
      <w:r w:rsidR="00B76F79">
        <w:rPr>
          <w:rFonts w:ascii="Arial" w:hAnsi="Arial" w:cs="Arial"/>
          <w:sz w:val="20"/>
          <w:szCs w:val="20"/>
        </w:rPr>
        <w:softHyphen/>
        <w:t>е</w:t>
      </w:r>
      <w:r w:rsidR="00B76F79">
        <w:rPr>
          <w:rFonts w:ascii="Arial" w:hAnsi="Arial" w:cs="Arial"/>
          <w:sz w:val="20"/>
          <w:szCs w:val="20"/>
        </w:rPr>
        <w:softHyphen/>
        <w:t>мо</w:t>
      </w:r>
      <w:r w:rsidR="00B76F79">
        <w:rPr>
          <w:rFonts w:ascii="Arial" w:hAnsi="Arial" w:cs="Arial"/>
          <w:sz w:val="20"/>
          <w:szCs w:val="20"/>
        </w:rPr>
        <w:softHyphen/>
        <w:t>го во</w:t>
      </w:r>
      <w:r w:rsidR="00B76F79">
        <w:rPr>
          <w:rFonts w:ascii="Arial" w:hAnsi="Arial" w:cs="Arial"/>
          <w:sz w:val="20"/>
          <w:szCs w:val="20"/>
        </w:rPr>
        <w:softHyphen/>
        <w:t>п</w:t>
      </w:r>
      <w:r w:rsidR="00B76F79">
        <w:rPr>
          <w:rFonts w:ascii="Arial" w:hAnsi="Arial" w:cs="Arial"/>
          <w:sz w:val="20"/>
          <w:szCs w:val="20"/>
        </w:rPr>
        <w:softHyphen/>
        <w:t>ро</w:t>
      </w:r>
      <w:r w:rsidR="00B76F79">
        <w:rPr>
          <w:rFonts w:ascii="Arial" w:hAnsi="Arial" w:cs="Arial"/>
          <w:sz w:val="20"/>
          <w:szCs w:val="20"/>
        </w:rPr>
        <w:softHyphen/>
        <w:t>са и мо</w:t>
      </w:r>
      <w:r w:rsidR="00B76F79">
        <w:rPr>
          <w:rFonts w:ascii="Arial" w:hAnsi="Arial" w:cs="Arial"/>
          <w:sz w:val="20"/>
          <w:szCs w:val="20"/>
        </w:rPr>
        <w:softHyphen/>
        <w:t>жет со</w:t>
      </w:r>
      <w:r w:rsidR="00B76F79">
        <w:rPr>
          <w:rFonts w:ascii="Arial" w:hAnsi="Arial" w:cs="Arial"/>
          <w:sz w:val="20"/>
          <w:szCs w:val="20"/>
        </w:rPr>
        <w:softHyphen/>
        <w:t>дер</w:t>
      </w:r>
      <w:r w:rsidR="00B76F79">
        <w:rPr>
          <w:rFonts w:ascii="Arial" w:hAnsi="Arial" w:cs="Arial"/>
          <w:sz w:val="20"/>
          <w:szCs w:val="20"/>
        </w:rPr>
        <w:softHyphen/>
        <w:t>жать фор</w:t>
      </w:r>
      <w:r w:rsidR="00B76F79">
        <w:rPr>
          <w:rFonts w:ascii="Arial" w:hAnsi="Arial" w:cs="Arial"/>
          <w:sz w:val="20"/>
          <w:szCs w:val="20"/>
        </w:rPr>
        <w:softHyphen/>
        <w:t>му</w:t>
      </w:r>
      <w:r w:rsidR="00B76F79">
        <w:rPr>
          <w:rFonts w:ascii="Arial" w:hAnsi="Arial" w:cs="Arial"/>
          <w:sz w:val="20"/>
          <w:szCs w:val="20"/>
        </w:rPr>
        <w:softHyphen/>
        <w:t>ли</w:t>
      </w:r>
      <w:r w:rsidR="00B76F79">
        <w:rPr>
          <w:rFonts w:ascii="Arial" w:hAnsi="Arial" w:cs="Arial"/>
          <w:sz w:val="20"/>
          <w:szCs w:val="20"/>
        </w:rPr>
        <w:softHyphen/>
        <w:t>ров</w:t>
      </w:r>
      <w:r w:rsidR="00B76F79">
        <w:rPr>
          <w:rFonts w:ascii="Arial" w:hAnsi="Arial" w:cs="Arial"/>
          <w:sz w:val="20"/>
          <w:szCs w:val="20"/>
        </w:rPr>
        <w:softHyphen/>
        <w:t>ку ре</w:t>
      </w:r>
      <w:r w:rsidR="00B76F79">
        <w:rPr>
          <w:rFonts w:ascii="Arial" w:hAnsi="Arial" w:cs="Arial"/>
          <w:sz w:val="20"/>
          <w:szCs w:val="20"/>
        </w:rPr>
        <w:softHyphen/>
        <w:t>ше</w:t>
      </w:r>
      <w:r w:rsidR="00B76F79">
        <w:rPr>
          <w:rFonts w:ascii="Arial" w:hAnsi="Arial" w:cs="Arial"/>
          <w:sz w:val="20"/>
          <w:szCs w:val="20"/>
        </w:rPr>
        <w:softHyphen/>
        <w:t>ния по ка</w:t>
      </w:r>
      <w:r w:rsidR="00B76F79">
        <w:rPr>
          <w:rFonts w:ascii="Arial" w:hAnsi="Arial" w:cs="Arial"/>
          <w:sz w:val="20"/>
          <w:szCs w:val="20"/>
        </w:rPr>
        <w:softHyphen/>
        <w:t>ж</w:t>
      </w:r>
      <w:r w:rsidR="00B76F79">
        <w:rPr>
          <w:rFonts w:ascii="Arial" w:hAnsi="Arial" w:cs="Arial"/>
          <w:sz w:val="20"/>
          <w:szCs w:val="20"/>
        </w:rPr>
        <w:softHyphen/>
        <w:t>до</w:t>
      </w:r>
      <w:r w:rsidR="00B76F79">
        <w:rPr>
          <w:rFonts w:ascii="Arial" w:hAnsi="Arial" w:cs="Arial"/>
          <w:sz w:val="20"/>
          <w:szCs w:val="20"/>
        </w:rPr>
        <w:softHyphen/>
        <w:t>му пред</w:t>
      </w:r>
      <w:r w:rsidR="00B76F79">
        <w:rPr>
          <w:rFonts w:ascii="Arial" w:hAnsi="Arial" w:cs="Arial"/>
          <w:sz w:val="20"/>
          <w:szCs w:val="20"/>
        </w:rPr>
        <w:softHyphen/>
        <w:t>ла</w:t>
      </w:r>
      <w:r w:rsidR="00B76F79">
        <w:rPr>
          <w:rFonts w:ascii="Arial" w:hAnsi="Arial" w:cs="Arial"/>
          <w:sz w:val="20"/>
          <w:szCs w:val="20"/>
        </w:rPr>
        <w:softHyphen/>
        <w:t>га</w:t>
      </w:r>
      <w:r w:rsidR="00B76F79">
        <w:rPr>
          <w:rFonts w:ascii="Arial" w:hAnsi="Arial" w:cs="Arial"/>
          <w:sz w:val="20"/>
          <w:szCs w:val="20"/>
        </w:rPr>
        <w:softHyphen/>
        <w:t>е</w:t>
      </w:r>
      <w:r w:rsidR="00B76F79">
        <w:rPr>
          <w:rFonts w:ascii="Arial" w:hAnsi="Arial" w:cs="Arial"/>
          <w:sz w:val="20"/>
          <w:szCs w:val="20"/>
        </w:rPr>
        <w:softHyphen/>
        <w:t>мо</w:t>
      </w:r>
      <w:r w:rsidR="00B76F79">
        <w:rPr>
          <w:rFonts w:ascii="Arial" w:hAnsi="Arial" w:cs="Arial"/>
          <w:sz w:val="20"/>
          <w:szCs w:val="20"/>
        </w:rPr>
        <w:softHyphen/>
        <w:t>му во</w:t>
      </w:r>
      <w:r w:rsidR="00B76F79">
        <w:rPr>
          <w:rFonts w:ascii="Arial" w:hAnsi="Arial" w:cs="Arial"/>
          <w:sz w:val="20"/>
          <w:szCs w:val="20"/>
        </w:rPr>
        <w:softHyphen/>
        <w:t>п</w:t>
      </w:r>
      <w:r w:rsidR="00B76F79">
        <w:rPr>
          <w:rFonts w:ascii="Arial" w:hAnsi="Arial" w:cs="Arial"/>
          <w:sz w:val="20"/>
          <w:szCs w:val="20"/>
        </w:rPr>
        <w:softHyphen/>
        <w:t>ро</w:t>
      </w:r>
      <w:r w:rsidR="00B76F79">
        <w:rPr>
          <w:rFonts w:ascii="Arial" w:hAnsi="Arial" w:cs="Arial"/>
          <w:sz w:val="20"/>
          <w:szCs w:val="20"/>
        </w:rPr>
        <w:softHyphen/>
        <w:t>су.</w:t>
      </w:r>
    </w:p>
    <w:p w:rsidR="00B76F79" w:rsidRPr="00344B8D" w:rsidRDefault="00737BA5" w:rsidP="00E928BF">
      <w:pPr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3.10</w:t>
      </w:r>
      <w:r w:rsidR="00B76F79">
        <w:rPr>
          <w:rFonts w:ascii="Arial" w:hAnsi="Arial" w:cs="Arial"/>
          <w:sz w:val="20"/>
          <w:szCs w:val="20"/>
        </w:rPr>
        <w:t>. Ка</w:t>
      </w:r>
      <w:r w:rsidR="00B76F79">
        <w:rPr>
          <w:rFonts w:ascii="Arial" w:hAnsi="Arial" w:cs="Arial"/>
          <w:sz w:val="20"/>
          <w:szCs w:val="20"/>
        </w:rPr>
        <w:softHyphen/>
        <w:t>ж</w:t>
      </w:r>
      <w:r w:rsidR="00B76F79">
        <w:rPr>
          <w:rFonts w:ascii="Arial" w:hAnsi="Arial" w:cs="Arial"/>
          <w:sz w:val="20"/>
          <w:szCs w:val="20"/>
        </w:rPr>
        <w:softHyphen/>
        <w:t>дое пред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же</w:t>
      </w:r>
      <w:r w:rsidR="00B76F79">
        <w:rPr>
          <w:rFonts w:ascii="Arial" w:hAnsi="Arial" w:cs="Arial"/>
          <w:sz w:val="20"/>
          <w:szCs w:val="20"/>
        </w:rPr>
        <w:softHyphen/>
        <w:t>ние о вне</w:t>
      </w:r>
      <w:r w:rsidR="00B76F79">
        <w:rPr>
          <w:rFonts w:ascii="Arial" w:hAnsi="Arial" w:cs="Arial"/>
          <w:sz w:val="20"/>
          <w:szCs w:val="20"/>
        </w:rPr>
        <w:softHyphen/>
        <w:t>се</w:t>
      </w:r>
      <w:r w:rsidR="00B76F79">
        <w:rPr>
          <w:rFonts w:ascii="Arial" w:hAnsi="Arial" w:cs="Arial"/>
          <w:sz w:val="20"/>
          <w:szCs w:val="20"/>
        </w:rPr>
        <w:softHyphen/>
        <w:t>нии вопроса (</w:t>
      </w:r>
      <w:r>
        <w:rPr>
          <w:rFonts w:ascii="Arial" w:hAnsi="Arial" w:cs="Arial"/>
          <w:sz w:val="20"/>
          <w:szCs w:val="20"/>
        </w:rPr>
        <w:t>во</w:t>
      </w:r>
      <w:r>
        <w:rPr>
          <w:rFonts w:ascii="Arial" w:hAnsi="Arial" w:cs="Arial"/>
          <w:sz w:val="20"/>
          <w:szCs w:val="20"/>
        </w:rPr>
        <w:softHyphen/>
        <w:t>п</w:t>
      </w:r>
      <w:r>
        <w:rPr>
          <w:rFonts w:ascii="Arial" w:hAnsi="Arial" w:cs="Arial"/>
          <w:sz w:val="20"/>
          <w:szCs w:val="20"/>
        </w:rPr>
        <w:softHyphen/>
        <w:t>ро</w:t>
      </w:r>
      <w:r>
        <w:rPr>
          <w:rFonts w:ascii="Arial" w:hAnsi="Arial" w:cs="Arial"/>
          <w:sz w:val="20"/>
          <w:szCs w:val="20"/>
        </w:rPr>
        <w:softHyphen/>
        <w:t>сов) в по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ку дня Г</w:t>
      </w:r>
      <w:r w:rsidR="00B76F79">
        <w:rPr>
          <w:rFonts w:ascii="Arial" w:hAnsi="Arial" w:cs="Arial"/>
          <w:sz w:val="20"/>
          <w:szCs w:val="20"/>
        </w:rPr>
        <w:t>о</w:t>
      </w:r>
      <w:r w:rsidR="00B76F79">
        <w:rPr>
          <w:rFonts w:ascii="Arial" w:hAnsi="Arial" w:cs="Arial"/>
          <w:sz w:val="20"/>
          <w:szCs w:val="20"/>
        </w:rPr>
        <w:softHyphen/>
        <w:t>до</w:t>
      </w:r>
      <w:r w:rsidR="00B76F79">
        <w:rPr>
          <w:rFonts w:ascii="Arial" w:hAnsi="Arial" w:cs="Arial"/>
          <w:sz w:val="20"/>
          <w:szCs w:val="20"/>
        </w:rPr>
        <w:softHyphen/>
        <w:t>во</w:t>
      </w:r>
      <w:r w:rsidR="00B76F79">
        <w:rPr>
          <w:rFonts w:ascii="Arial" w:hAnsi="Arial" w:cs="Arial"/>
          <w:sz w:val="20"/>
          <w:szCs w:val="20"/>
        </w:rPr>
        <w:softHyphen/>
        <w:t>го об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</w:r>
      <w:r w:rsidR="001D2675">
        <w:rPr>
          <w:rFonts w:ascii="Arial" w:hAnsi="Arial" w:cs="Arial"/>
          <w:sz w:val="20"/>
          <w:szCs w:val="20"/>
        </w:rPr>
        <w:t>о</w:t>
      </w:r>
      <w:r w:rsidR="001D2675">
        <w:rPr>
          <w:rFonts w:ascii="Arial" w:hAnsi="Arial" w:cs="Arial"/>
          <w:sz w:val="20"/>
          <w:szCs w:val="20"/>
        </w:rPr>
        <w:softHyphen/>
        <w:t>не</w:t>
      </w:r>
      <w:r w:rsidR="001D2675">
        <w:rPr>
          <w:rFonts w:ascii="Arial" w:hAnsi="Arial" w:cs="Arial"/>
          <w:sz w:val="20"/>
          <w:szCs w:val="20"/>
        </w:rPr>
        <w:softHyphen/>
        <w:t>ров рас</w:t>
      </w:r>
      <w:r w:rsidR="001D2675">
        <w:rPr>
          <w:rFonts w:ascii="Arial" w:hAnsi="Arial" w:cs="Arial"/>
          <w:sz w:val="20"/>
          <w:szCs w:val="20"/>
        </w:rPr>
        <w:softHyphen/>
        <w:t>сма</w:t>
      </w:r>
      <w:r w:rsidR="001D2675">
        <w:rPr>
          <w:rFonts w:ascii="Arial" w:hAnsi="Arial" w:cs="Arial"/>
          <w:sz w:val="20"/>
          <w:szCs w:val="20"/>
        </w:rPr>
        <w:softHyphen/>
        <w:t>т</w:t>
      </w:r>
      <w:r w:rsidR="001D2675">
        <w:rPr>
          <w:rFonts w:ascii="Arial" w:hAnsi="Arial" w:cs="Arial"/>
          <w:sz w:val="20"/>
          <w:szCs w:val="20"/>
        </w:rPr>
        <w:softHyphen/>
        <w:t>ри</w:t>
      </w:r>
      <w:r w:rsidR="001D2675">
        <w:rPr>
          <w:rFonts w:ascii="Arial" w:hAnsi="Arial" w:cs="Arial"/>
          <w:sz w:val="20"/>
          <w:szCs w:val="20"/>
        </w:rPr>
        <w:softHyphen/>
        <w:t>ва</w:t>
      </w:r>
      <w:r w:rsidR="001D2675">
        <w:rPr>
          <w:rFonts w:ascii="Arial" w:hAnsi="Arial" w:cs="Arial"/>
          <w:sz w:val="20"/>
          <w:szCs w:val="20"/>
        </w:rPr>
        <w:softHyphen/>
        <w:t>ет</w:t>
      </w:r>
      <w:r w:rsidR="001D2675">
        <w:rPr>
          <w:rFonts w:ascii="Arial" w:hAnsi="Arial" w:cs="Arial"/>
          <w:sz w:val="20"/>
          <w:szCs w:val="20"/>
        </w:rPr>
        <w:softHyphen/>
        <w:t>ся С</w:t>
      </w:r>
      <w:r w:rsidR="00B76F79">
        <w:rPr>
          <w:rFonts w:ascii="Arial" w:hAnsi="Arial" w:cs="Arial"/>
          <w:sz w:val="20"/>
          <w:szCs w:val="20"/>
        </w:rPr>
        <w:t>о</w:t>
      </w:r>
      <w:r w:rsidR="00B76F79">
        <w:rPr>
          <w:rFonts w:ascii="Arial" w:hAnsi="Arial" w:cs="Arial"/>
          <w:sz w:val="20"/>
          <w:szCs w:val="20"/>
        </w:rPr>
        <w:softHyphen/>
        <w:t>ве</w:t>
      </w:r>
      <w:r w:rsidR="00B76F79">
        <w:rPr>
          <w:rFonts w:ascii="Arial" w:hAnsi="Arial" w:cs="Arial"/>
          <w:sz w:val="20"/>
          <w:szCs w:val="20"/>
        </w:rPr>
        <w:softHyphen/>
        <w:t>том ди</w:t>
      </w:r>
      <w:r w:rsidR="00B76F79">
        <w:rPr>
          <w:rFonts w:ascii="Arial" w:hAnsi="Arial" w:cs="Arial"/>
          <w:sz w:val="20"/>
          <w:szCs w:val="20"/>
        </w:rPr>
        <w:softHyphen/>
        <w:t>ре</w:t>
      </w:r>
      <w:r w:rsidR="00B76F79">
        <w:rPr>
          <w:rFonts w:ascii="Arial" w:hAnsi="Arial" w:cs="Arial"/>
          <w:sz w:val="20"/>
          <w:szCs w:val="20"/>
        </w:rPr>
        <w:softHyphen/>
        <w:t>к</w:t>
      </w:r>
      <w:r w:rsidR="00B76F79">
        <w:rPr>
          <w:rFonts w:ascii="Arial" w:hAnsi="Arial" w:cs="Arial"/>
          <w:sz w:val="20"/>
          <w:szCs w:val="20"/>
        </w:rPr>
        <w:softHyphen/>
        <w:t>то</w:t>
      </w:r>
      <w:r w:rsidR="00B76F79">
        <w:rPr>
          <w:rFonts w:ascii="Arial" w:hAnsi="Arial" w:cs="Arial"/>
          <w:sz w:val="20"/>
          <w:szCs w:val="20"/>
        </w:rPr>
        <w:softHyphen/>
        <w:t>ров в от</w:t>
      </w:r>
      <w:r w:rsidR="00B76F79">
        <w:rPr>
          <w:rFonts w:ascii="Arial" w:hAnsi="Arial" w:cs="Arial"/>
          <w:sz w:val="20"/>
          <w:szCs w:val="20"/>
        </w:rPr>
        <w:softHyphen/>
        <w:t>дель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>сти. Го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са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ров, под</w:t>
      </w:r>
      <w:r w:rsidR="00B76F79">
        <w:rPr>
          <w:rFonts w:ascii="Arial" w:hAnsi="Arial" w:cs="Arial"/>
          <w:sz w:val="20"/>
          <w:szCs w:val="20"/>
        </w:rPr>
        <w:softHyphen/>
        <w:t>пи</w:t>
      </w:r>
      <w:r w:rsidR="00B76F79">
        <w:rPr>
          <w:rFonts w:ascii="Arial" w:hAnsi="Arial" w:cs="Arial"/>
          <w:sz w:val="20"/>
          <w:szCs w:val="20"/>
        </w:rPr>
        <w:softHyphen/>
        <w:t>сав</w:t>
      </w:r>
      <w:r w:rsidR="00B76F79">
        <w:rPr>
          <w:rFonts w:ascii="Arial" w:hAnsi="Arial" w:cs="Arial"/>
          <w:sz w:val="20"/>
          <w:szCs w:val="20"/>
        </w:rPr>
        <w:softHyphen/>
        <w:t>ших раз</w:t>
      </w:r>
      <w:r w:rsidR="00B76F79">
        <w:rPr>
          <w:rFonts w:ascii="Arial" w:hAnsi="Arial" w:cs="Arial"/>
          <w:sz w:val="20"/>
          <w:szCs w:val="20"/>
        </w:rPr>
        <w:softHyphen/>
        <w:t>ли</w:t>
      </w:r>
      <w:r w:rsidR="00B76F79">
        <w:rPr>
          <w:rFonts w:ascii="Arial" w:hAnsi="Arial" w:cs="Arial"/>
          <w:sz w:val="20"/>
          <w:szCs w:val="20"/>
        </w:rPr>
        <w:softHyphen/>
        <w:t>ч</w:t>
      </w:r>
      <w:r w:rsidR="00B76F79">
        <w:rPr>
          <w:rFonts w:ascii="Arial" w:hAnsi="Arial" w:cs="Arial"/>
          <w:sz w:val="20"/>
          <w:szCs w:val="20"/>
        </w:rPr>
        <w:softHyphen/>
        <w:t>ные пред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же</w:t>
      </w:r>
      <w:r w:rsidR="00B76F79">
        <w:rPr>
          <w:rFonts w:ascii="Arial" w:hAnsi="Arial" w:cs="Arial"/>
          <w:sz w:val="20"/>
          <w:szCs w:val="20"/>
        </w:rPr>
        <w:softHyphen/>
        <w:t>ния о вне</w:t>
      </w:r>
      <w:r w:rsidR="00B76F79">
        <w:rPr>
          <w:rFonts w:ascii="Arial" w:hAnsi="Arial" w:cs="Arial"/>
          <w:sz w:val="20"/>
          <w:szCs w:val="20"/>
        </w:rPr>
        <w:softHyphen/>
        <w:t>се</w:t>
      </w:r>
      <w:r w:rsidR="00B76F79">
        <w:rPr>
          <w:rFonts w:ascii="Arial" w:hAnsi="Arial" w:cs="Arial"/>
          <w:sz w:val="20"/>
          <w:szCs w:val="20"/>
        </w:rPr>
        <w:softHyphen/>
        <w:t>нии</w:t>
      </w:r>
      <w:r>
        <w:rPr>
          <w:rFonts w:ascii="Arial" w:hAnsi="Arial" w:cs="Arial"/>
          <w:sz w:val="20"/>
          <w:szCs w:val="20"/>
        </w:rPr>
        <w:t xml:space="preserve"> во</w:t>
      </w:r>
      <w:r>
        <w:rPr>
          <w:rFonts w:ascii="Arial" w:hAnsi="Arial" w:cs="Arial"/>
          <w:sz w:val="20"/>
          <w:szCs w:val="20"/>
        </w:rPr>
        <w:softHyphen/>
        <w:t>п</w:t>
      </w:r>
      <w:r>
        <w:rPr>
          <w:rFonts w:ascii="Arial" w:hAnsi="Arial" w:cs="Arial"/>
          <w:sz w:val="20"/>
          <w:szCs w:val="20"/>
        </w:rPr>
        <w:softHyphen/>
        <w:t>ро</w:t>
      </w:r>
      <w:r>
        <w:rPr>
          <w:rFonts w:ascii="Arial" w:hAnsi="Arial" w:cs="Arial"/>
          <w:sz w:val="20"/>
          <w:szCs w:val="20"/>
        </w:rPr>
        <w:softHyphen/>
        <w:t>сов в по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ку дня Г</w:t>
      </w:r>
      <w:r w:rsidR="00B76F79">
        <w:rPr>
          <w:rFonts w:ascii="Arial" w:hAnsi="Arial" w:cs="Arial"/>
          <w:sz w:val="20"/>
          <w:szCs w:val="20"/>
        </w:rPr>
        <w:t>о</w:t>
      </w:r>
      <w:r w:rsidR="00B76F79">
        <w:rPr>
          <w:rFonts w:ascii="Arial" w:hAnsi="Arial" w:cs="Arial"/>
          <w:sz w:val="20"/>
          <w:szCs w:val="20"/>
        </w:rPr>
        <w:softHyphen/>
        <w:t>до</w:t>
      </w:r>
      <w:r w:rsidR="00B76F79">
        <w:rPr>
          <w:rFonts w:ascii="Arial" w:hAnsi="Arial" w:cs="Arial"/>
          <w:sz w:val="20"/>
          <w:szCs w:val="20"/>
        </w:rPr>
        <w:softHyphen/>
        <w:t>во</w:t>
      </w:r>
      <w:r w:rsidR="00B76F79">
        <w:rPr>
          <w:rFonts w:ascii="Arial" w:hAnsi="Arial" w:cs="Arial"/>
          <w:sz w:val="20"/>
          <w:szCs w:val="20"/>
        </w:rPr>
        <w:softHyphen/>
        <w:t>го об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ров, не сум</w:t>
      </w:r>
      <w:r w:rsidR="00B76F79">
        <w:rPr>
          <w:rFonts w:ascii="Arial" w:hAnsi="Arial" w:cs="Arial"/>
          <w:sz w:val="20"/>
          <w:szCs w:val="20"/>
        </w:rPr>
        <w:softHyphen/>
        <w:t>ми</w:t>
      </w:r>
      <w:r w:rsidR="00B76F79">
        <w:rPr>
          <w:rFonts w:ascii="Arial" w:hAnsi="Arial" w:cs="Arial"/>
          <w:sz w:val="20"/>
          <w:szCs w:val="20"/>
        </w:rPr>
        <w:softHyphen/>
        <w:t>ру</w:t>
      </w:r>
      <w:r w:rsidR="00B76F79">
        <w:rPr>
          <w:rFonts w:ascii="Arial" w:hAnsi="Arial" w:cs="Arial"/>
          <w:sz w:val="20"/>
          <w:szCs w:val="20"/>
        </w:rPr>
        <w:softHyphen/>
        <w:t>ют</w:t>
      </w:r>
      <w:r w:rsidR="00B76F79">
        <w:rPr>
          <w:rFonts w:ascii="Arial" w:hAnsi="Arial" w:cs="Arial"/>
          <w:sz w:val="20"/>
          <w:szCs w:val="20"/>
        </w:rPr>
        <w:softHyphen/>
        <w:t xml:space="preserve">ся, за исключением случаев, когда предложения содержат однозначное указание на их совместное внесение. </w:t>
      </w:r>
    </w:p>
    <w:p w:rsidR="00B76F79" w:rsidRDefault="00B76F79" w:rsidP="00E928BF">
      <w:pPr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ры счи</w:t>
      </w:r>
      <w:r>
        <w:rPr>
          <w:rFonts w:ascii="Arial" w:hAnsi="Arial" w:cs="Arial"/>
          <w:sz w:val="20"/>
          <w:szCs w:val="20"/>
        </w:rPr>
        <w:softHyphen/>
        <w:t>та</w:t>
      </w:r>
      <w:r>
        <w:rPr>
          <w:rFonts w:ascii="Arial" w:hAnsi="Arial" w:cs="Arial"/>
          <w:sz w:val="20"/>
          <w:szCs w:val="20"/>
        </w:rPr>
        <w:softHyphen/>
        <w:t>ют</w:t>
      </w:r>
      <w:r>
        <w:rPr>
          <w:rFonts w:ascii="Arial" w:hAnsi="Arial" w:cs="Arial"/>
          <w:sz w:val="20"/>
          <w:szCs w:val="20"/>
        </w:rPr>
        <w:softHyphen/>
        <w:t>ся внес</w:t>
      </w:r>
      <w:r>
        <w:rPr>
          <w:rFonts w:ascii="Arial" w:hAnsi="Arial" w:cs="Arial"/>
          <w:sz w:val="20"/>
          <w:szCs w:val="20"/>
        </w:rPr>
        <w:softHyphen/>
        <w:t>ши</w:t>
      </w:r>
      <w:r>
        <w:rPr>
          <w:rFonts w:ascii="Arial" w:hAnsi="Arial" w:cs="Arial"/>
          <w:sz w:val="20"/>
          <w:szCs w:val="20"/>
        </w:rPr>
        <w:softHyphen/>
        <w:t>ми со</w:t>
      </w:r>
      <w:r>
        <w:rPr>
          <w:rFonts w:ascii="Arial" w:hAnsi="Arial" w:cs="Arial"/>
          <w:sz w:val="20"/>
          <w:szCs w:val="20"/>
        </w:rPr>
        <w:softHyphen/>
        <w:t>в</w:t>
      </w:r>
      <w:r>
        <w:rPr>
          <w:rFonts w:ascii="Arial" w:hAnsi="Arial" w:cs="Arial"/>
          <w:sz w:val="20"/>
          <w:szCs w:val="20"/>
        </w:rPr>
        <w:softHyphen/>
        <w:t>ме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ное пред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ние вопроса (во</w:t>
      </w:r>
      <w:r>
        <w:rPr>
          <w:rFonts w:ascii="Arial" w:hAnsi="Arial" w:cs="Arial"/>
          <w:sz w:val="20"/>
          <w:szCs w:val="20"/>
        </w:rPr>
        <w:softHyphen/>
        <w:t>п</w:t>
      </w:r>
      <w:r>
        <w:rPr>
          <w:rFonts w:ascii="Arial" w:hAnsi="Arial" w:cs="Arial"/>
          <w:sz w:val="20"/>
          <w:szCs w:val="20"/>
        </w:rPr>
        <w:softHyphen/>
        <w:t>ро</w:t>
      </w:r>
      <w:r>
        <w:rPr>
          <w:rFonts w:ascii="Arial" w:hAnsi="Arial" w:cs="Arial"/>
          <w:sz w:val="20"/>
          <w:szCs w:val="20"/>
        </w:rPr>
        <w:softHyphen/>
        <w:t>сов) в по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ку дня го</w:t>
      </w:r>
      <w:r>
        <w:rPr>
          <w:rFonts w:ascii="Arial" w:hAnsi="Arial" w:cs="Arial"/>
          <w:sz w:val="20"/>
          <w:szCs w:val="20"/>
        </w:rPr>
        <w:softHyphen/>
        <w:t>до</w:t>
      </w:r>
      <w:r>
        <w:rPr>
          <w:rFonts w:ascii="Arial" w:hAnsi="Arial" w:cs="Arial"/>
          <w:sz w:val="20"/>
          <w:szCs w:val="20"/>
        </w:rPr>
        <w:softHyphen/>
        <w:t>во</w:t>
      </w:r>
      <w:r>
        <w:rPr>
          <w:rFonts w:ascii="Arial" w:hAnsi="Arial" w:cs="Arial"/>
          <w:sz w:val="20"/>
          <w:szCs w:val="20"/>
        </w:rPr>
        <w:softHyphen/>
        <w:t>го 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го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ров, ес</w:t>
      </w:r>
      <w:r>
        <w:rPr>
          <w:rFonts w:ascii="Arial" w:hAnsi="Arial" w:cs="Arial"/>
          <w:sz w:val="20"/>
          <w:szCs w:val="20"/>
        </w:rPr>
        <w:softHyphen/>
        <w:t>ли ими под</w:t>
      </w:r>
      <w:r>
        <w:rPr>
          <w:rFonts w:ascii="Arial" w:hAnsi="Arial" w:cs="Arial"/>
          <w:sz w:val="20"/>
          <w:szCs w:val="20"/>
        </w:rPr>
        <w:softHyphen/>
        <w:t>пи</w:t>
      </w:r>
      <w:r>
        <w:rPr>
          <w:rFonts w:ascii="Arial" w:hAnsi="Arial" w:cs="Arial"/>
          <w:sz w:val="20"/>
          <w:szCs w:val="20"/>
        </w:rPr>
        <w:softHyphen/>
        <w:t>са</w:t>
      </w:r>
      <w:r>
        <w:rPr>
          <w:rFonts w:ascii="Arial" w:hAnsi="Arial" w:cs="Arial"/>
          <w:sz w:val="20"/>
          <w:szCs w:val="20"/>
        </w:rPr>
        <w:softHyphen/>
        <w:t>но од</w:t>
      </w:r>
      <w:r>
        <w:rPr>
          <w:rFonts w:ascii="Arial" w:hAnsi="Arial" w:cs="Arial"/>
          <w:sz w:val="20"/>
          <w:szCs w:val="20"/>
        </w:rPr>
        <w:softHyphen/>
        <w:t>но та</w:t>
      </w:r>
      <w:r>
        <w:rPr>
          <w:rFonts w:ascii="Arial" w:hAnsi="Arial" w:cs="Arial"/>
          <w:sz w:val="20"/>
          <w:szCs w:val="20"/>
        </w:rPr>
        <w:softHyphen/>
        <w:t>кое пред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ние или в различных предложениях содержится однозначное указание на их совместное внесение.</w:t>
      </w:r>
    </w:p>
    <w:p w:rsidR="00B76F79" w:rsidRDefault="00737BA5" w:rsidP="00E928BF">
      <w:pPr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3.11</w:t>
      </w:r>
      <w:r w:rsidR="00B76F79">
        <w:rPr>
          <w:rFonts w:ascii="Arial" w:hAnsi="Arial" w:cs="Arial"/>
          <w:sz w:val="20"/>
          <w:szCs w:val="20"/>
        </w:rPr>
        <w:t>. Со</w:t>
      </w:r>
      <w:r w:rsidR="00B76F79">
        <w:rPr>
          <w:rFonts w:ascii="Arial" w:hAnsi="Arial" w:cs="Arial"/>
          <w:sz w:val="20"/>
          <w:szCs w:val="20"/>
        </w:rPr>
        <w:softHyphen/>
        <w:t>вет ди</w:t>
      </w:r>
      <w:r w:rsidR="00B76F79">
        <w:rPr>
          <w:rFonts w:ascii="Arial" w:hAnsi="Arial" w:cs="Arial"/>
          <w:sz w:val="20"/>
          <w:szCs w:val="20"/>
        </w:rPr>
        <w:softHyphen/>
        <w:t>ре</w:t>
      </w:r>
      <w:r w:rsidR="00B76F79">
        <w:rPr>
          <w:rFonts w:ascii="Arial" w:hAnsi="Arial" w:cs="Arial"/>
          <w:sz w:val="20"/>
          <w:szCs w:val="20"/>
        </w:rPr>
        <w:softHyphen/>
        <w:t>к</w:t>
      </w:r>
      <w:r w:rsidR="00B76F79">
        <w:rPr>
          <w:rFonts w:ascii="Arial" w:hAnsi="Arial" w:cs="Arial"/>
          <w:sz w:val="20"/>
          <w:szCs w:val="20"/>
        </w:rPr>
        <w:softHyphen/>
        <w:t>то</w:t>
      </w:r>
      <w:r w:rsidR="00B76F79">
        <w:rPr>
          <w:rFonts w:ascii="Arial" w:hAnsi="Arial" w:cs="Arial"/>
          <w:sz w:val="20"/>
          <w:szCs w:val="20"/>
        </w:rPr>
        <w:softHyphen/>
        <w:t xml:space="preserve">ров </w:t>
      </w:r>
      <w:r>
        <w:rPr>
          <w:rFonts w:ascii="Arial" w:hAnsi="Arial" w:cs="Arial"/>
          <w:sz w:val="20"/>
          <w:szCs w:val="20"/>
        </w:rPr>
        <w:t>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 не впра</w:t>
      </w:r>
      <w:r w:rsidR="00B76F79">
        <w:rPr>
          <w:rFonts w:ascii="Arial" w:hAnsi="Arial" w:cs="Arial"/>
          <w:sz w:val="20"/>
          <w:szCs w:val="20"/>
        </w:rPr>
        <w:softHyphen/>
        <w:t>ве вно</w:t>
      </w:r>
      <w:r w:rsidR="00B76F79">
        <w:rPr>
          <w:rFonts w:ascii="Arial" w:hAnsi="Arial" w:cs="Arial"/>
          <w:sz w:val="20"/>
          <w:szCs w:val="20"/>
        </w:rPr>
        <w:softHyphen/>
        <w:t>сить из</w:t>
      </w:r>
      <w:r w:rsidR="00B76F79">
        <w:rPr>
          <w:rFonts w:ascii="Arial" w:hAnsi="Arial" w:cs="Arial"/>
          <w:sz w:val="20"/>
          <w:szCs w:val="20"/>
        </w:rPr>
        <w:softHyphen/>
        <w:t>ме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ния в фор</w:t>
      </w:r>
      <w:r w:rsidR="00B76F79">
        <w:rPr>
          <w:rFonts w:ascii="Arial" w:hAnsi="Arial" w:cs="Arial"/>
          <w:sz w:val="20"/>
          <w:szCs w:val="20"/>
        </w:rPr>
        <w:softHyphen/>
        <w:t>му</w:t>
      </w:r>
      <w:r w:rsidR="00B76F79">
        <w:rPr>
          <w:rFonts w:ascii="Arial" w:hAnsi="Arial" w:cs="Arial"/>
          <w:sz w:val="20"/>
          <w:szCs w:val="20"/>
        </w:rPr>
        <w:softHyphen/>
        <w:t>ли</w:t>
      </w:r>
      <w:r w:rsidR="00B76F79">
        <w:rPr>
          <w:rFonts w:ascii="Arial" w:hAnsi="Arial" w:cs="Arial"/>
          <w:sz w:val="20"/>
          <w:szCs w:val="20"/>
        </w:rPr>
        <w:softHyphen/>
        <w:t>ров</w:t>
      </w:r>
      <w:r w:rsidR="00B76F79">
        <w:rPr>
          <w:rFonts w:ascii="Arial" w:hAnsi="Arial" w:cs="Arial"/>
          <w:sz w:val="20"/>
          <w:szCs w:val="20"/>
        </w:rPr>
        <w:softHyphen/>
        <w:t>ки во</w:t>
      </w:r>
      <w:r w:rsidR="00B76F79">
        <w:rPr>
          <w:rFonts w:ascii="Arial" w:hAnsi="Arial" w:cs="Arial"/>
          <w:sz w:val="20"/>
          <w:szCs w:val="20"/>
        </w:rPr>
        <w:softHyphen/>
        <w:t>п</w:t>
      </w:r>
      <w:r w:rsidR="00B76F79">
        <w:rPr>
          <w:rFonts w:ascii="Arial" w:hAnsi="Arial" w:cs="Arial"/>
          <w:sz w:val="20"/>
          <w:szCs w:val="20"/>
        </w:rPr>
        <w:softHyphen/>
        <w:t>ро</w:t>
      </w:r>
      <w:r w:rsidR="00B76F79">
        <w:rPr>
          <w:rFonts w:ascii="Arial" w:hAnsi="Arial" w:cs="Arial"/>
          <w:sz w:val="20"/>
          <w:szCs w:val="20"/>
        </w:rPr>
        <w:softHyphen/>
        <w:t>сов, предло</w:t>
      </w:r>
      <w:r w:rsidR="00B76F79">
        <w:rPr>
          <w:rFonts w:ascii="Arial" w:hAnsi="Arial" w:cs="Arial"/>
          <w:sz w:val="20"/>
          <w:szCs w:val="20"/>
        </w:rPr>
        <w:softHyphen/>
        <w:t>жен</w:t>
      </w:r>
      <w:r w:rsidR="00B76F79">
        <w:rPr>
          <w:rFonts w:ascii="Arial" w:hAnsi="Arial" w:cs="Arial"/>
          <w:sz w:val="20"/>
          <w:szCs w:val="20"/>
        </w:rPr>
        <w:softHyphen/>
        <w:t>ных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ми для вклю</w:t>
      </w:r>
      <w:r w:rsidR="00B76F79">
        <w:rPr>
          <w:rFonts w:ascii="Arial" w:hAnsi="Arial" w:cs="Arial"/>
          <w:sz w:val="20"/>
          <w:szCs w:val="20"/>
        </w:rPr>
        <w:softHyphen/>
        <w:t>че</w:t>
      </w:r>
      <w:r w:rsidR="00B76F79">
        <w:rPr>
          <w:rFonts w:ascii="Arial" w:hAnsi="Arial" w:cs="Arial"/>
          <w:sz w:val="20"/>
          <w:szCs w:val="20"/>
        </w:rPr>
        <w:softHyphen/>
        <w:t>ния в по</w:t>
      </w:r>
      <w:r w:rsidR="00B76F79">
        <w:rPr>
          <w:rFonts w:ascii="Arial" w:hAnsi="Arial" w:cs="Arial"/>
          <w:sz w:val="20"/>
          <w:szCs w:val="20"/>
        </w:rPr>
        <w:softHyphen/>
        <w:t>ве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 xml:space="preserve">ку дня </w:t>
      </w:r>
      <w:r>
        <w:rPr>
          <w:rFonts w:ascii="Arial" w:hAnsi="Arial" w:cs="Arial"/>
          <w:sz w:val="20"/>
          <w:szCs w:val="20"/>
        </w:rPr>
        <w:t>Г</w:t>
      </w:r>
      <w:r w:rsidR="00B76F79">
        <w:rPr>
          <w:rFonts w:ascii="Arial" w:hAnsi="Arial" w:cs="Arial"/>
          <w:sz w:val="20"/>
          <w:szCs w:val="20"/>
        </w:rPr>
        <w:t>о</w:t>
      </w:r>
      <w:r w:rsidR="00B76F79">
        <w:rPr>
          <w:rFonts w:ascii="Arial" w:hAnsi="Arial" w:cs="Arial"/>
          <w:sz w:val="20"/>
          <w:szCs w:val="20"/>
        </w:rPr>
        <w:softHyphen/>
        <w:t>до</w:t>
      </w:r>
      <w:r w:rsidR="00B76F79">
        <w:rPr>
          <w:rFonts w:ascii="Arial" w:hAnsi="Arial" w:cs="Arial"/>
          <w:sz w:val="20"/>
          <w:szCs w:val="20"/>
        </w:rPr>
        <w:softHyphen/>
        <w:t>во</w:t>
      </w:r>
      <w:r w:rsidR="00B76F79">
        <w:rPr>
          <w:rFonts w:ascii="Arial" w:hAnsi="Arial" w:cs="Arial"/>
          <w:sz w:val="20"/>
          <w:szCs w:val="20"/>
        </w:rPr>
        <w:softHyphen/>
        <w:t>го об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ров, и фор</w:t>
      </w:r>
      <w:r w:rsidR="00B76F79">
        <w:rPr>
          <w:rFonts w:ascii="Arial" w:hAnsi="Arial" w:cs="Arial"/>
          <w:sz w:val="20"/>
          <w:szCs w:val="20"/>
        </w:rPr>
        <w:softHyphen/>
        <w:t>му</w:t>
      </w:r>
      <w:r w:rsidR="00B76F79">
        <w:rPr>
          <w:rFonts w:ascii="Arial" w:hAnsi="Arial" w:cs="Arial"/>
          <w:sz w:val="20"/>
          <w:szCs w:val="20"/>
        </w:rPr>
        <w:softHyphen/>
        <w:t>ли</w:t>
      </w:r>
      <w:r w:rsidR="00B76F79">
        <w:rPr>
          <w:rFonts w:ascii="Arial" w:hAnsi="Arial" w:cs="Arial"/>
          <w:sz w:val="20"/>
          <w:szCs w:val="20"/>
        </w:rPr>
        <w:softHyphen/>
        <w:t>ров</w:t>
      </w:r>
      <w:r w:rsidR="00B76F79">
        <w:rPr>
          <w:rFonts w:ascii="Arial" w:hAnsi="Arial" w:cs="Arial"/>
          <w:sz w:val="20"/>
          <w:szCs w:val="20"/>
        </w:rPr>
        <w:softHyphen/>
        <w:t>ки ре</w:t>
      </w:r>
      <w:r w:rsidR="00B76F79">
        <w:rPr>
          <w:rFonts w:ascii="Arial" w:hAnsi="Arial" w:cs="Arial"/>
          <w:sz w:val="20"/>
          <w:szCs w:val="20"/>
        </w:rPr>
        <w:softHyphen/>
        <w:t>ше</w:t>
      </w:r>
      <w:r w:rsidR="00B76F79">
        <w:rPr>
          <w:rFonts w:ascii="Arial" w:hAnsi="Arial" w:cs="Arial"/>
          <w:sz w:val="20"/>
          <w:szCs w:val="20"/>
        </w:rPr>
        <w:softHyphen/>
        <w:t>ний по та</w:t>
      </w:r>
      <w:r w:rsidR="00B76F79">
        <w:rPr>
          <w:rFonts w:ascii="Arial" w:hAnsi="Arial" w:cs="Arial"/>
          <w:sz w:val="20"/>
          <w:szCs w:val="20"/>
        </w:rPr>
        <w:softHyphen/>
        <w:t>ким во</w:t>
      </w:r>
      <w:r w:rsidR="00B76F79">
        <w:rPr>
          <w:rFonts w:ascii="Arial" w:hAnsi="Arial" w:cs="Arial"/>
          <w:sz w:val="20"/>
          <w:szCs w:val="20"/>
        </w:rPr>
        <w:softHyphen/>
        <w:t>п</w:t>
      </w:r>
      <w:r w:rsidR="00B76F79">
        <w:rPr>
          <w:rFonts w:ascii="Arial" w:hAnsi="Arial" w:cs="Arial"/>
          <w:sz w:val="20"/>
          <w:szCs w:val="20"/>
        </w:rPr>
        <w:softHyphen/>
        <w:t>ро</w:t>
      </w:r>
      <w:r w:rsidR="00B76F79">
        <w:rPr>
          <w:rFonts w:ascii="Arial" w:hAnsi="Arial" w:cs="Arial"/>
          <w:sz w:val="20"/>
          <w:szCs w:val="20"/>
        </w:rPr>
        <w:softHyphen/>
        <w:t>сам.</w:t>
      </w:r>
    </w:p>
    <w:p w:rsidR="00B76F79" w:rsidRPr="00737BA5" w:rsidRDefault="001D2675" w:rsidP="00E928BF">
      <w:pPr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</w:t>
      </w:r>
      <w:r>
        <w:rPr>
          <w:rFonts w:ascii="Arial" w:hAnsi="Arial" w:cs="Arial"/>
          <w:sz w:val="20"/>
          <w:szCs w:val="20"/>
        </w:rPr>
        <w:softHyphen/>
        <w:t>вет ди</w:t>
      </w:r>
      <w:r>
        <w:rPr>
          <w:rFonts w:ascii="Arial" w:hAnsi="Arial" w:cs="Arial"/>
          <w:sz w:val="20"/>
          <w:szCs w:val="20"/>
        </w:rPr>
        <w:softHyphen/>
        <w:t>ре</w:t>
      </w:r>
      <w:r>
        <w:rPr>
          <w:rFonts w:ascii="Arial" w:hAnsi="Arial" w:cs="Arial"/>
          <w:sz w:val="20"/>
          <w:szCs w:val="20"/>
        </w:rPr>
        <w:softHyphen/>
        <w:t>к</w:t>
      </w:r>
      <w:r>
        <w:rPr>
          <w:rFonts w:ascii="Arial" w:hAnsi="Arial" w:cs="Arial"/>
          <w:sz w:val="20"/>
          <w:szCs w:val="20"/>
        </w:rPr>
        <w:softHyphen/>
        <w:t>то</w:t>
      </w:r>
      <w:r>
        <w:rPr>
          <w:rFonts w:ascii="Arial" w:hAnsi="Arial" w:cs="Arial"/>
          <w:sz w:val="20"/>
          <w:szCs w:val="20"/>
        </w:rPr>
        <w:softHyphen/>
        <w:t>ров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 впра</w:t>
      </w:r>
      <w:r w:rsidR="00B76F79">
        <w:rPr>
          <w:rFonts w:ascii="Arial" w:hAnsi="Arial" w:cs="Arial"/>
          <w:sz w:val="20"/>
          <w:szCs w:val="20"/>
        </w:rPr>
        <w:softHyphen/>
        <w:t>ве пред</w:t>
      </w:r>
      <w:r w:rsidR="00B76F79">
        <w:rPr>
          <w:rFonts w:ascii="Arial" w:hAnsi="Arial" w:cs="Arial"/>
          <w:sz w:val="20"/>
          <w:szCs w:val="20"/>
        </w:rPr>
        <w:softHyphen/>
        <w:t>ла</w:t>
      </w:r>
      <w:r w:rsidR="00B76F79">
        <w:rPr>
          <w:rFonts w:ascii="Arial" w:hAnsi="Arial" w:cs="Arial"/>
          <w:sz w:val="20"/>
          <w:szCs w:val="20"/>
        </w:rPr>
        <w:softHyphen/>
        <w:t>гать по соб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вен</w:t>
      </w:r>
      <w:r w:rsidR="00B76F79">
        <w:rPr>
          <w:rFonts w:ascii="Arial" w:hAnsi="Arial" w:cs="Arial"/>
          <w:sz w:val="20"/>
          <w:szCs w:val="20"/>
        </w:rPr>
        <w:softHyphen/>
        <w:t>ной ини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а</w:t>
      </w:r>
      <w:r w:rsidR="00B76F79">
        <w:rPr>
          <w:rFonts w:ascii="Arial" w:hAnsi="Arial" w:cs="Arial"/>
          <w:sz w:val="20"/>
          <w:szCs w:val="20"/>
        </w:rPr>
        <w:softHyphen/>
        <w:t>ти</w:t>
      </w:r>
      <w:r w:rsidR="00B76F79">
        <w:rPr>
          <w:rFonts w:ascii="Arial" w:hAnsi="Arial" w:cs="Arial"/>
          <w:sz w:val="20"/>
          <w:szCs w:val="20"/>
        </w:rPr>
        <w:softHyphen/>
        <w:t>ве дополнитель</w:t>
      </w:r>
      <w:r w:rsidR="00B76F79">
        <w:rPr>
          <w:rFonts w:ascii="Arial" w:hAnsi="Arial" w:cs="Arial"/>
          <w:sz w:val="20"/>
          <w:szCs w:val="20"/>
        </w:rPr>
        <w:softHyphen/>
        <w:t>ные фор</w:t>
      </w:r>
      <w:r w:rsidR="00B76F79">
        <w:rPr>
          <w:rFonts w:ascii="Arial" w:hAnsi="Arial" w:cs="Arial"/>
          <w:sz w:val="20"/>
          <w:szCs w:val="20"/>
        </w:rPr>
        <w:softHyphen/>
        <w:t>му</w:t>
      </w:r>
      <w:r w:rsidR="00B76F79">
        <w:rPr>
          <w:rFonts w:ascii="Arial" w:hAnsi="Arial" w:cs="Arial"/>
          <w:sz w:val="20"/>
          <w:szCs w:val="20"/>
        </w:rPr>
        <w:softHyphen/>
        <w:t>ли</w:t>
      </w:r>
      <w:r w:rsidR="00B76F79">
        <w:rPr>
          <w:rFonts w:ascii="Arial" w:hAnsi="Arial" w:cs="Arial"/>
          <w:sz w:val="20"/>
          <w:szCs w:val="20"/>
        </w:rPr>
        <w:softHyphen/>
        <w:t>ров</w:t>
      </w:r>
      <w:r w:rsidR="00B76F79">
        <w:rPr>
          <w:rFonts w:ascii="Arial" w:hAnsi="Arial" w:cs="Arial"/>
          <w:sz w:val="20"/>
          <w:szCs w:val="20"/>
        </w:rPr>
        <w:softHyphen/>
        <w:t>ки про</w:t>
      </w:r>
      <w:r w:rsidR="00B76F79">
        <w:rPr>
          <w:rFonts w:ascii="Arial" w:hAnsi="Arial" w:cs="Arial"/>
          <w:sz w:val="20"/>
          <w:szCs w:val="20"/>
        </w:rPr>
        <w:softHyphen/>
        <w:t>ек</w:t>
      </w:r>
      <w:r w:rsidR="00B76F79">
        <w:rPr>
          <w:rFonts w:ascii="Arial" w:hAnsi="Arial" w:cs="Arial"/>
          <w:sz w:val="20"/>
          <w:szCs w:val="20"/>
        </w:rPr>
        <w:softHyphen/>
        <w:t>тов ре</w:t>
      </w:r>
      <w:r w:rsidR="00B76F79">
        <w:rPr>
          <w:rFonts w:ascii="Arial" w:hAnsi="Arial" w:cs="Arial"/>
          <w:sz w:val="20"/>
          <w:szCs w:val="20"/>
        </w:rPr>
        <w:softHyphen/>
        <w:t>ше</w:t>
      </w:r>
      <w:r w:rsidR="00B76F79">
        <w:rPr>
          <w:rFonts w:ascii="Arial" w:hAnsi="Arial" w:cs="Arial"/>
          <w:sz w:val="20"/>
          <w:szCs w:val="20"/>
        </w:rPr>
        <w:softHyphen/>
        <w:t>ний по во</w:t>
      </w:r>
      <w:r w:rsidR="00B76F79">
        <w:rPr>
          <w:rFonts w:ascii="Arial" w:hAnsi="Arial" w:cs="Arial"/>
          <w:sz w:val="20"/>
          <w:szCs w:val="20"/>
        </w:rPr>
        <w:softHyphen/>
        <w:t>п</w:t>
      </w:r>
      <w:r w:rsidR="00B76F79">
        <w:rPr>
          <w:rFonts w:ascii="Arial" w:hAnsi="Arial" w:cs="Arial"/>
          <w:sz w:val="20"/>
          <w:szCs w:val="20"/>
        </w:rPr>
        <w:softHyphen/>
        <w:t>ро</w:t>
      </w:r>
      <w:r w:rsidR="00B76F79">
        <w:rPr>
          <w:rFonts w:ascii="Arial" w:hAnsi="Arial" w:cs="Arial"/>
          <w:sz w:val="20"/>
          <w:szCs w:val="20"/>
        </w:rPr>
        <w:softHyphen/>
        <w:t>сам, пред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жен</w:t>
      </w:r>
      <w:r w:rsidR="00B76F79">
        <w:rPr>
          <w:rFonts w:ascii="Arial" w:hAnsi="Arial" w:cs="Arial"/>
          <w:sz w:val="20"/>
          <w:szCs w:val="20"/>
        </w:rPr>
        <w:softHyphen/>
        <w:t>ным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ми для</w:t>
      </w:r>
      <w:r w:rsidR="00737BA5">
        <w:rPr>
          <w:rFonts w:ascii="Arial" w:hAnsi="Arial" w:cs="Arial"/>
          <w:sz w:val="20"/>
          <w:szCs w:val="20"/>
        </w:rPr>
        <w:t xml:space="preserve"> вклю</w:t>
      </w:r>
      <w:r w:rsidR="00737BA5">
        <w:rPr>
          <w:rFonts w:ascii="Arial" w:hAnsi="Arial" w:cs="Arial"/>
          <w:sz w:val="20"/>
          <w:szCs w:val="20"/>
        </w:rPr>
        <w:softHyphen/>
        <w:t>че</w:t>
      </w:r>
      <w:r w:rsidR="00737BA5">
        <w:rPr>
          <w:rFonts w:ascii="Arial" w:hAnsi="Arial" w:cs="Arial"/>
          <w:sz w:val="20"/>
          <w:szCs w:val="20"/>
        </w:rPr>
        <w:softHyphen/>
        <w:t>ния в по</w:t>
      </w:r>
      <w:r w:rsidR="00737BA5">
        <w:rPr>
          <w:rFonts w:ascii="Arial" w:hAnsi="Arial" w:cs="Arial"/>
          <w:sz w:val="20"/>
          <w:szCs w:val="20"/>
        </w:rPr>
        <w:softHyphen/>
        <w:t>ве</w:t>
      </w:r>
      <w:r w:rsidR="00737BA5">
        <w:rPr>
          <w:rFonts w:ascii="Arial" w:hAnsi="Arial" w:cs="Arial"/>
          <w:sz w:val="20"/>
          <w:szCs w:val="20"/>
        </w:rPr>
        <w:softHyphen/>
        <w:t>ст</w:t>
      </w:r>
      <w:r w:rsidR="00737BA5">
        <w:rPr>
          <w:rFonts w:ascii="Arial" w:hAnsi="Arial" w:cs="Arial"/>
          <w:sz w:val="20"/>
          <w:szCs w:val="20"/>
        </w:rPr>
        <w:softHyphen/>
        <w:t>ку дня Г</w:t>
      </w:r>
      <w:r w:rsidR="00B76F79">
        <w:rPr>
          <w:rFonts w:ascii="Arial" w:hAnsi="Arial" w:cs="Arial"/>
          <w:sz w:val="20"/>
          <w:szCs w:val="20"/>
        </w:rPr>
        <w:t>о</w:t>
      </w:r>
      <w:r w:rsidR="00B76F79">
        <w:rPr>
          <w:rFonts w:ascii="Arial" w:hAnsi="Arial" w:cs="Arial"/>
          <w:sz w:val="20"/>
          <w:szCs w:val="20"/>
        </w:rPr>
        <w:softHyphen/>
        <w:t>до</w:t>
      </w:r>
      <w:r w:rsidR="00B76F79">
        <w:rPr>
          <w:rFonts w:ascii="Arial" w:hAnsi="Arial" w:cs="Arial"/>
          <w:sz w:val="20"/>
          <w:szCs w:val="20"/>
        </w:rPr>
        <w:softHyphen/>
        <w:t>во</w:t>
      </w:r>
      <w:r w:rsidR="00B76F79">
        <w:rPr>
          <w:rFonts w:ascii="Arial" w:hAnsi="Arial" w:cs="Arial"/>
          <w:sz w:val="20"/>
          <w:szCs w:val="20"/>
        </w:rPr>
        <w:softHyphen/>
        <w:t>го об</w:t>
      </w:r>
      <w:r w:rsidR="00B76F79">
        <w:rPr>
          <w:rFonts w:ascii="Arial" w:hAnsi="Arial" w:cs="Arial"/>
          <w:sz w:val="20"/>
          <w:szCs w:val="20"/>
        </w:rPr>
        <w:softHyphen/>
        <w:t>щ</w:t>
      </w:r>
      <w:r w:rsidR="00737BA5">
        <w:rPr>
          <w:rFonts w:ascii="Arial" w:hAnsi="Arial" w:cs="Arial"/>
          <w:sz w:val="20"/>
          <w:szCs w:val="20"/>
        </w:rPr>
        <w:t>е</w:t>
      </w:r>
      <w:r w:rsidR="00737BA5">
        <w:rPr>
          <w:rFonts w:ascii="Arial" w:hAnsi="Arial" w:cs="Arial"/>
          <w:sz w:val="20"/>
          <w:szCs w:val="20"/>
        </w:rPr>
        <w:softHyphen/>
        <w:t>го со</w:t>
      </w:r>
      <w:r w:rsidR="00737BA5">
        <w:rPr>
          <w:rFonts w:ascii="Arial" w:hAnsi="Arial" w:cs="Arial"/>
          <w:sz w:val="20"/>
          <w:szCs w:val="20"/>
        </w:rPr>
        <w:softHyphen/>
        <w:t>б</w:t>
      </w:r>
      <w:r w:rsidR="00737BA5">
        <w:rPr>
          <w:rFonts w:ascii="Arial" w:hAnsi="Arial" w:cs="Arial"/>
          <w:sz w:val="20"/>
          <w:szCs w:val="20"/>
        </w:rPr>
        <w:softHyphen/>
        <w:t>ра</w:t>
      </w:r>
      <w:r w:rsidR="00737BA5">
        <w:rPr>
          <w:rFonts w:ascii="Arial" w:hAnsi="Arial" w:cs="Arial"/>
          <w:sz w:val="20"/>
          <w:szCs w:val="20"/>
        </w:rPr>
        <w:softHyphen/>
        <w:t>ния ак</w:t>
      </w:r>
      <w:r w:rsidR="00737BA5">
        <w:rPr>
          <w:rFonts w:ascii="Arial" w:hAnsi="Arial" w:cs="Arial"/>
          <w:sz w:val="20"/>
          <w:szCs w:val="20"/>
        </w:rPr>
        <w:softHyphen/>
        <w:t>ци</w:t>
      </w:r>
      <w:r w:rsidR="00737BA5">
        <w:rPr>
          <w:rFonts w:ascii="Arial" w:hAnsi="Arial" w:cs="Arial"/>
          <w:sz w:val="20"/>
          <w:szCs w:val="20"/>
        </w:rPr>
        <w:softHyphen/>
        <w:t>о</w:t>
      </w:r>
      <w:r w:rsidR="00737BA5">
        <w:rPr>
          <w:rFonts w:ascii="Arial" w:hAnsi="Arial" w:cs="Arial"/>
          <w:sz w:val="20"/>
          <w:szCs w:val="20"/>
        </w:rPr>
        <w:softHyphen/>
        <w:t>не</w:t>
      </w:r>
      <w:r w:rsidR="00737BA5">
        <w:rPr>
          <w:rFonts w:ascii="Arial" w:hAnsi="Arial" w:cs="Arial"/>
          <w:sz w:val="20"/>
          <w:szCs w:val="20"/>
        </w:rPr>
        <w:softHyphen/>
        <w:t>ров.</w:t>
      </w:r>
    </w:p>
    <w:p w:rsidR="00B76F79" w:rsidRDefault="00737BA5" w:rsidP="00E928BF">
      <w:pPr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3.12</w:t>
      </w:r>
      <w:r w:rsidR="00B76F79">
        <w:rPr>
          <w:rFonts w:ascii="Arial" w:hAnsi="Arial" w:cs="Arial"/>
          <w:sz w:val="20"/>
          <w:szCs w:val="20"/>
        </w:rPr>
        <w:t>. Чи</w:t>
      </w:r>
      <w:r w:rsidR="00B76F79">
        <w:rPr>
          <w:rFonts w:ascii="Arial" w:hAnsi="Arial" w:cs="Arial"/>
          <w:sz w:val="20"/>
          <w:szCs w:val="20"/>
        </w:rPr>
        <w:softHyphen/>
        <w:t>с</w:t>
      </w:r>
      <w:r w:rsidR="00B76F79">
        <w:rPr>
          <w:rFonts w:ascii="Arial" w:hAnsi="Arial" w:cs="Arial"/>
          <w:sz w:val="20"/>
          <w:szCs w:val="20"/>
        </w:rPr>
        <w:softHyphen/>
        <w:t>ло кан</w:t>
      </w:r>
      <w:r w:rsidR="00B76F79">
        <w:rPr>
          <w:rFonts w:ascii="Arial" w:hAnsi="Arial" w:cs="Arial"/>
          <w:sz w:val="20"/>
          <w:szCs w:val="20"/>
        </w:rPr>
        <w:softHyphen/>
        <w:t>ди</w:t>
      </w:r>
      <w:r w:rsidR="00B76F79">
        <w:rPr>
          <w:rFonts w:ascii="Arial" w:hAnsi="Arial" w:cs="Arial"/>
          <w:sz w:val="20"/>
          <w:szCs w:val="20"/>
        </w:rPr>
        <w:softHyphen/>
        <w:t>да</w:t>
      </w:r>
      <w:r w:rsidR="00B76F79">
        <w:rPr>
          <w:rFonts w:ascii="Arial" w:hAnsi="Arial" w:cs="Arial"/>
          <w:sz w:val="20"/>
          <w:szCs w:val="20"/>
        </w:rPr>
        <w:softHyphen/>
        <w:t>тов в од</w:t>
      </w:r>
      <w:r w:rsidR="00B76F79">
        <w:rPr>
          <w:rFonts w:ascii="Arial" w:hAnsi="Arial" w:cs="Arial"/>
          <w:sz w:val="20"/>
          <w:szCs w:val="20"/>
        </w:rPr>
        <w:softHyphen/>
        <w:t>ном пред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же</w:t>
      </w:r>
      <w:r w:rsidR="00B76F79">
        <w:rPr>
          <w:rFonts w:ascii="Arial" w:hAnsi="Arial" w:cs="Arial"/>
          <w:sz w:val="20"/>
          <w:szCs w:val="20"/>
        </w:rPr>
        <w:softHyphen/>
        <w:t>нии о вы</w:t>
      </w:r>
      <w:r w:rsidR="00B76F79">
        <w:rPr>
          <w:rFonts w:ascii="Arial" w:hAnsi="Arial" w:cs="Arial"/>
          <w:sz w:val="20"/>
          <w:szCs w:val="20"/>
        </w:rPr>
        <w:softHyphen/>
        <w:t>дви</w:t>
      </w:r>
      <w:r w:rsidR="00B76F79">
        <w:rPr>
          <w:rFonts w:ascii="Arial" w:hAnsi="Arial" w:cs="Arial"/>
          <w:sz w:val="20"/>
          <w:szCs w:val="20"/>
        </w:rPr>
        <w:softHyphen/>
        <w:t>ж</w:t>
      </w:r>
      <w:r>
        <w:rPr>
          <w:rFonts w:ascii="Arial" w:hAnsi="Arial" w:cs="Arial"/>
          <w:sz w:val="20"/>
          <w:szCs w:val="20"/>
        </w:rPr>
        <w:t>е</w:t>
      </w:r>
      <w:r>
        <w:rPr>
          <w:rFonts w:ascii="Arial" w:hAnsi="Arial" w:cs="Arial"/>
          <w:sz w:val="20"/>
          <w:szCs w:val="20"/>
        </w:rPr>
        <w:softHyphen/>
        <w:t>нии кан</w:t>
      </w:r>
      <w:r>
        <w:rPr>
          <w:rFonts w:ascii="Arial" w:hAnsi="Arial" w:cs="Arial"/>
          <w:sz w:val="20"/>
          <w:szCs w:val="20"/>
        </w:rPr>
        <w:softHyphen/>
        <w:t>ди</w:t>
      </w:r>
      <w:r>
        <w:rPr>
          <w:rFonts w:ascii="Arial" w:hAnsi="Arial" w:cs="Arial"/>
          <w:sz w:val="20"/>
          <w:szCs w:val="20"/>
        </w:rPr>
        <w:softHyphen/>
        <w:t>да</w:t>
      </w:r>
      <w:r>
        <w:rPr>
          <w:rFonts w:ascii="Arial" w:hAnsi="Arial" w:cs="Arial"/>
          <w:sz w:val="20"/>
          <w:szCs w:val="20"/>
        </w:rPr>
        <w:softHyphen/>
        <w:t>тов в ор</w:t>
      </w:r>
      <w:r>
        <w:rPr>
          <w:rFonts w:ascii="Arial" w:hAnsi="Arial" w:cs="Arial"/>
          <w:sz w:val="20"/>
          <w:szCs w:val="20"/>
        </w:rPr>
        <w:softHyphen/>
        <w:t>га</w:t>
      </w:r>
      <w:r>
        <w:rPr>
          <w:rFonts w:ascii="Arial" w:hAnsi="Arial" w:cs="Arial"/>
          <w:sz w:val="20"/>
          <w:szCs w:val="20"/>
        </w:rPr>
        <w:softHyphen/>
        <w:t>ны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 не мо</w:t>
      </w:r>
      <w:r w:rsidR="00B76F79">
        <w:rPr>
          <w:rFonts w:ascii="Arial" w:hAnsi="Arial" w:cs="Arial"/>
          <w:sz w:val="20"/>
          <w:szCs w:val="20"/>
        </w:rPr>
        <w:softHyphen/>
        <w:t>жет пре</w:t>
      </w:r>
      <w:r w:rsidR="00B76F79">
        <w:rPr>
          <w:rFonts w:ascii="Arial" w:hAnsi="Arial" w:cs="Arial"/>
          <w:sz w:val="20"/>
          <w:szCs w:val="20"/>
        </w:rPr>
        <w:softHyphen/>
        <w:t>вы</w:t>
      </w:r>
      <w:r w:rsidR="00B76F79">
        <w:rPr>
          <w:rFonts w:ascii="Arial" w:hAnsi="Arial" w:cs="Arial"/>
          <w:sz w:val="20"/>
          <w:szCs w:val="20"/>
        </w:rPr>
        <w:softHyphen/>
        <w:t>шать ко</w:t>
      </w:r>
      <w:r w:rsidR="00B76F79">
        <w:rPr>
          <w:rFonts w:ascii="Arial" w:hAnsi="Arial" w:cs="Arial"/>
          <w:sz w:val="20"/>
          <w:szCs w:val="20"/>
        </w:rPr>
        <w:softHyphen/>
        <w:t>ли</w:t>
      </w:r>
      <w:r w:rsidR="00B76F79">
        <w:rPr>
          <w:rFonts w:ascii="Arial" w:hAnsi="Arial" w:cs="Arial"/>
          <w:sz w:val="20"/>
          <w:szCs w:val="20"/>
        </w:rPr>
        <w:softHyphen/>
        <w:t>че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вен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ста</w:t>
      </w:r>
      <w:r w:rsidR="00B76F79">
        <w:rPr>
          <w:rFonts w:ascii="Arial" w:hAnsi="Arial" w:cs="Arial"/>
          <w:sz w:val="20"/>
          <w:szCs w:val="20"/>
        </w:rPr>
        <w:softHyphen/>
        <w:t>ва со</w:t>
      </w:r>
      <w:r w:rsidR="00B76F79">
        <w:rPr>
          <w:rFonts w:ascii="Arial" w:hAnsi="Arial" w:cs="Arial"/>
          <w:sz w:val="20"/>
          <w:szCs w:val="20"/>
        </w:rPr>
        <w:softHyphen/>
        <w:t>от</w:t>
      </w:r>
      <w:r w:rsidR="00B76F79">
        <w:rPr>
          <w:rFonts w:ascii="Arial" w:hAnsi="Arial" w:cs="Arial"/>
          <w:sz w:val="20"/>
          <w:szCs w:val="20"/>
        </w:rPr>
        <w:softHyphen/>
        <w:t>вет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ву</w:t>
      </w:r>
      <w:r w:rsidR="00B76F79">
        <w:rPr>
          <w:rFonts w:ascii="Arial" w:hAnsi="Arial" w:cs="Arial"/>
          <w:sz w:val="20"/>
          <w:szCs w:val="20"/>
        </w:rPr>
        <w:softHyphen/>
        <w:t>ю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ор</w:t>
      </w:r>
      <w:r w:rsidR="00B76F79">
        <w:rPr>
          <w:rFonts w:ascii="Arial" w:hAnsi="Arial" w:cs="Arial"/>
          <w:sz w:val="20"/>
          <w:szCs w:val="20"/>
        </w:rPr>
        <w:softHyphen/>
        <w:t>га</w:t>
      </w:r>
      <w:r w:rsidR="00B76F79">
        <w:rPr>
          <w:rFonts w:ascii="Arial" w:hAnsi="Arial" w:cs="Arial"/>
          <w:sz w:val="20"/>
          <w:szCs w:val="20"/>
        </w:rPr>
        <w:softHyphen/>
        <w:t>на, оп</w:t>
      </w:r>
      <w:r w:rsidR="00B76F79">
        <w:rPr>
          <w:rFonts w:ascii="Arial" w:hAnsi="Arial" w:cs="Arial"/>
          <w:sz w:val="20"/>
          <w:szCs w:val="20"/>
        </w:rPr>
        <w:softHyphen/>
        <w:t>ре</w:t>
      </w:r>
      <w:r w:rsidR="00B76F79">
        <w:rPr>
          <w:rFonts w:ascii="Arial" w:hAnsi="Arial" w:cs="Arial"/>
          <w:sz w:val="20"/>
          <w:szCs w:val="20"/>
        </w:rPr>
        <w:softHyphen/>
        <w:t>де</w:t>
      </w:r>
      <w:r w:rsidR="00B76F79">
        <w:rPr>
          <w:rFonts w:ascii="Arial" w:hAnsi="Arial" w:cs="Arial"/>
          <w:sz w:val="20"/>
          <w:szCs w:val="20"/>
        </w:rPr>
        <w:softHyphen/>
        <w:t>лен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 xml:space="preserve">го </w:t>
      </w:r>
      <w:r>
        <w:rPr>
          <w:rFonts w:ascii="Arial" w:hAnsi="Arial" w:cs="Arial"/>
          <w:sz w:val="20"/>
          <w:szCs w:val="20"/>
        </w:rPr>
        <w:t>У</w:t>
      </w:r>
      <w:r w:rsidR="00B76F79">
        <w:rPr>
          <w:rFonts w:ascii="Arial" w:hAnsi="Arial" w:cs="Arial"/>
          <w:sz w:val="20"/>
          <w:szCs w:val="20"/>
        </w:rPr>
        <w:t>с</w:t>
      </w:r>
      <w:r w:rsidR="00B76F79">
        <w:rPr>
          <w:rFonts w:ascii="Arial" w:hAnsi="Arial" w:cs="Arial"/>
          <w:sz w:val="20"/>
          <w:szCs w:val="20"/>
        </w:rPr>
        <w:softHyphen/>
        <w:t>та</w:t>
      </w:r>
      <w:r w:rsidR="00B76F79">
        <w:rPr>
          <w:rFonts w:ascii="Arial" w:hAnsi="Arial" w:cs="Arial"/>
          <w:sz w:val="20"/>
          <w:szCs w:val="20"/>
        </w:rPr>
        <w:softHyphen/>
        <w:t xml:space="preserve">вом </w:t>
      </w:r>
      <w:r>
        <w:rPr>
          <w:rFonts w:ascii="Arial" w:hAnsi="Arial" w:cs="Arial"/>
          <w:sz w:val="20"/>
          <w:szCs w:val="20"/>
        </w:rPr>
        <w:t xml:space="preserve"> Общества</w:t>
      </w:r>
      <w:r w:rsidR="00B76F79">
        <w:rPr>
          <w:rFonts w:ascii="Arial" w:hAnsi="Arial" w:cs="Arial"/>
          <w:sz w:val="20"/>
          <w:szCs w:val="20"/>
        </w:rPr>
        <w:t>.</w:t>
      </w:r>
    </w:p>
    <w:p w:rsidR="00B76F79" w:rsidRDefault="00737BA5" w:rsidP="00E928BF">
      <w:pPr>
        <w:tabs>
          <w:tab w:val="left" w:pos="0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76F79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13.</w:t>
      </w:r>
      <w:r w:rsidR="00B76F79">
        <w:rPr>
          <w:rFonts w:ascii="Arial" w:hAnsi="Arial" w:cs="Arial"/>
          <w:sz w:val="20"/>
          <w:szCs w:val="20"/>
        </w:rPr>
        <w:t xml:space="preserve"> Пред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же</w:t>
      </w:r>
      <w:r w:rsidR="00B76F79">
        <w:rPr>
          <w:rFonts w:ascii="Arial" w:hAnsi="Arial" w:cs="Arial"/>
          <w:sz w:val="20"/>
          <w:szCs w:val="20"/>
        </w:rPr>
        <w:softHyphen/>
        <w:t>ние о вы</w:t>
      </w:r>
      <w:r w:rsidR="00B76F79">
        <w:rPr>
          <w:rFonts w:ascii="Arial" w:hAnsi="Arial" w:cs="Arial"/>
          <w:sz w:val="20"/>
          <w:szCs w:val="20"/>
        </w:rPr>
        <w:softHyphen/>
        <w:t>дви</w:t>
      </w:r>
      <w:r w:rsidR="00B76F79">
        <w:rPr>
          <w:rFonts w:ascii="Arial" w:hAnsi="Arial" w:cs="Arial"/>
          <w:sz w:val="20"/>
          <w:szCs w:val="20"/>
        </w:rPr>
        <w:softHyphen/>
        <w:t>же</w:t>
      </w:r>
      <w:r w:rsidR="00B76F79">
        <w:rPr>
          <w:rFonts w:ascii="Arial" w:hAnsi="Arial" w:cs="Arial"/>
          <w:sz w:val="20"/>
          <w:szCs w:val="20"/>
        </w:rPr>
        <w:softHyphen/>
        <w:t>нии кан</w:t>
      </w:r>
      <w:r w:rsidR="00B76F79">
        <w:rPr>
          <w:rFonts w:ascii="Arial" w:hAnsi="Arial" w:cs="Arial"/>
          <w:sz w:val="20"/>
          <w:szCs w:val="20"/>
        </w:rPr>
        <w:softHyphen/>
        <w:t>ди</w:t>
      </w:r>
      <w:r w:rsidR="00B76F79">
        <w:rPr>
          <w:rFonts w:ascii="Arial" w:hAnsi="Arial" w:cs="Arial"/>
          <w:sz w:val="20"/>
          <w:szCs w:val="20"/>
        </w:rPr>
        <w:softHyphen/>
        <w:t>да</w:t>
      </w:r>
      <w:r w:rsidR="00B76F79">
        <w:rPr>
          <w:rFonts w:ascii="Arial" w:hAnsi="Arial" w:cs="Arial"/>
          <w:sz w:val="20"/>
          <w:szCs w:val="20"/>
        </w:rPr>
        <w:softHyphen/>
        <w:t>тов дол</w:t>
      </w:r>
      <w:r w:rsidR="00B76F79">
        <w:rPr>
          <w:rFonts w:ascii="Arial" w:hAnsi="Arial" w:cs="Arial"/>
          <w:sz w:val="20"/>
          <w:szCs w:val="20"/>
        </w:rPr>
        <w:softHyphen/>
        <w:t>ж</w:t>
      </w:r>
      <w:r w:rsidR="00B76F79">
        <w:rPr>
          <w:rFonts w:ascii="Arial" w:hAnsi="Arial" w:cs="Arial"/>
          <w:sz w:val="20"/>
          <w:szCs w:val="20"/>
        </w:rPr>
        <w:softHyphen/>
        <w:t>но со</w:t>
      </w:r>
      <w:r w:rsidR="00B76F79">
        <w:rPr>
          <w:rFonts w:ascii="Arial" w:hAnsi="Arial" w:cs="Arial"/>
          <w:sz w:val="20"/>
          <w:szCs w:val="20"/>
        </w:rPr>
        <w:softHyphen/>
        <w:t>дер</w:t>
      </w:r>
      <w:r w:rsidR="00B76F79">
        <w:rPr>
          <w:rFonts w:ascii="Arial" w:hAnsi="Arial" w:cs="Arial"/>
          <w:sz w:val="20"/>
          <w:szCs w:val="20"/>
        </w:rPr>
        <w:softHyphen/>
        <w:t>жать на</w:t>
      </w:r>
      <w:r w:rsidR="00B76F79">
        <w:rPr>
          <w:rFonts w:ascii="Arial" w:hAnsi="Arial" w:cs="Arial"/>
          <w:sz w:val="20"/>
          <w:szCs w:val="20"/>
        </w:rPr>
        <w:softHyphen/>
        <w:t>име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>ва</w:t>
      </w:r>
      <w:r w:rsidR="00B76F79">
        <w:rPr>
          <w:rFonts w:ascii="Arial" w:hAnsi="Arial" w:cs="Arial"/>
          <w:sz w:val="20"/>
          <w:szCs w:val="20"/>
        </w:rPr>
        <w:softHyphen/>
        <w:t>ние ор</w:t>
      </w:r>
      <w:r w:rsidR="00B76F79">
        <w:rPr>
          <w:rFonts w:ascii="Arial" w:hAnsi="Arial" w:cs="Arial"/>
          <w:sz w:val="20"/>
          <w:szCs w:val="20"/>
        </w:rPr>
        <w:softHyphen/>
        <w:t>га</w:t>
      </w:r>
      <w:r w:rsidR="00B76F79">
        <w:rPr>
          <w:rFonts w:ascii="Arial" w:hAnsi="Arial" w:cs="Arial"/>
          <w:sz w:val="20"/>
          <w:szCs w:val="20"/>
        </w:rPr>
        <w:softHyphen/>
        <w:t>на, для из</w:t>
      </w:r>
      <w:r w:rsidR="00B76F79">
        <w:rPr>
          <w:rFonts w:ascii="Arial" w:hAnsi="Arial" w:cs="Arial"/>
          <w:sz w:val="20"/>
          <w:szCs w:val="20"/>
        </w:rPr>
        <w:softHyphen/>
        <w:t>бра</w:t>
      </w:r>
      <w:r w:rsidR="00B76F79">
        <w:rPr>
          <w:rFonts w:ascii="Arial" w:hAnsi="Arial" w:cs="Arial"/>
          <w:sz w:val="20"/>
          <w:szCs w:val="20"/>
        </w:rPr>
        <w:softHyphen/>
        <w:t>ния в ко</w:t>
      </w:r>
      <w:r w:rsidR="00B76F79">
        <w:rPr>
          <w:rFonts w:ascii="Arial" w:hAnsi="Arial" w:cs="Arial"/>
          <w:sz w:val="20"/>
          <w:szCs w:val="20"/>
        </w:rPr>
        <w:softHyphen/>
        <w:t>то</w:t>
      </w:r>
      <w:r w:rsidR="00B76F79">
        <w:rPr>
          <w:rFonts w:ascii="Arial" w:hAnsi="Arial" w:cs="Arial"/>
          <w:sz w:val="20"/>
          <w:szCs w:val="20"/>
        </w:rPr>
        <w:softHyphen/>
        <w:t>рый пред</w:t>
      </w:r>
      <w:r w:rsidR="00B76F79">
        <w:rPr>
          <w:rFonts w:ascii="Arial" w:hAnsi="Arial" w:cs="Arial"/>
          <w:sz w:val="20"/>
          <w:szCs w:val="20"/>
        </w:rPr>
        <w:softHyphen/>
        <w:t>ла</w:t>
      </w:r>
      <w:r w:rsidR="00B76F79">
        <w:rPr>
          <w:rFonts w:ascii="Arial" w:hAnsi="Arial" w:cs="Arial"/>
          <w:sz w:val="20"/>
          <w:szCs w:val="20"/>
        </w:rPr>
        <w:softHyphen/>
        <w:t>га</w:t>
      </w:r>
      <w:r w:rsidR="00B76F79">
        <w:rPr>
          <w:rFonts w:ascii="Arial" w:hAnsi="Arial" w:cs="Arial"/>
          <w:sz w:val="20"/>
          <w:szCs w:val="20"/>
        </w:rPr>
        <w:softHyphen/>
        <w:t>ет</w:t>
      </w:r>
      <w:r w:rsidR="00B76F79">
        <w:rPr>
          <w:rFonts w:ascii="Arial" w:hAnsi="Arial" w:cs="Arial"/>
          <w:sz w:val="20"/>
          <w:szCs w:val="20"/>
        </w:rPr>
        <w:softHyphen/>
        <w:t>ся кан</w:t>
      </w:r>
      <w:r w:rsidR="00B76F79">
        <w:rPr>
          <w:rFonts w:ascii="Arial" w:hAnsi="Arial" w:cs="Arial"/>
          <w:sz w:val="20"/>
          <w:szCs w:val="20"/>
        </w:rPr>
        <w:softHyphen/>
        <w:t>ди</w:t>
      </w:r>
      <w:r w:rsidR="00B76F79">
        <w:rPr>
          <w:rFonts w:ascii="Arial" w:hAnsi="Arial" w:cs="Arial"/>
          <w:sz w:val="20"/>
          <w:szCs w:val="20"/>
        </w:rPr>
        <w:softHyphen/>
        <w:t>дат, а также сведения</w:t>
      </w:r>
      <w:r>
        <w:rPr>
          <w:rFonts w:ascii="Arial" w:hAnsi="Arial" w:cs="Arial"/>
          <w:sz w:val="20"/>
          <w:szCs w:val="20"/>
        </w:rPr>
        <w:t xml:space="preserve"> о кандидатах, предусмотренные У</w:t>
      </w:r>
      <w:r w:rsidR="00B76F79">
        <w:rPr>
          <w:rFonts w:ascii="Arial" w:hAnsi="Arial" w:cs="Arial"/>
          <w:sz w:val="20"/>
          <w:szCs w:val="20"/>
        </w:rPr>
        <w:t>ста</w:t>
      </w:r>
      <w:r>
        <w:rPr>
          <w:rFonts w:ascii="Arial" w:hAnsi="Arial" w:cs="Arial"/>
          <w:sz w:val="20"/>
          <w:szCs w:val="20"/>
        </w:rPr>
        <w:t>вом О</w:t>
      </w:r>
      <w:r w:rsidR="00B76F79">
        <w:rPr>
          <w:rFonts w:ascii="Arial" w:hAnsi="Arial" w:cs="Arial"/>
          <w:sz w:val="20"/>
          <w:szCs w:val="20"/>
        </w:rPr>
        <w:t xml:space="preserve">бщества. </w:t>
      </w:r>
    </w:p>
    <w:p w:rsidR="00B76F79" w:rsidRDefault="00B76F79" w:rsidP="00E928BF">
      <w:pPr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 w:rsidR="003127FB">
        <w:rPr>
          <w:rFonts w:ascii="Arial" w:hAnsi="Arial" w:cs="Arial"/>
          <w:sz w:val="20"/>
          <w:szCs w:val="20"/>
        </w:rPr>
        <w:t>14</w:t>
      </w:r>
      <w:r w:rsidR="006265C1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Ка</w:t>
      </w:r>
      <w:r>
        <w:rPr>
          <w:rFonts w:ascii="Arial" w:hAnsi="Arial" w:cs="Arial"/>
          <w:sz w:val="20"/>
          <w:szCs w:val="20"/>
        </w:rPr>
        <w:softHyphen/>
        <w:t>ж</w:t>
      </w:r>
      <w:r>
        <w:rPr>
          <w:rFonts w:ascii="Arial" w:hAnsi="Arial" w:cs="Arial"/>
          <w:sz w:val="20"/>
          <w:szCs w:val="20"/>
        </w:rPr>
        <w:softHyphen/>
        <w:t>дое пред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ние о вне</w:t>
      </w:r>
      <w:r>
        <w:rPr>
          <w:rFonts w:ascii="Arial" w:hAnsi="Arial" w:cs="Arial"/>
          <w:sz w:val="20"/>
          <w:szCs w:val="20"/>
        </w:rPr>
        <w:softHyphen/>
        <w:t>се</w:t>
      </w:r>
      <w:r>
        <w:rPr>
          <w:rFonts w:ascii="Arial" w:hAnsi="Arial" w:cs="Arial"/>
          <w:sz w:val="20"/>
          <w:szCs w:val="20"/>
        </w:rPr>
        <w:softHyphen/>
        <w:t xml:space="preserve">нии кандидатов для избрания в органы </w:t>
      </w:r>
      <w:r w:rsidR="001D2675">
        <w:rPr>
          <w:rFonts w:ascii="Arial" w:hAnsi="Arial" w:cs="Arial"/>
          <w:sz w:val="20"/>
          <w:szCs w:val="20"/>
        </w:rPr>
        <w:t>О</w:t>
      </w:r>
      <w:r w:rsidR="003127FB">
        <w:rPr>
          <w:rFonts w:ascii="Arial" w:hAnsi="Arial" w:cs="Arial"/>
          <w:sz w:val="20"/>
          <w:szCs w:val="20"/>
        </w:rPr>
        <w:t>бщества рас</w:t>
      </w:r>
      <w:r w:rsidR="003127FB">
        <w:rPr>
          <w:rFonts w:ascii="Arial" w:hAnsi="Arial" w:cs="Arial"/>
          <w:sz w:val="20"/>
          <w:szCs w:val="20"/>
        </w:rPr>
        <w:softHyphen/>
        <w:t>сма</w:t>
      </w:r>
      <w:r w:rsidR="003127FB">
        <w:rPr>
          <w:rFonts w:ascii="Arial" w:hAnsi="Arial" w:cs="Arial"/>
          <w:sz w:val="20"/>
          <w:szCs w:val="20"/>
        </w:rPr>
        <w:softHyphen/>
        <w:t>т</w:t>
      </w:r>
      <w:r w:rsidR="003127FB">
        <w:rPr>
          <w:rFonts w:ascii="Arial" w:hAnsi="Arial" w:cs="Arial"/>
          <w:sz w:val="20"/>
          <w:szCs w:val="20"/>
        </w:rPr>
        <w:softHyphen/>
        <w:t>ри</w:t>
      </w:r>
      <w:r w:rsidR="003127FB">
        <w:rPr>
          <w:rFonts w:ascii="Arial" w:hAnsi="Arial" w:cs="Arial"/>
          <w:sz w:val="20"/>
          <w:szCs w:val="20"/>
        </w:rPr>
        <w:softHyphen/>
        <w:t>ва</w:t>
      </w:r>
      <w:r w:rsidR="003127FB">
        <w:rPr>
          <w:rFonts w:ascii="Arial" w:hAnsi="Arial" w:cs="Arial"/>
          <w:sz w:val="20"/>
          <w:szCs w:val="20"/>
        </w:rPr>
        <w:softHyphen/>
        <w:t>ет</w:t>
      </w:r>
      <w:r w:rsidR="003127FB">
        <w:rPr>
          <w:rFonts w:ascii="Arial" w:hAnsi="Arial" w:cs="Arial"/>
          <w:sz w:val="20"/>
          <w:szCs w:val="20"/>
        </w:rPr>
        <w:softHyphen/>
        <w:t>ся С</w:t>
      </w:r>
      <w:r>
        <w:rPr>
          <w:rFonts w:ascii="Arial" w:hAnsi="Arial" w:cs="Arial"/>
          <w:sz w:val="20"/>
          <w:szCs w:val="20"/>
        </w:rPr>
        <w:t>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том ди</w:t>
      </w:r>
      <w:r>
        <w:rPr>
          <w:rFonts w:ascii="Arial" w:hAnsi="Arial" w:cs="Arial"/>
          <w:sz w:val="20"/>
          <w:szCs w:val="20"/>
        </w:rPr>
        <w:softHyphen/>
        <w:t>ре</w:t>
      </w:r>
      <w:r>
        <w:rPr>
          <w:rFonts w:ascii="Arial" w:hAnsi="Arial" w:cs="Arial"/>
          <w:sz w:val="20"/>
          <w:szCs w:val="20"/>
        </w:rPr>
        <w:softHyphen/>
        <w:t>к</w:t>
      </w:r>
      <w:r>
        <w:rPr>
          <w:rFonts w:ascii="Arial" w:hAnsi="Arial" w:cs="Arial"/>
          <w:sz w:val="20"/>
          <w:szCs w:val="20"/>
        </w:rPr>
        <w:softHyphen/>
        <w:t>то</w:t>
      </w:r>
      <w:r>
        <w:rPr>
          <w:rFonts w:ascii="Arial" w:hAnsi="Arial" w:cs="Arial"/>
          <w:sz w:val="20"/>
          <w:szCs w:val="20"/>
        </w:rPr>
        <w:softHyphen/>
        <w:t>ров в от</w:t>
      </w:r>
      <w:r>
        <w:rPr>
          <w:rFonts w:ascii="Arial" w:hAnsi="Arial" w:cs="Arial"/>
          <w:sz w:val="20"/>
          <w:szCs w:val="20"/>
        </w:rPr>
        <w:softHyphen/>
        <w:t>дель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сти.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са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ров, под</w:t>
      </w:r>
      <w:r>
        <w:rPr>
          <w:rFonts w:ascii="Arial" w:hAnsi="Arial" w:cs="Arial"/>
          <w:sz w:val="20"/>
          <w:szCs w:val="20"/>
        </w:rPr>
        <w:softHyphen/>
        <w:t>пи</w:t>
      </w:r>
      <w:r>
        <w:rPr>
          <w:rFonts w:ascii="Arial" w:hAnsi="Arial" w:cs="Arial"/>
          <w:sz w:val="20"/>
          <w:szCs w:val="20"/>
        </w:rPr>
        <w:softHyphen/>
        <w:t>сав</w:t>
      </w:r>
      <w:r>
        <w:rPr>
          <w:rFonts w:ascii="Arial" w:hAnsi="Arial" w:cs="Arial"/>
          <w:sz w:val="20"/>
          <w:szCs w:val="20"/>
        </w:rPr>
        <w:softHyphen/>
        <w:t>ших раз</w:t>
      </w:r>
      <w:r>
        <w:rPr>
          <w:rFonts w:ascii="Arial" w:hAnsi="Arial" w:cs="Arial"/>
          <w:sz w:val="20"/>
          <w:szCs w:val="20"/>
        </w:rPr>
        <w:softHyphen/>
        <w:t>ли</w:t>
      </w:r>
      <w:r>
        <w:rPr>
          <w:rFonts w:ascii="Arial" w:hAnsi="Arial" w:cs="Arial"/>
          <w:sz w:val="20"/>
          <w:szCs w:val="20"/>
        </w:rPr>
        <w:softHyphen/>
        <w:t>ч</w:t>
      </w:r>
      <w:r>
        <w:rPr>
          <w:rFonts w:ascii="Arial" w:hAnsi="Arial" w:cs="Arial"/>
          <w:sz w:val="20"/>
          <w:szCs w:val="20"/>
        </w:rPr>
        <w:softHyphen/>
        <w:t>ные пред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ния о вы</w:t>
      </w:r>
      <w:r>
        <w:rPr>
          <w:rFonts w:ascii="Arial" w:hAnsi="Arial" w:cs="Arial"/>
          <w:sz w:val="20"/>
          <w:szCs w:val="20"/>
        </w:rPr>
        <w:softHyphen/>
        <w:t>дви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нии кан</w:t>
      </w:r>
      <w:r>
        <w:rPr>
          <w:rFonts w:ascii="Arial" w:hAnsi="Arial" w:cs="Arial"/>
          <w:sz w:val="20"/>
          <w:szCs w:val="20"/>
        </w:rPr>
        <w:softHyphen/>
        <w:t>ди</w:t>
      </w:r>
      <w:r>
        <w:rPr>
          <w:rFonts w:ascii="Arial" w:hAnsi="Arial" w:cs="Arial"/>
          <w:sz w:val="20"/>
          <w:szCs w:val="20"/>
        </w:rPr>
        <w:softHyphen/>
        <w:t>да</w:t>
      </w:r>
      <w:r w:rsidR="001D2675">
        <w:rPr>
          <w:rFonts w:ascii="Arial" w:hAnsi="Arial" w:cs="Arial"/>
          <w:sz w:val="20"/>
          <w:szCs w:val="20"/>
        </w:rPr>
        <w:softHyphen/>
        <w:t>тов для из</w:t>
      </w:r>
      <w:r w:rsidR="001D2675">
        <w:rPr>
          <w:rFonts w:ascii="Arial" w:hAnsi="Arial" w:cs="Arial"/>
          <w:sz w:val="20"/>
          <w:szCs w:val="20"/>
        </w:rPr>
        <w:softHyphen/>
        <w:t>бра</w:t>
      </w:r>
      <w:r w:rsidR="001D2675">
        <w:rPr>
          <w:rFonts w:ascii="Arial" w:hAnsi="Arial" w:cs="Arial"/>
          <w:sz w:val="20"/>
          <w:szCs w:val="20"/>
        </w:rPr>
        <w:softHyphen/>
        <w:t>ния в ор</w:t>
      </w:r>
      <w:r w:rsidR="001D2675">
        <w:rPr>
          <w:rFonts w:ascii="Arial" w:hAnsi="Arial" w:cs="Arial"/>
          <w:sz w:val="20"/>
          <w:szCs w:val="20"/>
        </w:rPr>
        <w:softHyphen/>
        <w:t>га</w:t>
      </w:r>
      <w:r w:rsidR="001D2675">
        <w:rPr>
          <w:rFonts w:ascii="Arial" w:hAnsi="Arial" w:cs="Arial"/>
          <w:sz w:val="20"/>
          <w:szCs w:val="20"/>
        </w:rPr>
        <w:softHyphen/>
        <w:t>ны 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ва, не сум</w:t>
      </w:r>
      <w:r>
        <w:rPr>
          <w:rFonts w:ascii="Arial" w:hAnsi="Arial" w:cs="Arial"/>
          <w:sz w:val="20"/>
          <w:szCs w:val="20"/>
        </w:rPr>
        <w:softHyphen/>
        <w:t>ми</w:t>
      </w:r>
      <w:r>
        <w:rPr>
          <w:rFonts w:ascii="Arial" w:hAnsi="Arial" w:cs="Arial"/>
          <w:sz w:val="20"/>
          <w:szCs w:val="20"/>
        </w:rPr>
        <w:softHyphen/>
        <w:t>ру</w:t>
      </w:r>
      <w:r>
        <w:rPr>
          <w:rFonts w:ascii="Arial" w:hAnsi="Arial" w:cs="Arial"/>
          <w:sz w:val="20"/>
          <w:szCs w:val="20"/>
        </w:rPr>
        <w:softHyphen/>
        <w:t>ют</w:t>
      </w:r>
      <w:r>
        <w:rPr>
          <w:rFonts w:ascii="Arial" w:hAnsi="Arial" w:cs="Arial"/>
          <w:sz w:val="20"/>
          <w:szCs w:val="20"/>
        </w:rPr>
        <w:softHyphen/>
        <w:t xml:space="preserve">ся, за исключением случаев, когда предложения содержат однозначное указание на их совместное внесение. </w:t>
      </w:r>
    </w:p>
    <w:p w:rsidR="00B76F79" w:rsidRDefault="00B76F79" w:rsidP="00E928BF">
      <w:pPr>
        <w:tabs>
          <w:tab w:val="left" w:pos="0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ры счи</w:t>
      </w:r>
      <w:r>
        <w:rPr>
          <w:rFonts w:ascii="Arial" w:hAnsi="Arial" w:cs="Arial"/>
          <w:sz w:val="20"/>
          <w:szCs w:val="20"/>
        </w:rPr>
        <w:softHyphen/>
        <w:t>та</w:t>
      </w:r>
      <w:r>
        <w:rPr>
          <w:rFonts w:ascii="Arial" w:hAnsi="Arial" w:cs="Arial"/>
          <w:sz w:val="20"/>
          <w:szCs w:val="20"/>
        </w:rPr>
        <w:softHyphen/>
        <w:t>ют</w:t>
      </w:r>
      <w:r>
        <w:rPr>
          <w:rFonts w:ascii="Arial" w:hAnsi="Arial" w:cs="Arial"/>
          <w:sz w:val="20"/>
          <w:szCs w:val="20"/>
        </w:rPr>
        <w:softHyphen/>
        <w:t>ся внес</w:t>
      </w:r>
      <w:r>
        <w:rPr>
          <w:rFonts w:ascii="Arial" w:hAnsi="Arial" w:cs="Arial"/>
          <w:sz w:val="20"/>
          <w:szCs w:val="20"/>
        </w:rPr>
        <w:softHyphen/>
        <w:t>ши</w:t>
      </w:r>
      <w:r>
        <w:rPr>
          <w:rFonts w:ascii="Arial" w:hAnsi="Arial" w:cs="Arial"/>
          <w:sz w:val="20"/>
          <w:szCs w:val="20"/>
        </w:rPr>
        <w:softHyphen/>
        <w:t>ми со</w:t>
      </w:r>
      <w:r>
        <w:rPr>
          <w:rFonts w:ascii="Arial" w:hAnsi="Arial" w:cs="Arial"/>
          <w:sz w:val="20"/>
          <w:szCs w:val="20"/>
        </w:rPr>
        <w:softHyphen/>
        <w:t>в</w:t>
      </w:r>
      <w:r>
        <w:rPr>
          <w:rFonts w:ascii="Arial" w:hAnsi="Arial" w:cs="Arial"/>
          <w:sz w:val="20"/>
          <w:szCs w:val="20"/>
        </w:rPr>
        <w:softHyphen/>
        <w:t>ме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ное пред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ние о выдвижении ка</w:t>
      </w:r>
      <w:r w:rsidR="001D2675">
        <w:rPr>
          <w:rFonts w:ascii="Arial" w:hAnsi="Arial" w:cs="Arial"/>
          <w:sz w:val="20"/>
          <w:szCs w:val="20"/>
        </w:rPr>
        <w:t>ндидатов для избрания в органы О</w:t>
      </w:r>
      <w:r>
        <w:rPr>
          <w:rFonts w:ascii="Arial" w:hAnsi="Arial" w:cs="Arial"/>
          <w:sz w:val="20"/>
          <w:szCs w:val="20"/>
        </w:rPr>
        <w:t>бщества, ес</w:t>
      </w:r>
      <w:r>
        <w:rPr>
          <w:rFonts w:ascii="Arial" w:hAnsi="Arial" w:cs="Arial"/>
          <w:sz w:val="20"/>
          <w:szCs w:val="20"/>
        </w:rPr>
        <w:softHyphen/>
        <w:t>ли ими под</w:t>
      </w:r>
      <w:r>
        <w:rPr>
          <w:rFonts w:ascii="Arial" w:hAnsi="Arial" w:cs="Arial"/>
          <w:sz w:val="20"/>
          <w:szCs w:val="20"/>
        </w:rPr>
        <w:softHyphen/>
        <w:t>пи</w:t>
      </w:r>
      <w:r>
        <w:rPr>
          <w:rFonts w:ascii="Arial" w:hAnsi="Arial" w:cs="Arial"/>
          <w:sz w:val="20"/>
          <w:szCs w:val="20"/>
        </w:rPr>
        <w:softHyphen/>
        <w:t>са</w:t>
      </w:r>
      <w:r>
        <w:rPr>
          <w:rFonts w:ascii="Arial" w:hAnsi="Arial" w:cs="Arial"/>
          <w:sz w:val="20"/>
          <w:szCs w:val="20"/>
        </w:rPr>
        <w:softHyphen/>
        <w:t>но од</w:t>
      </w:r>
      <w:r>
        <w:rPr>
          <w:rFonts w:ascii="Arial" w:hAnsi="Arial" w:cs="Arial"/>
          <w:sz w:val="20"/>
          <w:szCs w:val="20"/>
        </w:rPr>
        <w:softHyphen/>
        <w:t>но та</w:t>
      </w:r>
      <w:r>
        <w:rPr>
          <w:rFonts w:ascii="Arial" w:hAnsi="Arial" w:cs="Arial"/>
          <w:sz w:val="20"/>
          <w:szCs w:val="20"/>
        </w:rPr>
        <w:softHyphen/>
        <w:t>кое пред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 xml:space="preserve">ние или в различных предложениях содержится однозначное указание на их совместное внесение. </w:t>
      </w:r>
    </w:p>
    <w:p w:rsidR="00B76F79" w:rsidRDefault="00B76F79" w:rsidP="00E928BF">
      <w:pPr>
        <w:tabs>
          <w:tab w:val="left" w:pos="0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Ес</w:t>
      </w:r>
      <w:r>
        <w:rPr>
          <w:rFonts w:ascii="Arial" w:hAnsi="Arial" w:cs="Arial"/>
          <w:sz w:val="20"/>
          <w:szCs w:val="20"/>
        </w:rPr>
        <w:softHyphen/>
        <w:t>ли кан</w:t>
      </w:r>
      <w:r>
        <w:rPr>
          <w:rFonts w:ascii="Arial" w:hAnsi="Arial" w:cs="Arial"/>
          <w:sz w:val="20"/>
          <w:szCs w:val="20"/>
        </w:rPr>
        <w:softHyphen/>
        <w:t>ди</w:t>
      </w:r>
      <w:r>
        <w:rPr>
          <w:rFonts w:ascii="Arial" w:hAnsi="Arial" w:cs="Arial"/>
          <w:sz w:val="20"/>
          <w:szCs w:val="20"/>
        </w:rPr>
        <w:softHyphen/>
        <w:t>дат не</w:t>
      </w:r>
      <w:r>
        <w:rPr>
          <w:rFonts w:ascii="Arial" w:hAnsi="Arial" w:cs="Arial"/>
          <w:sz w:val="20"/>
          <w:szCs w:val="20"/>
        </w:rPr>
        <w:softHyphen/>
        <w:t>од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крат</w:t>
      </w:r>
      <w:r>
        <w:rPr>
          <w:rFonts w:ascii="Arial" w:hAnsi="Arial" w:cs="Arial"/>
          <w:sz w:val="20"/>
          <w:szCs w:val="20"/>
        </w:rPr>
        <w:softHyphen/>
        <w:t>но на</w:t>
      </w:r>
      <w:r>
        <w:rPr>
          <w:rFonts w:ascii="Arial" w:hAnsi="Arial" w:cs="Arial"/>
          <w:sz w:val="20"/>
          <w:szCs w:val="20"/>
        </w:rPr>
        <w:softHyphen/>
        <w:t>зван в од</w:t>
      </w:r>
      <w:r>
        <w:rPr>
          <w:rFonts w:ascii="Arial" w:hAnsi="Arial" w:cs="Arial"/>
          <w:sz w:val="20"/>
          <w:szCs w:val="20"/>
        </w:rPr>
        <w:softHyphen/>
        <w:t>ном или в не</w:t>
      </w:r>
      <w:r>
        <w:rPr>
          <w:rFonts w:ascii="Arial" w:hAnsi="Arial" w:cs="Arial"/>
          <w:sz w:val="20"/>
          <w:szCs w:val="20"/>
        </w:rPr>
        <w:softHyphen/>
        <w:t>сколь</w:t>
      </w:r>
      <w:r>
        <w:rPr>
          <w:rFonts w:ascii="Arial" w:hAnsi="Arial" w:cs="Arial"/>
          <w:sz w:val="20"/>
          <w:szCs w:val="20"/>
        </w:rPr>
        <w:softHyphen/>
        <w:t>ких пред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ни</w:t>
      </w:r>
      <w:r>
        <w:rPr>
          <w:rFonts w:ascii="Arial" w:hAnsi="Arial" w:cs="Arial"/>
          <w:sz w:val="20"/>
          <w:szCs w:val="20"/>
        </w:rPr>
        <w:softHyphen/>
        <w:t>ях о вы</w:t>
      </w:r>
      <w:r>
        <w:rPr>
          <w:rFonts w:ascii="Arial" w:hAnsi="Arial" w:cs="Arial"/>
          <w:sz w:val="20"/>
          <w:szCs w:val="20"/>
        </w:rPr>
        <w:softHyphen/>
        <w:t>дви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</w:t>
      </w:r>
      <w:r w:rsidR="001D2675">
        <w:rPr>
          <w:rFonts w:ascii="Arial" w:hAnsi="Arial" w:cs="Arial"/>
          <w:sz w:val="20"/>
          <w:szCs w:val="20"/>
        </w:rPr>
        <w:t>ии кан</w:t>
      </w:r>
      <w:r w:rsidR="001D2675">
        <w:rPr>
          <w:rFonts w:ascii="Arial" w:hAnsi="Arial" w:cs="Arial"/>
          <w:sz w:val="20"/>
          <w:szCs w:val="20"/>
        </w:rPr>
        <w:softHyphen/>
        <w:t>ди</w:t>
      </w:r>
      <w:r w:rsidR="001D2675">
        <w:rPr>
          <w:rFonts w:ascii="Arial" w:hAnsi="Arial" w:cs="Arial"/>
          <w:sz w:val="20"/>
          <w:szCs w:val="20"/>
        </w:rPr>
        <w:softHyphen/>
        <w:t>да</w:t>
      </w:r>
      <w:r w:rsidR="001D2675">
        <w:rPr>
          <w:rFonts w:ascii="Arial" w:hAnsi="Arial" w:cs="Arial"/>
          <w:sz w:val="20"/>
          <w:szCs w:val="20"/>
        </w:rPr>
        <w:softHyphen/>
        <w:t>тов в один ор</w:t>
      </w:r>
      <w:r w:rsidR="001D2675">
        <w:rPr>
          <w:rFonts w:ascii="Arial" w:hAnsi="Arial" w:cs="Arial"/>
          <w:sz w:val="20"/>
          <w:szCs w:val="20"/>
        </w:rPr>
        <w:softHyphen/>
        <w:t>ган 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ва, он счи</w:t>
      </w:r>
      <w:r>
        <w:rPr>
          <w:rFonts w:ascii="Arial" w:hAnsi="Arial" w:cs="Arial"/>
          <w:sz w:val="20"/>
          <w:szCs w:val="20"/>
        </w:rPr>
        <w:softHyphen/>
        <w:t>та</w:t>
      </w:r>
      <w:r>
        <w:rPr>
          <w:rFonts w:ascii="Arial" w:hAnsi="Arial" w:cs="Arial"/>
          <w:sz w:val="20"/>
          <w:szCs w:val="20"/>
        </w:rPr>
        <w:softHyphen/>
        <w:t>ет</w:t>
      </w:r>
      <w:r>
        <w:rPr>
          <w:rFonts w:ascii="Arial" w:hAnsi="Arial" w:cs="Arial"/>
          <w:sz w:val="20"/>
          <w:szCs w:val="20"/>
        </w:rPr>
        <w:softHyphen/>
        <w:t>ся вы</w:t>
      </w:r>
      <w:r>
        <w:rPr>
          <w:rFonts w:ascii="Arial" w:hAnsi="Arial" w:cs="Arial"/>
          <w:sz w:val="20"/>
          <w:szCs w:val="20"/>
        </w:rPr>
        <w:softHyphen/>
        <w:t>дви</w:t>
      </w:r>
      <w:r>
        <w:rPr>
          <w:rFonts w:ascii="Arial" w:hAnsi="Arial" w:cs="Arial"/>
          <w:sz w:val="20"/>
          <w:szCs w:val="20"/>
        </w:rPr>
        <w:softHyphen/>
        <w:t>ну</w:t>
      </w:r>
      <w:r>
        <w:rPr>
          <w:rFonts w:ascii="Arial" w:hAnsi="Arial" w:cs="Arial"/>
          <w:sz w:val="20"/>
          <w:szCs w:val="20"/>
        </w:rPr>
        <w:softHyphen/>
        <w:t>тым на од</w:t>
      </w:r>
      <w:r>
        <w:rPr>
          <w:rFonts w:ascii="Arial" w:hAnsi="Arial" w:cs="Arial"/>
          <w:sz w:val="20"/>
          <w:szCs w:val="20"/>
        </w:rPr>
        <w:softHyphen/>
        <w:t>но ме</w:t>
      </w:r>
      <w:r>
        <w:rPr>
          <w:rFonts w:ascii="Arial" w:hAnsi="Arial" w:cs="Arial"/>
          <w:sz w:val="20"/>
          <w:szCs w:val="20"/>
        </w:rPr>
        <w:softHyphen/>
        <w:t>с</w:t>
      </w:r>
      <w:r>
        <w:rPr>
          <w:rFonts w:ascii="Arial" w:hAnsi="Arial" w:cs="Arial"/>
          <w:sz w:val="20"/>
          <w:szCs w:val="20"/>
        </w:rPr>
        <w:softHyphen/>
        <w:t>то в этот ор</w:t>
      </w:r>
      <w:r>
        <w:rPr>
          <w:rFonts w:ascii="Arial" w:hAnsi="Arial" w:cs="Arial"/>
          <w:sz w:val="20"/>
          <w:szCs w:val="20"/>
        </w:rPr>
        <w:softHyphen/>
        <w:t>ган и вно</w:t>
      </w:r>
      <w:r>
        <w:rPr>
          <w:rFonts w:ascii="Arial" w:hAnsi="Arial" w:cs="Arial"/>
          <w:sz w:val="20"/>
          <w:szCs w:val="20"/>
        </w:rPr>
        <w:softHyphen/>
        <w:t>сит</w:t>
      </w:r>
      <w:r>
        <w:rPr>
          <w:rFonts w:ascii="Arial" w:hAnsi="Arial" w:cs="Arial"/>
          <w:sz w:val="20"/>
          <w:szCs w:val="20"/>
        </w:rPr>
        <w:softHyphen/>
        <w:t>ся в спи</w:t>
      </w:r>
      <w:r>
        <w:rPr>
          <w:rFonts w:ascii="Arial" w:hAnsi="Arial" w:cs="Arial"/>
          <w:sz w:val="20"/>
          <w:szCs w:val="20"/>
        </w:rPr>
        <w:softHyphen/>
        <w:t>сок кан</w:t>
      </w:r>
      <w:r>
        <w:rPr>
          <w:rFonts w:ascii="Arial" w:hAnsi="Arial" w:cs="Arial"/>
          <w:sz w:val="20"/>
          <w:szCs w:val="20"/>
        </w:rPr>
        <w:softHyphen/>
        <w:t>ди</w:t>
      </w:r>
      <w:r>
        <w:rPr>
          <w:rFonts w:ascii="Arial" w:hAnsi="Arial" w:cs="Arial"/>
          <w:sz w:val="20"/>
          <w:szCs w:val="20"/>
        </w:rPr>
        <w:softHyphen/>
        <w:t>да</w:t>
      </w:r>
      <w:r>
        <w:rPr>
          <w:rFonts w:ascii="Arial" w:hAnsi="Arial" w:cs="Arial"/>
          <w:sz w:val="20"/>
          <w:szCs w:val="20"/>
        </w:rPr>
        <w:softHyphen/>
        <w:t>тур для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со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ния в дан</w:t>
      </w:r>
      <w:r>
        <w:rPr>
          <w:rFonts w:ascii="Arial" w:hAnsi="Arial" w:cs="Arial"/>
          <w:sz w:val="20"/>
          <w:szCs w:val="20"/>
        </w:rPr>
        <w:softHyphen/>
        <w:t>ный ор</w:t>
      </w:r>
      <w:r>
        <w:rPr>
          <w:rFonts w:ascii="Arial" w:hAnsi="Arial" w:cs="Arial"/>
          <w:sz w:val="20"/>
          <w:szCs w:val="20"/>
        </w:rPr>
        <w:softHyphen/>
        <w:t>ган толь</w:t>
      </w:r>
      <w:r>
        <w:rPr>
          <w:rFonts w:ascii="Arial" w:hAnsi="Arial" w:cs="Arial"/>
          <w:sz w:val="20"/>
          <w:szCs w:val="20"/>
        </w:rPr>
        <w:softHyphen/>
        <w:t>ко один раз.</w:t>
      </w:r>
    </w:p>
    <w:p w:rsidR="00B76F79" w:rsidRPr="003127FB" w:rsidRDefault="003127FB" w:rsidP="00E928BF">
      <w:pPr>
        <w:tabs>
          <w:tab w:val="left" w:pos="0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3.15</w:t>
      </w:r>
      <w:r w:rsidR="00B76F79">
        <w:rPr>
          <w:rFonts w:ascii="Arial" w:hAnsi="Arial" w:cs="Arial"/>
          <w:sz w:val="20"/>
          <w:szCs w:val="20"/>
        </w:rPr>
        <w:t xml:space="preserve">. Правила настоящей статьи применяются </w:t>
      </w:r>
      <w:proofErr w:type="gramStart"/>
      <w:r w:rsidR="00B76F79">
        <w:rPr>
          <w:rFonts w:ascii="Arial" w:hAnsi="Arial" w:cs="Arial"/>
          <w:sz w:val="20"/>
          <w:szCs w:val="20"/>
        </w:rPr>
        <w:t xml:space="preserve">к предложению </w:t>
      </w:r>
      <w:r w:rsidR="00B76F79" w:rsidRPr="00545DD4">
        <w:rPr>
          <w:rFonts w:ascii="Arial" w:hAnsi="Arial" w:cs="Arial"/>
          <w:sz w:val="20"/>
          <w:szCs w:val="20"/>
        </w:rPr>
        <w:t>о вы</w:t>
      </w:r>
      <w:r w:rsidR="00B76F79" w:rsidRPr="00545DD4">
        <w:rPr>
          <w:rFonts w:ascii="Arial" w:hAnsi="Arial" w:cs="Arial"/>
          <w:sz w:val="20"/>
          <w:szCs w:val="20"/>
        </w:rPr>
        <w:softHyphen/>
        <w:t>дви</w:t>
      </w:r>
      <w:r w:rsidR="00B76F79" w:rsidRPr="00545DD4">
        <w:rPr>
          <w:rFonts w:ascii="Arial" w:hAnsi="Arial" w:cs="Arial"/>
          <w:sz w:val="20"/>
          <w:szCs w:val="20"/>
        </w:rPr>
        <w:softHyphen/>
        <w:t>же</w:t>
      </w:r>
      <w:r w:rsidR="00B76F79" w:rsidRPr="00545DD4">
        <w:rPr>
          <w:rFonts w:ascii="Arial" w:hAnsi="Arial" w:cs="Arial"/>
          <w:sz w:val="20"/>
          <w:szCs w:val="20"/>
        </w:rPr>
        <w:softHyphen/>
        <w:t>нии кан</w:t>
      </w:r>
      <w:r w:rsidR="00B76F79" w:rsidRPr="00545DD4">
        <w:rPr>
          <w:rFonts w:ascii="Arial" w:hAnsi="Arial" w:cs="Arial"/>
          <w:sz w:val="20"/>
          <w:szCs w:val="20"/>
        </w:rPr>
        <w:softHyphen/>
        <w:t>ди</w:t>
      </w:r>
      <w:r w:rsidR="00B76F79" w:rsidRPr="00545DD4">
        <w:rPr>
          <w:rFonts w:ascii="Arial" w:hAnsi="Arial" w:cs="Arial"/>
          <w:sz w:val="20"/>
          <w:szCs w:val="20"/>
        </w:rPr>
        <w:softHyphen/>
        <w:t>да</w:t>
      </w:r>
      <w:r w:rsidR="00B76F79" w:rsidRPr="00545DD4">
        <w:rPr>
          <w:rFonts w:ascii="Arial" w:hAnsi="Arial" w:cs="Arial"/>
          <w:sz w:val="20"/>
          <w:szCs w:val="20"/>
        </w:rPr>
        <w:softHyphen/>
        <w:t xml:space="preserve">тов в </w:t>
      </w:r>
      <w:r w:rsidR="00B76F79">
        <w:rPr>
          <w:rFonts w:ascii="Arial" w:hAnsi="Arial" w:cs="Arial"/>
          <w:sz w:val="20"/>
          <w:szCs w:val="20"/>
        </w:rPr>
        <w:t>счетную комиссию</w:t>
      </w:r>
      <w:r>
        <w:rPr>
          <w:rFonts w:ascii="Arial" w:hAnsi="Arial" w:cs="Arial"/>
          <w:sz w:val="20"/>
          <w:szCs w:val="20"/>
        </w:rPr>
        <w:t xml:space="preserve"> 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 для из</w:t>
      </w:r>
      <w:r>
        <w:rPr>
          <w:rFonts w:ascii="Arial" w:hAnsi="Arial" w:cs="Arial"/>
          <w:sz w:val="20"/>
          <w:szCs w:val="20"/>
        </w:rPr>
        <w:softHyphen/>
        <w:t>бра</w:t>
      </w:r>
      <w:r>
        <w:rPr>
          <w:rFonts w:ascii="Arial" w:hAnsi="Arial" w:cs="Arial"/>
          <w:sz w:val="20"/>
          <w:szCs w:val="20"/>
        </w:rPr>
        <w:softHyphen/>
        <w:t>ния на Г</w:t>
      </w:r>
      <w:r w:rsidR="00B76F79" w:rsidRPr="00545DD4">
        <w:rPr>
          <w:rFonts w:ascii="Arial" w:hAnsi="Arial" w:cs="Arial"/>
          <w:sz w:val="20"/>
          <w:szCs w:val="20"/>
        </w:rPr>
        <w:t>о</w:t>
      </w:r>
      <w:r w:rsidR="00B76F79" w:rsidRPr="00545DD4">
        <w:rPr>
          <w:rFonts w:ascii="Arial" w:hAnsi="Arial" w:cs="Arial"/>
          <w:sz w:val="20"/>
          <w:szCs w:val="20"/>
        </w:rPr>
        <w:softHyphen/>
        <w:t>до</w:t>
      </w:r>
      <w:r w:rsidR="00B76F79" w:rsidRPr="00545DD4">
        <w:rPr>
          <w:rFonts w:ascii="Arial" w:hAnsi="Arial" w:cs="Arial"/>
          <w:sz w:val="20"/>
          <w:szCs w:val="20"/>
        </w:rPr>
        <w:softHyphen/>
        <w:t>вом об</w:t>
      </w:r>
      <w:r w:rsidR="00B76F79" w:rsidRPr="00545DD4">
        <w:rPr>
          <w:rFonts w:ascii="Arial" w:hAnsi="Arial" w:cs="Arial"/>
          <w:sz w:val="20"/>
          <w:szCs w:val="20"/>
        </w:rPr>
        <w:softHyphen/>
        <w:t>щем со</w:t>
      </w:r>
      <w:r w:rsidR="00B76F79" w:rsidRPr="00545DD4">
        <w:rPr>
          <w:rFonts w:ascii="Arial" w:hAnsi="Arial" w:cs="Arial"/>
          <w:sz w:val="20"/>
          <w:szCs w:val="20"/>
        </w:rPr>
        <w:softHyphen/>
        <w:t>б</w:t>
      </w:r>
      <w:r w:rsidR="00B76F79" w:rsidRPr="00545DD4">
        <w:rPr>
          <w:rFonts w:ascii="Arial" w:hAnsi="Arial" w:cs="Arial"/>
          <w:sz w:val="20"/>
          <w:szCs w:val="20"/>
        </w:rPr>
        <w:softHyphen/>
        <w:t>ра</w:t>
      </w:r>
      <w:r w:rsidR="00B76F79" w:rsidRPr="00545DD4">
        <w:rPr>
          <w:rFonts w:ascii="Arial" w:hAnsi="Arial" w:cs="Arial"/>
          <w:sz w:val="20"/>
          <w:szCs w:val="20"/>
        </w:rPr>
        <w:softHyphen/>
        <w:t>нии</w:t>
      </w:r>
      <w:proofErr w:type="gramEnd"/>
      <w:r w:rsidR="00B76F79" w:rsidRPr="00545DD4">
        <w:rPr>
          <w:rFonts w:ascii="Arial" w:hAnsi="Arial" w:cs="Arial"/>
          <w:sz w:val="20"/>
          <w:szCs w:val="20"/>
        </w:rPr>
        <w:t xml:space="preserve"> ак</w:t>
      </w:r>
      <w:r w:rsidR="00B76F79" w:rsidRPr="00545DD4">
        <w:rPr>
          <w:rFonts w:ascii="Arial" w:hAnsi="Arial" w:cs="Arial"/>
          <w:sz w:val="20"/>
          <w:szCs w:val="20"/>
        </w:rPr>
        <w:softHyphen/>
        <w:t>ци</w:t>
      </w:r>
      <w:r w:rsidR="00B76F79" w:rsidRPr="00545DD4">
        <w:rPr>
          <w:rFonts w:ascii="Arial" w:hAnsi="Arial" w:cs="Arial"/>
          <w:sz w:val="20"/>
          <w:szCs w:val="20"/>
        </w:rPr>
        <w:softHyphen/>
        <w:t>о</w:t>
      </w:r>
      <w:r w:rsidR="00B76F79" w:rsidRPr="00545DD4">
        <w:rPr>
          <w:rFonts w:ascii="Arial" w:hAnsi="Arial" w:cs="Arial"/>
          <w:sz w:val="20"/>
          <w:szCs w:val="20"/>
        </w:rPr>
        <w:softHyphen/>
        <w:t>не</w:t>
      </w:r>
      <w:r w:rsidR="00B76F79" w:rsidRPr="00545DD4">
        <w:rPr>
          <w:rFonts w:ascii="Arial" w:hAnsi="Arial" w:cs="Arial"/>
          <w:sz w:val="20"/>
          <w:szCs w:val="20"/>
        </w:rPr>
        <w:softHyphen/>
        <w:t>ров</w:t>
      </w:r>
      <w:r w:rsidR="00B76F79">
        <w:rPr>
          <w:rFonts w:ascii="Arial" w:hAnsi="Arial" w:cs="Arial"/>
          <w:sz w:val="20"/>
          <w:szCs w:val="20"/>
        </w:rPr>
        <w:t>.</w:t>
      </w:r>
      <w:bookmarkStart w:id="73" w:name="_Toc525822771"/>
    </w:p>
    <w:bookmarkEnd w:id="73"/>
    <w:p w:rsidR="00B76F79" w:rsidRDefault="003127FB" w:rsidP="00E928BF">
      <w:pPr>
        <w:tabs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3.16</w:t>
      </w:r>
      <w:r w:rsidR="00B76F79">
        <w:rPr>
          <w:rFonts w:ascii="Arial" w:hAnsi="Arial" w:cs="Arial"/>
          <w:sz w:val="20"/>
          <w:szCs w:val="20"/>
        </w:rPr>
        <w:t xml:space="preserve">. </w:t>
      </w:r>
      <w:proofErr w:type="gramStart"/>
      <w:r w:rsidR="00B76F79">
        <w:rPr>
          <w:rFonts w:ascii="Arial" w:hAnsi="Arial" w:cs="Arial"/>
          <w:sz w:val="20"/>
          <w:szCs w:val="20"/>
        </w:rPr>
        <w:t>Со</w:t>
      </w:r>
      <w:r w:rsidR="00B76F79">
        <w:rPr>
          <w:rFonts w:ascii="Arial" w:hAnsi="Arial" w:cs="Arial"/>
          <w:sz w:val="20"/>
          <w:szCs w:val="20"/>
        </w:rPr>
        <w:softHyphen/>
        <w:t>вет ди</w:t>
      </w:r>
      <w:r w:rsidR="00B76F79">
        <w:rPr>
          <w:rFonts w:ascii="Arial" w:hAnsi="Arial" w:cs="Arial"/>
          <w:sz w:val="20"/>
          <w:szCs w:val="20"/>
        </w:rPr>
        <w:softHyphen/>
        <w:t>ре</w:t>
      </w:r>
      <w:r w:rsidR="00B76F79">
        <w:rPr>
          <w:rFonts w:ascii="Arial" w:hAnsi="Arial" w:cs="Arial"/>
          <w:sz w:val="20"/>
          <w:szCs w:val="20"/>
        </w:rPr>
        <w:softHyphen/>
        <w:t>к</w:t>
      </w:r>
      <w:r w:rsidR="00B76F79">
        <w:rPr>
          <w:rFonts w:ascii="Arial" w:hAnsi="Arial" w:cs="Arial"/>
          <w:sz w:val="20"/>
          <w:szCs w:val="20"/>
        </w:rPr>
        <w:softHyphen/>
        <w:t>то</w:t>
      </w:r>
      <w:r w:rsidR="00B76F79">
        <w:rPr>
          <w:rFonts w:ascii="Arial" w:hAnsi="Arial" w:cs="Arial"/>
          <w:sz w:val="20"/>
          <w:szCs w:val="20"/>
        </w:rPr>
        <w:softHyphen/>
        <w:t xml:space="preserve">ров </w:t>
      </w:r>
      <w:r>
        <w:rPr>
          <w:rFonts w:ascii="Arial" w:hAnsi="Arial" w:cs="Arial"/>
          <w:sz w:val="20"/>
          <w:szCs w:val="20"/>
        </w:rPr>
        <w:t>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 обя</w:t>
      </w:r>
      <w:r w:rsidR="00B76F79">
        <w:rPr>
          <w:rFonts w:ascii="Arial" w:hAnsi="Arial" w:cs="Arial"/>
          <w:sz w:val="20"/>
          <w:szCs w:val="20"/>
        </w:rPr>
        <w:softHyphen/>
        <w:t>зан рас</w:t>
      </w:r>
      <w:r w:rsidR="00B76F79">
        <w:rPr>
          <w:rFonts w:ascii="Arial" w:hAnsi="Arial" w:cs="Arial"/>
          <w:sz w:val="20"/>
          <w:szCs w:val="20"/>
        </w:rPr>
        <w:softHyphen/>
        <w:t>смо</w:t>
      </w:r>
      <w:r w:rsidR="00B76F79">
        <w:rPr>
          <w:rFonts w:ascii="Arial" w:hAnsi="Arial" w:cs="Arial"/>
          <w:sz w:val="20"/>
          <w:szCs w:val="20"/>
        </w:rPr>
        <w:softHyphen/>
        <w:t>т</w:t>
      </w:r>
      <w:r w:rsidR="00B76F79">
        <w:rPr>
          <w:rFonts w:ascii="Arial" w:hAnsi="Arial" w:cs="Arial"/>
          <w:sz w:val="20"/>
          <w:szCs w:val="20"/>
        </w:rPr>
        <w:softHyphen/>
        <w:t>реть по</w:t>
      </w:r>
      <w:r w:rsidR="00B76F79">
        <w:rPr>
          <w:rFonts w:ascii="Arial" w:hAnsi="Arial" w:cs="Arial"/>
          <w:sz w:val="20"/>
          <w:szCs w:val="20"/>
        </w:rPr>
        <w:softHyphen/>
        <w:t>сту</w:t>
      </w:r>
      <w:r w:rsidR="00B76F79">
        <w:rPr>
          <w:rFonts w:ascii="Arial" w:hAnsi="Arial" w:cs="Arial"/>
          <w:sz w:val="20"/>
          <w:szCs w:val="20"/>
        </w:rPr>
        <w:softHyphen/>
        <w:t>пив</w:t>
      </w:r>
      <w:r w:rsidR="00B76F79">
        <w:rPr>
          <w:rFonts w:ascii="Arial" w:hAnsi="Arial" w:cs="Arial"/>
          <w:sz w:val="20"/>
          <w:szCs w:val="20"/>
        </w:rPr>
        <w:softHyphen/>
        <w:t>шие от акционеров пред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же</w:t>
      </w:r>
      <w:r w:rsidR="00B76F79">
        <w:rPr>
          <w:rFonts w:ascii="Arial" w:hAnsi="Arial" w:cs="Arial"/>
          <w:sz w:val="20"/>
          <w:szCs w:val="20"/>
        </w:rPr>
        <w:softHyphen/>
        <w:t>ния и при</w:t>
      </w:r>
      <w:r w:rsidR="00B76F79">
        <w:rPr>
          <w:rFonts w:ascii="Arial" w:hAnsi="Arial" w:cs="Arial"/>
          <w:sz w:val="20"/>
          <w:szCs w:val="20"/>
        </w:rPr>
        <w:softHyphen/>
        <w:t>нять ре</w:t>
      </w:r>
      <w:r w:rsidR="00B76F79">
        <w:rPr>
          <w:rFonts w:ascii="Arial" w:hAnsi="Arial" w:cs="Arial"/>
          <w:sz w:val="20"/>
          <w:szCs w:val="20"/>
        </w:rPr>
        <w:softHyphen/>
        <w:t>ше</w:t>
      </w:r>
      <w:r w:rsidR="00B76F79">
        <w:rPr>
          <w:rFonts w:ascii="Arial" w:hAnsi="Arial" w:cs="Arial"/>
          <w:sz w:val="20"/>
          <w:szCs w:val="20"/>
        </w:rPr>
        <w:softHyphen/>
        <w:t>ние о вк</w:t>
      </w:r>
      <w:r>
        <w:rPr>
          <w:rFonts w:ascii="Arial" w:hAnsi="Arial" w:cs="Arial"/>
          <w:sz w:val="20"/>
          <w:szCs w:val="20"/>
        </w:rPr>
        <w:t>лю</w:t>
      </w:r>
      <w:r>
        <w:rPr>
          <w:rFonts w:ascii="Arial" w:hAnsi="Arial" w:cs="Arial"/>
          <w:sz w:val="20"/>
          <w:szCs w:val="20"/>
        </w:rPr>
        <w:softHyphen/>
        <w:t>че</w:t>
      </w:r>
      <w:r>
        <w:rPr>
          <w:rFonts w:ascii="Arial" w:hAnsi="Arial" w:cs="Arial"/>
          <w:sz w:val="20"/>
          <w:szCs w:val="20"/>
        </w:rPr>
        <w:softHyphen/>
        <w:t>нии их в по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ку дня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 или об от</w:t>
      </w:r>
      <w:r w:rsidR="00B76F79">
        <w:rPr>
          <w:rFonts w:ascii="Arial" w:hAnsi="Arial" w:cs="Arial"/>
          <w:sz w:val="20"/>
          <w:szCs w:val="20"/>
        </w:rPr>
        <w:softHyphen/>
        <w:t>ка</w:t>
      </w:r>
      <w:r w:rsidR="00B76F79">
        <w:rPr>
          <w:rFonts w:ascii="Arial" w:hAnsi="Arial" w:cs="Arial"/>
          <w:sz w:val="20"/>
          <w:szCs w:val="20"/>
        </w:rPr>
        <w:softHyphen/>
        <w:t>зе во вклю</w:t>
      </w:r>
      <w:r w:rsidR="00B76F79">
        <w:rPr>
          <w:rFonts w:ascii="Arial" w:hAnsi="Arial" w:cs="Arial"/>
          <w:sz w:val="20"/>
          <w:szCs w:val="20"/>
        </w:rPr>
        <w:softHyphen/>
        <w:t>че</w:t>
      </w:r>
      <w:r w:rsidR="00B76F79">
        <w:rPr>
          <w:rFonts w:ascii="Arial" w:hAnsi="Arial" w:cs="Arial"/>
          <w:sz w:val="20"/>
          <w:szCs w:val="20"/>
        </w:rPr>
        <w:softHyphen/>
        <w:t>нии в ука</w:t>
      </w:r>
      <w:r w:rsidR="00B76F79">
        <w:rPr>
          <w:rFonts w:ascii="Arial" w:hAnsi="Arial" w:cs="Arial"/>
          <w:sz w:val="20"/>
          <w:szCs w:val="20"/>
        </w:rPr>
        <w:softHyphen/>
        <w:t>зан</w:t>
      </w:r>
      <w:r w:rsidR="00B76F79">
        <w:rPr>
          <w:rFonts w:ascii="Arial" w:hAnsi="Arial" w:cs="Arial"/>
          <w:sz w:val="20"/>
          <w:szCs w:val="20"/>
        </w:rPr>
        <w:softHyphen/>
        <w:t>ную по</w:t>
      </w:r>
      <w:r w:rsidR="00B76F79">
        <w:rPr>
          <w:rFonts w:ascii="Arial" w:hAnsi="Arial" w:cs="Arial"/>
          <w:sz w:val="20"/>
          <w:szCs w:val="20"/>
        </w:rPr>
        <w:softHyphen/>
        <w:t>ве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ку дня не позд</w:t>
      </w:r>
      <w:r w:rsidR="00B76F79">
        <w:rPr>
          <w:rFonts w:ascii="Arial" w:hAnsi="Arial" w:cs="Arial"/>
          <w:sz w:val="20"/>
          <w:szCs w:val="20"/>
        </w:rPr>
        <w:softHyphen/>
        <w:t>нее 5</w:t>
      </w:r>
      <w:r>
        <w:rPr>
          <w:rFonts w:ascii="Arial" w:hAnsi="Arial" w:cs="Arial"/>
          <w:sz w:val="20"/>
          <w:szCs w:val="20"/>
        </w:rPr>
        <w:t xml:space="preserve"> (Пяти)</w:t>
      </w:r>
      <w:r w:rsidR="00B76F79">
        <w:rPr>
          <w:rFonts w:ascii="Arial" w:hAnsi="Arial" w:cs="Arial"/>
          <w:sz w:val="20"/>
          <w:szCs w:val="20"/>
        </w:rPr>
        <w:t xml:space="preserve"> дней по</w:t>
      </w:r>
      <w:r w:rsidR="00B76F79">
        <w:rPr>
          <w:rFonts w:ascii="Arial" w:hAnsi="Arial" w:cs="Arial"/>
          <w:sz w:val="20"/>
          <w:szCs w:val="20"/>
        </w:rPr>
        <w:softHyphen/>
        <w:t>с</w:t>
      </w:r>
      <w:r w:rsidR="00B76F79">
        <w:rPr>
          <w:rFonts w:ascii="Arial" w:hAnsi="Arial" w:cs="Arial"/>
          <w:sz w:val="20"/>
          <w:szCs w:val="20"/>
        </w:rPr>
        <w:softHyphen/>
        <w:t>ле окон</w:t>
      </w:r>
      <w:r w:rsidR="00B76F79">
        <w:rPr>
          <w:rFonts w:ascii="Arial" w:hAnsi="Arial" w:cs="Arial"/>
          <w:sz w:val="20"/>
          <w:szCs w:val="20"/>
        </w:rPr>
        <w:softHyphen/>
        <w:t>ча</w:t>
      </w:r>
      <w:r w:rsidR="00B76F79">
        <w:rPr>
          <w:rFonts w:ascii="Arial" w:hAnsi="Arial" w:cs="Arial"/>
          <w:sz w:val="20"/>
          <w:szCs w:val="20"/>
        </w:rPr>
        <w:softHyphen/>
        <w:t>ния ус</w:t>
      </w:r>
      <w:r w:rsidR="00B76F79">
        <w:rPr>
          <w:rFonts w:ascii="Arial" w:hAnsi="Arial" w:cs="Arial"/>
          <w:sz w:val="20"/>
          <w:szCs w:val="20"/>
        </w:rPr>
        <w:softHyphen/>
        <w:t>та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>в</w:t>
      </w:r>
      <w:r w:rsidR="00B76F79">
        <w:rPr>
          <w:rFonts w:ascii="Arial" w:hAnsi="Arial" w:cs="Arial"/>
          <w:sz w:val="20"/>
          <w:szCs w:val="20"/>
        </w:rPr>
        <w:softHyphen/>
        <w:t>лен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 xml:space="preserve">го </w:t>
      </w:r>
      <w:r>
        <w:rPr>
          <w:rFonts w:ascii="Arial" w:hAnsi="Arial" w:cs="Arial"/>
          <w:sz w:val="20"/>
          <w:szCs w:val="20"/>
        </w:rPr>
        <w:t>Федеральным законом «Об акционерных обществах»</w:t>
      </w:r>
      <w:r w:rsidR="00B76F79">
        <w:rPr>
          <w:rFonts w:ascii="Arial" w:hAnsi="Arial" w:cs="Arial"/>
          <w:sz w:val="20"/>
          <w:szCs w:val="20"/>
        </w:rPr>
        <w:t xml:space="preserve"> или </w:t>
      </w:r>
      <w:r>
        <w:rPr>
          <w:rFonts w:ascii="Arial" w:hAnsi="Arial" w:cs="Arial"/>
          <w:sz w:val="20"/>
          <w:szCs w:val="20"/>
        </w:rPr>
        <w:t>Ус</w:t>
      </w:r>
      <w:r>
        <w:rPr>
          <w:rFonts w:ascii="Arial" w:hAnsi="Arial" w:cs="Arial"/>
          <w:sz w:val="20"/>
          <w:szCs w:val="20"/>
        </w:rPr>
        <w:softHyphen/>
        <w:t>та</w:t>
      </w:r>
      <w:r>
        <w:rPr>
          <w:rFonts w:ascii="Arial" w:hAnsi="Arial" w:cs="Arial"/>
          <w:sz w:val="20"/>
          <w:szCs w:val="20"/>
        </w:rPr>
        <w:softHyphen/>
        <w:t>вом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t>ст</w:t>
      </w:r>
      <w:r>
        <w:rPr>
          <w:rFonts w:ascii="Arial" w:hAnsi="Arial" w:cs="Arial"/>
          <w:sz w:val="20"/>
          <w:szCs w:val="20"/>
        </w:rPr>
        <w:softHyphen/>
        <w:t>ва сро</w:t>
      </w:r>
      <w:r>
        <w:rPr>
          <w:rFonts w:ascii="Arial" w:hAnsi="Arial" w:cs="Arial"/>
          <w:sz w:val="20"/>
          <w:szCs w:val="20"/>
        </w:rPr>
        <w:softHyphen/>
        <w:t>ка по</w:t>
      </w:r>
      <w:r>
        <w:rPr>
          <w:rFonts w:ascii="Arial" w:hAnsi="Arial" w:cs="Arial"/>
          <w:sz w:val="20"/>
          <w:szCs w:val="20"/>
        </w:rPr>
        <w:softHyphen/>
        <w:t>сту</w:t>
      </w:r>
      <w:r>
        <w:rPr>
          <w:rFonts w:ascii="Arial" w:hAnsi="Arial" w:cs="Arial"/>
          <w:sz w:val="20"/>
          <w:szCs w:val="20"/>
        </w:rPr>
        <w:softHyphen/>
        <w:t>п</w:t>
      </w:r>
      <w:r>
        <w:rPr>
          <w:rFonts w:ascii="Arial" w:hAnsi="Arial" w:cs="Arial"/>
          <w:sz w:val="20"/>
          <w:szCs w:val="20"/>
        </w:rPr>
        <w:softHyphen/>
        <w:t>ле</w:t>
      </w:r>
      <w:r>
        <w:rPr>
          <w:rFonts w:ascii="Arial" w:hAnsi="Arial" w:cs="Arial"/>
          <w:sz w:val="20"/>
          <w:szCs w:val="20"/>
        </w:rPr>
        <w:softHyphen/>
        <w:t>ния в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во пред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же</w:t>
      </w:r>
      <w:r w:rsidR="00B76F79">
        <w:rPr>
          <w:rFonts w:ascii="Arial" w:hAnsi="Arial" w:cs="Arial"/>
          <w:sz w:val="20"/>
          <w:szCs w:val="20"/>
        </w:rPr>
        <w:softHyphen/>
        <w:t>ний о вне</w:t>
      </w:r>
      <w:r w:rsidR="00B76F79">
        <w:rPr>
          <w:rFonts w:ascii="Arial" w:hAnsi="Arial" w:cs="Arial"/>
          <w:sz w:val="20"/>
          <w:szCs w:val="20"/>
        </w:rPr>
        <w:softHyphen/>
        <w:t>се</w:t>
      </w:r>
      <w:r w:rsidR="00B76F79">
        <w:rPr>
          <w:rFonts w:ascii="Arial" w:hAnsi="Arial" w:cs="Arial"/>
          <w:sz w:val="20"/>
          <w:szCs w:val="20"/>
        </w:rPr>
        <w:softHyphen/>
        <w:t>нии</w:t>
      </w:r>
      <w:r>
        <w:rPr>
          <w:rFonts w:ascii="Arial" w:hAnsi="Arial" w:cs="Arial"/>
          <w:sz w:val="20"/>
          <w:szCs w:val="20"/>
        </w:rPr>
        <w:t xml:space="preserve"> во</w:t>
      </w:r>
      <w:r>
        <w:rPr>
          <w:rFonts w:ascii="Arial" w:hAnsi="Arial" w:cs="Arial"/>
          <w:sz w:val="20"/>
          <w:szCs w:val="20"/>
        </w:rPr>
        <w:softHyphen/>
        <w:t>п</w:t>
      </w:r>
      <w:r>
        <w:rPr>
          <w:rFonts w:ascii="Arial" w:hAnsi="Arial" w:cs="Arial"/>
          <w:sz w:val="20"/>
          <w:szCs w:val="20"/>
        </w:rPr>
        <w:softHyphen/>
        <w:t>ро</w:t>
      </w:r>
      <w:r>
        <w:rPr>
          <w:rFonts w:ascii="Arial" w:hAnsi="Arial" w:cs="Arial"/>
          <w:sz w:val="20"/>
          <w:szCs w:val="20"/>
        </w:rPr>
        <w:softHyphen/>
        <w:t>сов в по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ку дня Г</w:t>
      </w:r>
      <w:r w:rsidR="00B76F79">
        <w:rPr>
          <w:rFonts w:ascii="Arial" w:hAnsi="Arial" w:cs="Arial"/>
          <w:sz w:val="20"/>
          <w:szCs w:val="20"/>
        </w:rPr>
        <w:t>о</w:t>
      </w:r>
      <w:r w:rsidR="00B76F79">
        <w:rPr>
          <w:rFonts w:ascii="Arial" w:hAnsi="Arial" w:cs="Arial"/>
          <w:sz w:val="20"/>
          <w:szCs w:val="20"/>
        </w:rPr>
        <w:softHyphen/>
        <w:t>до</w:t>
      </w:r>
      <w:r w:rsidR="00B76F79">
        <w:rPr>
          <w:rFonts w:ascii="Arial" w:hAnsi="Arial" w:cs="Arial"/>
          <w:sz w:val="20"/>
          <w:szCs w:val="20"/>
        </w:rPr>
        <w:softHyphen/>
        <w:t>во</w:t>
      </w:r>
      <w:r w:rsidR="00B76F79">
        <w:rPr>
          <w:rFonts w:ascii="Arial" w:hAnsi="Arial" w:cs="Arial"/>
          <w:sz w:val="20"/>
          <w:szCs w:val="20"/>
        </w:rPr>
        <w:softHyphen/>
        <w:t>го об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</w:t>
      </w:r>
      <w:proofErr w:type="gramEnd"/>
      <w:r w:rsidR="00B76F79">
        <w:rPr>
          <w:rFonts w:ascii="Arial" w:hAnsi="Arial" w:cs="Arial"/>
          <w:sz w:val="20"/>
          <w:szCs w:val="20"/>
        </w:rPr>
        <w:t xml:space="preserve">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 и пред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же</w:t>
      </w:r>
      <w:r w:rsidR="00B76F79">
        <w:rPr>
          <w:rFonts w:ascii="Arial" w:hAnsi="Arial" w:cs="Arial"/>
          <w:sz w:val="20"/>
          <w:szCs w:val="20"/>
        </w:rPr>
        <w:softHyphen/>
        <w:t>ний о вы</w:t>
      </w:r>
      <w:r w:rsidR="00B76F79">
        <w:rPr>
          <w:rFonts w:ascii="Arial" w:hAnsi="Arial" w:cs="Arial"/>
          <w:sz w:val="20"/>
          <w:szCs w:val="20"/>
        </w:rPr>
        <w:softHyphen/>
        <w:t>дви</w:t>
      </w:r>
      <w:r w:rsidR="00B76F79">
        <w:rPr>
          <w:rFonts w:ascii="Arial" w:hAnsi="Arial" w:cs="Arial"/>
          <w:sz w:val="20"/>
          <w:szCs w:val="20"/>
        </w:rPr>
        <w:softHyphen/>
        <w:t>ж</w:t>
      </w:r>
      <w:r>
        <w:rPr>
          <w:rFonts w:ascii="Arial" w:hAnsi="Arial" w:cs="Arial"/>
          <w:sz w:val="20"/>
          <w:szCs w:val="20"/>
        </w:rPr>
        <w:t>е</w:t>
      </w:r>
      <w:r>
        <w:rPr>
          <w:rFonts w:ascii="Arial" w:hAnsi="Arial" w:cs="Arial"/>
          <w:sz w:val="20"/>
          <w:szCs w:val="20"/>
        </w:rPr>
        <w:softHyphen/>
        <w:t>нии кан</w:t>
      </w:r>
      <w:r>
        <w:rPr>
          <w:rFonts w:ascii="Arial" w:hAnsi="Arial" w:cs="Arial"/>
          <w:sz w:val="20"/>
          <w:szCs w:val="20"/>
        </w:rPr>
        <w:softHyphen/>
        <w:t>ди</w:t>
      </w:r>
      <w:r>
        <w:rPr>
          <w:rFonts w:ascii="Arial" w:hAnsi="Arial" w:cs="Arial"/>
          <w:sz w:val="20"/>
          <w:szCs w:val="20"/>
        </w:rPr>
        <w:softHyphen/>
        <w:t>да</w:t>
      </w:r>
      <w:r>
        <w:rPr>
          <w:rFonts w:ascii="Arial" w:hAnsi="Arial" w:cs="Arial"/>
          <w:sz w:val="20"/>
          <w:szCs w:val="20"/>
        </w:rPr>
        <w:softHyphen/>
        <w:t>тов в ор</w:t>
      </w:r>
      <w:r>
        <w:rPr>
          <w:rFonts w:ascii="Arial" w:hAnsi="Arial" w:cs="Arial"/>
          <w:sz w:val="20"/>
          <w:szCs w:val="20"/>
        </w:rPr>
        <w:softHyphen/>
        <w:t>га</w:t>
      </w:r>
      <w:r>
        <w:rPr>
          <w:rFonts w:ascii="Arial" w:hAnsi="Arial" w:cs="Arial"/>
          <w:sz w:val="20"/>
          <w:szCs w:val="20"/>
        </w:rPr>
        <w:softHyphen/>
        <w:t>ны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 xml:space="preserve">ва. </w:t>
      </w:r>
    </w:p>
    <w:p w:rsidR="00B76F79" w:rsidRDefault="00B76F79" w:rsidP="00E928BF">
      <w:pPr>
        <w:tabs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Во</w:t>
      </w:r>
      <w:r>
        <w:rPr>
          <w:rFonts w:ascii="Arial" w:hAnsi="Arial" w:cs="Arial"/>
          <w:sz w:val="20"/>
          <w:szCs w:val="20"/>
        </w:rPr>
        <w:softHyphen/>
        <w:t>п</w:t>
      </w:r>
      <w:r>
        <w:rPr>
          <w:rFonts w:ascii="Arial" w:hAnsi="Arial" w:cs="Arial"/>
          <w:sz w:val="20"/>
          <w:szCs w:val="20"/>
        </w:rPr>
        <w:softHyphen/>
        <w:t>рос, пред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жен</w:t>
      </w:r>
      <w:r>
        <w:rPr>
          <w:rFonts w:ascii="Arial" w:hAnsi="Arial" w:cs="Arial"/>
          <w:sz w:val="20"/>
          <w:szCs w:val="20"/>
        </w:rPr>
        <w:softHyphen/>
        <w:t>ный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ми (ак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ром), под</w:t>
      </w:r>
      <w:r>
        <w:rPr>
          <w:rFonts w:ascii="Arial" w:hAnsi="Arial" w:cs="Arial"/>
          <w:sz w:val="20"/>
          <w:szCs w:val="20"/>
        </w:rPr>
        <w:softHyphen/>
        <w:t>ле</w:t>
      </w:r>
      <w:r>
        <w:rPr>
          <w:rFonts w:ascii="Arial" w:hAnsi="Arial" w:cs="Arial"/>
          <w:sz w:val="20"/>
          <w:szCs w:val="20"/>
        </w:rPr>
        <w:softHyphen/>
        <w:t>жит</w:t>
      </w:r>
      <w:r w:rsidR="003127FB">
        <w:rPr>
          <w:rFonts w:ascii="Arial" w:hAnsi="Arial" w:cs="Arial"/>
          <w:sz w:val="20"/>
          <w:szCs w:val="20"/>
        </w:rPr>
        <w:t xml:space="preserve"> вклю</w:t>
      </w:r>
      <w:r w:rsidR="003127FB">
        <w:rPr>
          <w:rFonts w:ascii="Arial" w:hAnsi="Arial" w:cs="Arial"/>
          <w:sz w:val="20"/>
          <w:szCs w:val="20"/>
        </w:rPr>
        <w:softHyphen/>
        <w:t>че</w:t>
      </w:r>
      <w:r w:rsidR="003127FB">
        <w:rPr>
          <w:rFonts w:ascii="Arial" w:hAnsi="Arial" w:cs="Arial"/>
          <w:sz w:val="20"/>
          <w:szCs w:val="20"/>
        </w:rPr>
        <w:softHyphen/>
        <w:t>нию в по</w:t>
      </w:r>
      <w:r w:rsidR="003127FB">
        <w:rPr>
          <w:rFonts w:ascii="Arial" w:hAnsi="Arial" w:cs="Arial"/>
          <w:sz w:val="20"/>
          <w:szCs w:val="20"/>
        </w:rPr>
        <w:softHyphen/>
        <w:t>ве</w:t>
      </w:r>
      <w:r w:rsidR="003127FB">
        <w:rPr>
          <w:rFonts w:ascii="Arial" w:hAnsi="Arial" w:cs="Arial"/>
          <w:sz w:val="20"/>
          <w:szCs w:val="20"/>
        </w:rPr>
        <w:softHyphen/>
        <w:t>ст</w:t>
      </w:r>
      <w:r w:rsidR="003127FB">
        <w:rPr>
          <w:rFonts w:ascii="Arial" w:hAnsi="Arial" w:cs="Arial"/>
          <w:sz w:val="20"/>
          <w:szCs w:val="20"/>
        </w:rPr>
        <w:softHyphen/>
        <w:t>ку дня 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го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ров, рав</w:t>
      </w:r>
      <w:r>
        <w:rPr>
          <w:rFonts w:ascii="Arial" w:hAnsi="Arial" w:cs="Arial"/>
          <w:sz w:val="20"/>
          <w:szCs w:val="20"/>
        </w:rPr>
        <w:softHyphen/>
        <w:t>но как вы</w:t>
      </w:r>
      <w:r>
        <w:rPr>
          <w:rFonts w:ascii="Arial" w:hAnsi="Arial" w:cs="Arial"/>
          <w:sz w:val="20"/>
          <w:szCs w:val="20"/>
        </w:rPr>
        <w:softHyphen/>
        <w:t>дви</w:t>
      </w:r>
      <w:r>
        <w:rPr>
          <w:rFonts w:ascii="Arial" w:hAnsi="Arial" w:cs="Arial"/>
          <w:sz w:val="20"/>
          <w:szCs w:val="20"/>
        </w:rPr>
        <w:softHyphen/>
        <w:t>ну</w:t>
      </w:r>
      <w:r>
        <w:rPr>
          <w:rFonts w:ascii="Arial" w:hAnsi="Arial" w:cs="Arial"/>
          <w:sz w:val="20"/>
          <w:szCs w:val="20"/>
        </w:rPr>
        <w:softHyphen/>
        <w:t>тые кан</w:t>
      </w:r>
      <w:r>
        <w:rPr>
          <w:rFonts w:ascii="Arial" w:hAnsi="Arial" w:cs="Arial"/>
          <w:sz w:val="20"/>
          <w:szCs w:val="20"/>
        </w:rPr>
        <w:softHyphen/>
        <w:t>ди</w:t>
      </w:r>
      <w:r>
        <w:rPr>
          <w:rFonts w:ascii="Arial" w:hAnsi="Arial" w:cs="Arial"/>
          <w:sz w:val="20"/>
          <w:szCs w:val="20"/>
        </w:rPr>
        <w:softHyphen/>
        <w:t>да</w:t>
      </w:r>
      <w:r>
        <w:rPr>
          <w:rFonts w:ascii="Arial" w:hAnsi="Arial" w:cs="Arial"/>
          <w:sz w:val="20"/>
          <w:szCs w:val="20"/>
        </w:rPr>
        <w:softHyphen/>
        <w:t>ты под</w:t>
      </w:r>
      <w:r>
        <w:rPr>
          <w:rFonts w:ascii="Arial" w:hAnsi="Arial" w:cs="Arial"/>
          <w:sz w:val="20"/>
          <w:szCs w:val="20"/>
        </w:rPr>
        <w:softHyphen/>
        <w:t>ле</w:t>
      </w:r>
      <w:r>
        <w:rPr>
          <w:rFonts w:ascii="Arial" w:hAnsi="Arial" w:cs="Arial"/>
          <w:sz w:val="20"/>
          <w:szCs w:val="20"/>
        </w:rPr>
        <w:softHyphen/>
        <w:t>жат вклю</w:t>
      </w:r>
      <w:r>
        <w:rPr>
          <w:rFonts w:ascii="Arial" w:hAnsi="Arial" w:cs="Arial"/>
          <w:sz w:val="20"/>
          <w:szCs w:val="20"/>
        </w:rPr>
        <w:softHyphen/>
        <w:t>че</w:t>
      </w:r>
      <w:r>
        <w:rPr>
          <w:rFonts w:ascii="Arial" w:hAnsi="Arial" w:cs="Arial"/>
          <w:sz w:val="20"/>
          <w:szCs w:val="20"/>
        </w:rPr>
        <w:softHyphen/>
        <w:t>нию в спи</w:t>
      </w:r>
      <w:r>
        <w:rPr>
          <w:rFonts w:ascii="Arial" w:hAnsi="Arial" w:cs="Arial"/>
          <w:sz w:val="20"/>
          <w:szCs w:val="20"/>
        </w:rPr>
        <w:softHyphen/>
        <w:t>сок кан</w:t>
      </w:r>
      <w:r>
        <w:rPr>
          <w:rFonts w:ascii="Arial" w:hAnsi="Arial" w:cs="Arial"/>
          <w:sz w:val="20"/>
          <w:szCs w:val="20"/>
        </w:rPr>
        <w:softHyphen/>
        <w:t>ди</w:t>
      </w:r>
      <w:r>
        <w:rPr>
          <w:rFonts w:ascii="Arial" w:hAnsi="Arial" w:cs="Arial"/>
          <w:sz w:val="20"/>
          <w:szCs w:val="20"/>
        </w:rPr>
        <w:softHyphen/>
        <w:t>да</w:t>
      </w:r>
      <w:r>
        <w:rPr>
          <w:rFonts w:ascii="Arial" w:hAnsi="Arial" w:cs="Arial"/>
          <w:sz w:val="20"/>
          <w:szCs w:val="20"/>
        </w:rPr>
        <w:softHyphen/>
        <w:t>тур для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со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ния по вы</w:t>
      </w:r>
      <w:r>
        <w:rPr>
          <w:rFonts w:ascii="Arial" w:hAnsi="Arial" w:cs="Arial"/>
          <w:sz w:val="20"/>
          <w:szCs w:val="20"/>
        </w:rPr>
        <w:softHyphen/>
        <w:t>бо</w:t>
      </w:r>
      <w:r>
        <w:rPr>
          <w:rFonts w:ascii="Arial" w:hAnsi="Arial" w:cs="Arial"/>
          <w:sz w:val="20"/>
          <w:szCs w:val="20"/>
        </w:rPr>
        <w:softHyphen/>
        <w:t>рам со</w:t>
      </w:r>
      <w:r>
        <w:rPr>
          <w:rFonts w:ascii="Arial" w:hAnsi="Arial" w:cs="Arial"/>
          <w:sz w:val="20"/>
          <w:szCs w:val="20"/>
        </w:rPr>
        <w:softHyphen/>
        <w:t>от</w:t>
      </w:r>
      <w:r>
        <w:rPr>
          <w:rFonts w:ascii="Arial" w:hAnsi="Arial" w:cs="Arial"/>
          <w:sz w:val="20"/>
          <w:szCs w:val="20"/>
        </w:rPr>
        <w:softHyphen/>
        <w:t>вет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ву</w:t>
      </w:r>
      <w:r>
        <w:rPr>
          <w:rFonts w:ascii="Arial" w:hAnsi="Arial" w:cs="Arial"/>
          <w:sz w:val="20"/>
          <w:szCs w:val="20"/>
        </w:rPr>
        <w:softHyphen/>
        <w:t>ю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го ор</w:t>
      </w:r>
      <w:r>
        <w:rPr>
          <w:rFonts w:ascii="Arial" w:hAnsi="Arial" w:cs="Arial"/>
          <w:sz w:val="20"/>
          <w:szCs w:val="20"/>
        </w:rPr>
        <w:softHyphen/>
        <w:t>га</w:t>
      </w:r>
      <w:r>
        <w:rPr>
          <w:rFonts w:ascii="Arial" w:hAnsi="Arial" w:cs="Arial"/>
          <w:sz w:val="20"/>
          <w:szCs w:val="20"/>
        </w:rPr>
        <w:softHyphen/>
        <w:t>на 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ва, за ис</w:t>
      </w:r>
      <w:r>
        <w:rPr>
          <w:rFonts w:ascii="Arial" w:hAnsi="Arial" w:cs="Arial"/>
          <w:sz w:val="20"/>
          <w:szCs w:val="20"/>
        </w:rPr>
        <w:softHyphen/>
        <w:t>к</w:t>
      </w:r>
      <w:r>
        <w:rPr>
          <w:rFonts w:ascii="Arial" w:hAnsi="Arial" w:cs="Arial"/>
          <w:sz w:val="20"/>
          <w:szCs w:val="20"/>
        </w:rPr>
        <w:softHyphen/>
        <w:t>лю</w:t>
      </w:r>
      <w:r>
        <w:rPr>
          <w:rFonts w:ascii="Arial" w:hAnsi="Arial" w:cs="Arial"/>
          <w:sz w:val="20"/>
          <w:szCs w:val="20"/>
        </w:rPr>
        <w:softHyphen/>
        <w:t>че</w:t>
      </w:r>
      <w:r>
        <w:rPr>
          <w:rFonts w:ascii="Arial" w:hAnsi="Arial" w:cs="Arial"/>
          <w:sz w:val="20"/>
          <w:szCs w:val="20"/>
        </w:rPr>
        <w:softHyphen/>
        <w:t>ни</w:t>
      </w:r>
      <w:r>
        <w:rPr>
          <w:rFonts w:ascii="Arial" w:hAnsi="Arial" w:cs="Arial"/>
          <w:sz w:val="20"/>
          <w:szCs w:val="20"/>
        </w:rPr>
        <w:softHyphen/>
        <w:t>ем следующих слу</w:t>
      </w:r>
      <w:r>
        <w:rPr>
          <w:rFonts w:ascii="Arial" w:hAnsi="Arial" w:cs="Arial"/>
          <w:sz w:val="20"/>
          <w:szCs w:val="20"/>
        </w:rPr>
        <w:softHyphen/>
        <w:t>ча</w:t>
      </w:r>
      <w:r>
        <w:rPr>
          <w:rFonts w:ascii="Arial" w:hAnsi="Arial" w:cs="Arial"/>
          <w:sz w:val="20"/>
          <w:szCs w:val="20"/>
        </w:rPr>
        <w:softHyphen/>
        <w:t>ев:</w:t>
      </w:r>
    </w:p>
    <w:p w:rsidR="00B76F79" w:rsidRDefault="00B76F79" w:rsidP="00E928BF">
      <w:pPr>
        <w:numPr>
          <w:ilvl w:val="0"/>
          <w:numId w:val="3"/>
        </w:numPr>
        <w:spacing w:line="32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ми (ак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 xml:space="preserve">ром) не </w:t>
      </w:r>
      <w:r w:rsidR="003127FB">
        <w:rPr>
          <w:rFonts w:ascii="Arial" w:hAnsi="Arial" w:cs="Arial"/>
          <w:sz w:val="20"/>
          <w:szCs w:val="20"/>
        </w:rPr>
        <w:t>со</w:t>
      </w:r>
      <w:r w:rsidR="003127FB">
        <w:rPr>
          <w:rFonts w:ascii="Arial" w:hAnsi="Arial" w:cs="Arial"/>
          <w:sz w:val="20"/>
          <w:szCs w:val="20"/>
        </w:rPr>
        <w:softHyphen/>
        <w:t>блю</w:t>
      </w:r>
      <w:r w:rsidR="003127FB">
        <w:rPr>
          <w:rFonts w:ascii="Arial" w:hAnsi="Arial" w:cs="Arial"/>
          <w:sz w:val="20"/>
          <w:szCs w:val="20"/>
        </w:rPr>
        <w:softHyphen/>
        <w:t>де</w:t>
      </w:r>
      <w:r w:rsidR="003127FB">
        <w:rPr>
          <w:rFonts w:ascii="Arial" w:hAnsi="Arial" w:cs="Arial"/>
          <w:sz w:val="20"/>
          <w:szCs w:val="20"/>
        </w:rPr>
        <w:softHyphen/>
        <w:t>н ус</w:t>
      </w:r>
      <w:r w:rsidR="003127FB">
        <w:rPr>
          <w:rFonts w:ascii="Arial" w:hAnsi="Arial" w:cs="Arial"/>
          <w:sz w:val="20"/>
          <w:szCs w:val="20"/>
        </w:rPr>
        <w:softHyphen/>
        <w:t>та</w:t>
      </w:r>
      <w:r w:rsidR="003127FB">
        <w:rPr>
          <w:rFonts w:ascii="Arial" w:hAnsi="Arial" w:cs="Arial"/>
          <w:sz w:val="20"/>
          <w:szCs w:val="20"/>
        </w:rPr>
        <w:softHyphen/>
        <w:t>но</w:t>
      </w:r>
      <w:r w:rsidR="003127FB">
        <w:rPr>
          <w:rFonts w:ascii="Arial" w:hAnsi="Arial" w:cs="Arial"/>
          <w:sz w:val="20"/>
          <w:szCs w:val="20"/>
        </w:rPr>
        <w:softHyphen/>
        <w:t>в</w:t>
      </w:r>
      <w:r w:rsidR="003127FB">
        <w:rPr>
          <w:rFonts w:ascii="Arial" w:hAnsi="Arial" w:cs="Arial"/>
          <w:sz w:val="20"/>
          <w:szCs w:val="20"/>
        </w:rPr>
        <w:softHyphen/>
        <w:t>лен</w:t>
      </w:r>
      <w:r w:rsidR="003127FB">
        <w:rPr>
          <w:rFonts w:ascii="Arial" w:hAnsi="Arial" w:cs="Arial"/>
          <w:sz w:val="20"/>
          <w:szCs w:val="20"/>
        </w:rPr>
        <w:softHyphen/>
        <w:t>ный У</w:t>
      </w:r>
      <w:r>
        <w:rPr>
          <w:rFonts w:ascii="Arial" w:hAnsi="Arial" w:cs="Arial"/>
          <w:sz w:val="20"/>
          <w:szCs w:val="20"/>
        </w:rPr>
        <w:t>с</w:t>
      </w:r>
      <w:r>
        <w:rPr>
          <w:rFonts w:ascii="Arial" w:hAnsi="Arial" w:cs="Arial"/>
          <w:sz w:val="20"/>
          <w:szCs w:val="20"/>
        </w:rPr>
        <w:softHyphen/>
        <w:t>та</w:t>
      </w:r>
      <w:r>
        <w:rPr>
          <w:rFonts w:ascii="Arial" w:hAnsi="Arial" w:cs="Arial"/>
          <w:sz w:val="20"/>
          <w:szCs w:val="20"/>
        </w:rPr>
        <w:softHyphen/>
        <w:t>вом 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 сро</w:t>
      </w:r>
      <w:r>
        <w:rPr>
          <w:rFonts w:ascii="Arial" w:hAnsi="Arial" w:cs="Arial"/>
          <w:sz w:val="20"/>
          <w:szCs w:val="20"/>
        </w:rPr>
        <w:softHyphen/>
        <w:t>к по</w:t>
      </w:r>
      <w:r>
        <w:rPr>
          <w:rFonts w:ascii="Arial" w:hAnsi="Arial" w:cs="Arial"/>
          <w:sz w:val="20"/>
          <w:szCs w:val="20"/>
        </w:rPr>
        <w:softHyphen/>
        <w:t>сту</w:t>
      </w:r>
      <w:r>
        <w:rPr>
          <w:rFonts w:ascii="Arial" w:hAnsi="Arial" w:cs="Arial"/>
          <w:sz w:val="20"/>
          <w:szCs w:val="20"/>
        </w:rPr>
        <w:softHyphen/>
        <w:t>п</w:t>
      </w:r>
      <w:r>
        <w:rPr>
          <w:rFonts w:ascii="Arial" w:hAnsi="Arial" w:cs="Arial"/>
          <w:sz w:val="20"/>
          <w:szCs w:val="20"/>
        </w:rPr>
        <w:softHyphen/>
        <w:t>ле</w:t>
      </w:r>
      <w:r>
        <w:rPr>
          <w:rFonts w:ascii="Arial" w:hAnsi="Arial" w:cs="Arial"/>
          <w:sz w:val="20"/>
          <w:szCs w:val="20"/>
        </w:rPr>
        <w:softHyphen/>
        <w:t>ния в 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во пред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ний о вне</w:t>
      </w:r>
      <w:r>
        <w:rPr>
          <w:rFonts w:ascii="Arial" w:hAnsi="Arial" w:cs="Arial"/>
          <w:sz w:val="20"/>
          <w:szCs w:val="20"/>
        </w:rPr>
        <w:softHyphen/>
        <w:t>се</w:t>
      </w:r>
      <w:r>
        <w:rPr>
          <w:rFonts w:ascii="Arial" w:hAnsi="Arial" w:cs="Arial"/>
          <w:sz w:val="20"/>
          <w:szCs w:val="20"/>
        </w:rPr>
        <w:softHyphen/>
        <w:t>нии вопроса (во</w:t>
      </w:r>
      <w:r>
        <w:rPr>
          <w:rFonts w:ascii="Arial" w:hAnsi="Arial" w:cs="Arial"/>
          <w:sz w:val="20"/>
          <w:szCs w:val="20"/>
        </w:rPr>
        <w:softHyphen/>
        <w:t>п</w:t>
      </w:r>
      <w:r>
        <w:rPr>
          <w:rFonts w:ascii="Arial" w:hAnsi="Arial" w:cs="Arial"/>
          <w:sz w:val="20"/>
          <w:szCs w:val="20"/>
        </w:rPr>
        <w:softHyphen/>
        <w:t>ро</w:t>
      </w:r>
      <w:r>
        <w:rPr>
          <w:rFonts w:ascii="Arial" w:hAnsi="Arial" w:cs="Arial"/>
          <w:sz w:val="20"/>
          <w:szCs w:val="20"/>
        </w:rPr>
        <w:softHyphen/>
      </w:r>
      <w:r w:rsidR="003127FB">
        <w:rPr>
          <w:rFonts w:ascii="Arial" w:hAnsi="Arial" w:cs="Arial"/>
          <w:sz w:val="20"/>
          <w:szCs w:val="20"/>
        </w:rPr>
        <w:t>сов) в по</w:t>
      </w:r>
      <w:r w:rsidR="003127FB">
        <w:rPr>
          <w:rFonts w:ascii="Arial" w:hAnsi="Arial" w:cs="Arial"/>
          <w:sz w:val="20"/>
          <w:szCs w:val="20"/>
        </w:rPr>
        <w:softHyphen/>
        <w:t>ве</w:t>
      </w:r>
      <w:r w:rsidR="003127FB">
        <w:rPr>
          <w:rFonts w:ascii="Arial" w:hAnsi="Arial" w:cs="Arial"/>
          <w:sz w:val="20"/>
          <w:szCs w:val="20"/>
        </w:rPr>
        <w:softHyphen/>
        <w:t>ст</w:t>
      </w:r>
      <w:r w:rsidR="003127FB">
        <w:rPr>
          <w:rFonts w:ascii="Arial" w:hAnsi="Arial" w:cs="Arial"/>
          <w:sz w:val="20"/>
          <w:szCs w:val="20"/>
        </w:rPr>
        <w:softHyphen/>
        <w:t>ку дня Г</w:t>
      </w:r>
      <w:r>
        <w:rPr>
          <w:rFonts w:ascii="Arial" w:hAnsi="Arial" w:cs="Arial"/>
          <w:sz w:val="20"/>
          <w:szCs w:val="20"/>
        </w:rPr>
        <w:t>о</w:t>
      </w:r>
      <w:r>
        <w:rPr>
          <w:rFonts w:ascii="Arial" w:hAnsi="Arial" w:cs="Arial"/>
          <w:sz w:val="20"/>
          <w:szCs w:val="20"/>
        </w:rPr>
        <w:softHyphen/>
        <w:t>до</w:t>
      </w:r>
      <w:r>
        <w:rPr>
          <w:rFonts w:ascii="Arial" w:hAnsi="Arial" w:cs="Arial"/>
          <w:sz w:val="20"/>
          <w:szCs w:val="20"/>
        </w:rPr>
        <w:softHyphen/>
        <w:t>во</w:t>
      </w:r>
      <w:r>
        <w:rPr>
          <w:rFonts w:ascii="Arial" w:hAnsi="Arial" w:cs="Arial"/>
          <w:sz w:val="20"/>
          <w:szCs w:val="20"/>
        </w:rPr>
        <w:softHyphen/>
        <w:t>го 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го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 и пред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ний о вы</w:t>
      </w:r>
      <w:r>
        <w:rPr>
          <w:rFonts w:ascii="Arial" w:hAnsi="Arial" w:cs="Arial"/>
          <w:sz w:val="20"/>
          <w:szCs w:val="20"/>
        </w:rPr>
        <w:softHyphen/>
        <w:t>дви</w:t>
      </w:r>
      <w:r>
        <w:rPr>
          <w:rFonts w:ascii="Arial" w:hAnsi="Arial" w:cs="Arial"/>
          <w:sz w:val="20"/>
          <w:szCs w:val="20"/>
        </w:rPr>
        <w:softHyphen/>
        <w:t>ж</w:t>
      </w:r>
      <w:r w:rsidR="003127FB">
        <w:rPr>
          <w:rFonts w:ascii="Arial" w:hAnsi="Arial" w:cs="Arial"/>
          <w:sz w:val="20"/>
          <w:szCs w:val="20"/>
        </w:rPr>
        <w:t>е</w:t>
      </w:r>
      <w:r w:rsidR="003127FB">
        <w:rPr>
          <w:rFonts w:ascii="Arial" w:hAnsi="Arial" w:cs="Arial"/>
          <w:sz w:val="20"/>
          <w:szCs w:val="20"/>
        </w:rPr>
        <w:softHyphen/>
        <w:t>нии кан</w:t>
      </w:r>
      <w:r w:rsidR="003127FB">
        <w:rPr>
          <w:rFonts w:ascii="Arial" w:hAnsi="Arial" w:cs="Arial"/>
          <w:sz w:val="20"/>
          <w:szCs w:val="20"/>
        </w:rPr>
        <w:softHyphen/>
        <w:t>ди</w:t>
      </w:r>
      <w:r w:rsidR="003127FB">
        <w:rPr>
          <w:rFonts w:ascii="Arial" w:hAnsi="Arial" w:cs="Arial"/>
          <w:sz w:val="20"/>
          <w:szCs w:val="20"/>
        </w:rPr>
        <w:softHyphen/>
        <w:t>да</w:t>
      </w:r>
      <w:r w:rsidR="003127FB">
        <w:rPr>
          <w:rFonts w:ascii="Arial" w:hAnsi="Arial" w:cs="Arial"/>
          <w:sz w:val="20"/>
          <w:szCs w:val="20"/>
        </w:rPr>
        <w:softHyphen/>
        <w:t>тов в ор</w:t>
      </w:r>
      <w:r w:rsidR="003127FB">
        <w:rPr>
          <w:rFonts w:ascii="Arial" w:hAnsi="Arial" w:cs="Arial"/>
          <w:sz w:val="20"/>
          <w:szCs w:val="20"/>
        </w:rPr>
        <w:softHyphen/>
        <w:t>га</w:t>
      </w:r>
      <w:r w:rsidR="003127FB">
        <w:rPr>
          <w:rFonts w:ascii="Arial" w:hAnsi="Arial" w:cs="Arial"/>
          <w:sz w:val="20"/>
          <w:szCs w:val="20"/>
        </w:rPr>
        <w:softHyphen/>
        <w:t>ны 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ва;</w:t>
      </w:r>
    </w:p>
    <w:p w:rsidR="00B76F79" w:rsidRPr="003127FB" w:rsidRDefault="00B76F79" w:rsidP="00E928BF">
      <w:pPr>
        <w:numPr>
          <w:ilvl w:val="0"/>
          <w:numId w:val="3"/>
        </w:numPr>
        <w:spacing w:line="32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ры (ак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нер), под</w:t>
      </w:r>
      <w:r>
        <w:rPr>
          <w:rFonts w:ascii="Arial" w:hAnsi="Arial" w:cs="Arial"/>
          <w:sz w:val="20"/>
          <w:szCs w:val="20"/>
        </w:rPr>
        <w:softHyphen/>
        <w:t>пи</w:t>
      </w:r>
      <w:r>
        <w:rPr>
          <w:rFonts w:ascii="Arial" w:hAnsi="Arial" w:cs="Arial"/>
          <w:sz w:val="20"/>
          <w:szCs w:val="20"/>
        </w:rPr>
        <w:softHyphen/>
        <w:t>сав</w:t>
      </w:r>
      <w:r>
        <w:rPr>
          <w:rFonts w:ascii="Arial" w:hAnsi="Arial" w:cs="Arial"/>
          <w:sz w:val="20"/>
          <w:szCs w:val="20"/>
        </w:rPr>
        <w:softHyphen/>
        <w:t>шие пред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ние о внесении вопроса (вопросов) в повест</w:t>
      </w:r>
      <w:r w:rsidR="003127FB">
        <w:rPr>
          <w:rFonts w:ascii="Arial" w:hAnsi="Arial" w:cs="Arial"/>
          <w:sz w:val="20"/>
          <w:szCs w:val="20"/>
        </w:rPr>
        <w:t>ку дня О</w:t>
      </w:r>
      <w:r>
        <w:rPr>
          <w:rFonts w:ascii="Arial" w:hAnsi="Arial" w:cs="Arial"/>
          <w:sz w:val="20"/>
          <w:szCs w:val="20"/>
        </w:rPr>
        <w:t>бщего собрания акционеров или о вы</w:t>
      </w:r>
      <w:r>
        <w:rPr>
          <w:rFonts w:ascii="Arial" w:hAnsi="Arial" w:cs="Arial"/>
          <w:sz w:val="20"/>
          <w:szCs w:val="20"/>
        </w:rPr>
        <w:softHyphen/>
        <w:t>дви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нии кан</w:t>
      </w:r>
      <w:r>
        <w:rPr>
          <w:rFonts w:ascii="Arial" w:hAnsi="Arial" w:cs="Arial"/>
          <w:sz w:val="20"/>
          <w:szCs w:val="20"/>
        </w:rPr>
        <w:softHyphen/>
        <w:t>ди</w:t>
      </w:r>
      <w:r>
        <w:rPr>
          <w:rFonts w:ascii="Arial" w:hAnsi="Arial" w:cs="Arial"/>
          <w:sz w:val="20"/>
          <w:szCs w:val="20"/>
        </w:rPr>
        <w:softHyphen/>
        <w:t>да</w:t>
      </w:r>
      <w:r>
        <w:rPr>
          <w:rFonts w:ascii="Arial" w:hAnsi="Arial" w:cs="Arial"/>
          <w:sz w:val="20"/>
          <w:szCs w:val="20"/>
        </w:rPr>
        <w:softHyphen/>
        <w:t>тов для из</w:t>
      </w:r>
      <w:r>
        <w:rPr>
          <w:rFonts w:ascii="Arial" w:hAnsi="Arial" w:cs="Arial"/>
          <w:sz w:val="20"/>
          <w:szCs w:val="20"/>
        </w:rPr>
        <w:softHyphen/>
        <w:t>бра</w:t>
      </w:r>
      <w:r>
        <w:rPr>
          <w:rFonts w:ascii="Arial" w:hAnsi="Arial" w:cs="Arial"/>
          <w:sz w:val="20"/>
          <w:szCs w:val="20"/>
        </w:rPr>
        <w:softHyphen/>
        <w:t xml:space="preserve">ния в </w:t>
      </w:r>
      <w:r w:rsidR="003127FB">
        <w:rPr>
          <w:rFonts w:ascii="Arial" w:hAnsi="Arial" w:cs="Arial"/>
          <w:sz w:val="20"/>
          <w:szCs w:val="20"/>
        </w:rPr>
        <w:t>органы управления или контроля Общества</w:t>
      </w:r>
      <w:r>
        <w:rPr>
          <w:rFonts w:ascii="Arial" w:hAnsi="Arial" w:cs="Arial"/>
          <w:sz w:val="20"/>
          <w:szCs w:val="20"/>
        </w:rPr>
        <w:t>, не яв</w:t>
      </w:r>
      <w:r>
        <w:rPr>
          <w:rFonts w:ascii="Arial" w:hAnsi="Arial" w:cs="Arial"/>
          <w:sz w:val="20"/>
          <w:szCs w:val="20"/>
        </w:rPr>
        <w:softHyphen/>
        <w:t>ля</w:t>
      </w:r>
      <w:r>
        <w:rPr>
          <w:rFonts w:ascii="Arial" w:hAnsi="Arial" w:cs="Arial"/>
          <w:sz w:val="20"/>
          <w:szCs w:val="20"/>
        </w:rPr>
        <w:softHyphen/>
        <w:t>ют</w:t>
      </w:r>
      <w:r>
        <w:rPr>
          <w:rFonts w:ascii="Arial" w:hAnsi="Arial" w:cs="Arial"/>
          <w:sz w:val="20"/>
          <w:szCs w:val="20"/>
        </w:rPr>
        <w:softHyphen/>
        <w:t xml:space="preserve">ся </w:t>
      </w:r>
      <w:r w:rsidR="003127FB" w:rsidRPr="003127FB">
        <w:rPr>
          <w:rFonts w:ascii="Arial" w:hAnsi="Arial" w:cs="Arial"/>
          <w:sz w:val="20"/>
          <w:szCs w:val="20"/>
        </w:rPr>
        <w:t>в совокупности владельцами не менее че</w:t>
      </w:r>
      <w:r w:rsidR="003127FB">
        <w:rPr>
          <w:rFonts w:ascii="Arial" w:hAnsi="Arial" w:cs="Arial"/>
          <w:sz w:val="20"/>
          <w:szCs w:val="20"/>
        </w:rPr>
        <w:t>м 2 процентов голосующих акций О</w:t>
      </w:r>
      <w:r w:rsidR="003127FB" w:rsidRPr="003127FB">
        <w:rPr>
          <w:rFonts w:ascii="Arial" w:hAnsi="Arial" w:cs="Arial"/>
          <w:sz w:val="20"/>
          <w:szCs w:val="20"/>
        </w:rPr>
        <w:t>бщества</w:t>
      </w:r>
      <w:r w:rsidR="003127FB">
        <w:rPr>
          <w:rFonts w:ascii="Arial" w:hAnsi="Arial" w:cs="Arial"/>
          <w:sz w:val="20"/>
          <w:szCs w:val="20"/>
        </w:rPr>
        <w:t>;</w:t>
      </w:r>
    </w:p>
    <w:p w:rsidR="00B76F79" w:rsidRDefault="00B76F79" w:rsidP="00E928BF">
      <w:pPr>
        <w:numPr>
          <w:ilvl w:val="0"/>
          <w:numId w:val="3"/>
        </w:numPr>
        <w:spacing w:line="32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пред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ние не со</w:t>
      </w:r>
      <w:r>
        <w:rPr>
          <w:rFonts w:ascii="Arial" w:hAnsi="Arial" w:cs="Arial"/>
          <w:sz w:val="20"/>
          <w:szCs w:val="20"/>
        </w:rPr>
        <w:softHyphen/>
        <w:t>от</w:t>
      </w:r>
      <w:r>
        <w:rPr>
          <w:rFonts w:ascii="Arial" w:hAnsi="Arial" w:cs="Arial"/>
          <w:sz w:val="20"/>
          <w:szCs w:val="20"/>
        </w:rPr>
        <w:softHyphen/>
        <w:t>вет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ву</w:t>
      </w:r>
      <w:r>
        <w:rPr>
          <w:rFonts w:ascii="Arial" w:hAnsi="Arial" w:cs="Arial"/>
          <w:sz w:val="20"/>
          <w:szCs w:val="20"/>
        </w:rPr>
        <w:softHyphen/>
        <w:t>ет тре</w:t>
      </w:r>
      <w:r>
        <w:rPr>
          <w:rFonts w:ascii="Arial" w:hAnsi="Arial" w:cs="Arial"/>
          <w:sz w:val="20"/>
          <w:szCs w:val="20"/>
        </w:rPr>
        <w:softHyphen/>
        <w:t>бо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ни</w:t>
      </w:r>
      <w:r>
        <w:rPr>
          <w:rFonts w:ascii="Arial" w:hAnsi="Arial" w:cs="Arial"/>
          <w:sz w:val="20"/>
          <w:szCs w:val="20"/>
        </w:rPr>
        <w:softHyphen/>
        <w:t>ям, пре</w:t>
      </w:r>
      <w:r>
        <w:rPr>
          <w:rFonts w:ascii="Arial" w:hAnsi="Arial" w:cs="Arial"/>
          <w:sz w:val="20"/>
          <w:szCs w:val="20"/>
        </w:rPr>
        <w:softHyphen/>
        <w:t>д</w:t>
      </w:r>
      <w:r>
        <w:rPr>
          <w:rFonts w:ascii="Arial" w:hAnsi="Arial" w:cs="Arial"/>
          <w:sz w:val="20"/>
          <w:szCs w:val="20"/>
        </w:rPr>
        <w:softHyphen/>
        <w:t>у</w:t>
      </w:r>
      <w:r>
        <w:rPr>
          <w:rFonts w:ascii="Arial" w:hAnsi="Arial" w:cs="Arial"/>
          <w:sz w:val="20"/>
          <w:szCs w:val="20"/>
        </w:rPr>
        <w:softHyphen/>
        <w:t>смо</w:t>
      </w:r>
      <w:r>
        <w:rPr>
          <w:rFonts w:ascii="Arial" w:hAnsi="Arial" w:cs="Arial"/>
          <w:sz w:val="20"/>
          <w:szCs w:val="20"/>
        </w:rPr>
        <w:softHyphen/>
        <w:t>т</w:t>
      </w:r>
      <w:r>
        <w:rPr>
          <w:rFonts w:ascii="Arial" w:hAnsi="Arial" w:cs="Arial"/>
          <w:sz w:val="20"/>
          <w:szCs w:val="20"/>
        </w:rPr>
        <w:softHyphen/>
        <w:t>рен</w:t>
      </w:r>
      <w:r>
        <w:rPr>
          <w:rFonts w:ascii="Arial" w:hAnsi="Arial" w:cs="Arial"/>
          <w:sz w:val="20"/>
          <w:szCs w:val="20"/>
        </w:rPr>
        <w:softHyphen/>
        <w:t>ным пун</w:t>
      </w:r>
      <w:r>
        <w:rPr>
          <w:rFonts w:ascii="Arial" w:hAnsi="Arial" w:cs="Arial"/>
          <w:sz w:val="20"/>
          <w:szCs w:val="20"/>
        </w:rPr>
        <w:softHyphen/>
        <w:t>к</w:t>
      </w:r>
      <w:r>
        <w:rPr>
          <w:rFonts w:ascii="Arial" w:hAnsi="Arial" w:cs="Arial"/>
          <w:sz w:val="20"/>
          <w:szCs w:val="20"/>
        </w:rPr>
        <w:softHyphen/>
        <w:t>та</w:t>
      </w:r>
      <w:r>
        <w:rPr>
          <w:rFonts w:ascii="Arial" w:hAnsi="Arial" w:cs="Arial"/>
          <w:sz w:val="20"/>
          <w:szCs w:val="20"/>
        </w:rPr>
        <w:softHyphen/>
        <w:t>ми 3 и 4 ста</w:t>
      </w:r>
      <w:r>
        <w:rPr>
          <w:rFonts w:ascii="Arial" w:hAnsi="Arial" w:cs="Arial"/>
          <w:sz w:val="20"/>
          <w:szCs w:val="20"/>
        </w:rPr>
        <w:softHyphen/>
        <w:t>тьи 53 Фе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раль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го за</w:t>
      </w:r>
      <w:r>
        <w:rPr>
          <w:rFonts w:ascii="Arial" w:hAnsi="Arial" w:cs="Arial"/>
          <w:sz w:val="20"/>
          <w:szCs w:val="20"/>
        </w:rPr>
        <w:softHyphen/>
        <w:t>ко</w:t>
      </w:r>
      <w:r>
        <w:rPr>
          <w:rFonts w:ascii="Arial" w:hAnsi="Arial" w:cs="Arial"/>
          <w:sz w:val="20"/>
          <w:szCs w:val="20"/>
        </w:rPr>
        <w:softHyphen/>
        <w:t xml:space="preserve">на </w:t>
      </w:r>
      <w:r w:rsidR="0096731A">
        <w:rPr>
          <w:rFonts w:ascii="Arial" w:hAnsi="Arial" w:cs="Arial"/>
          <w:sz w:val="20"/>
          <w:szCs w:val="20"/>
        </w:rPr>
        <w:t>«</w:t>
      </w:r>
      <w:r>
        <w:rPr>
          <w:rFonts w:ascii="Arial" w:hAnsi="Arial" w:cs="Arial"/>
          <w:sz w:val="20"/>
          <w:szCs w:val="20"/>
        </w:rPr>
        <w:t>Об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нер</w:t>
      </w:r>
      <w:r>
        <w:rPr>
          <w:rFonts w:ascii="Arial" w:hAnsi="Arial" w:cs="Arial"/>
          <w:sz w:val="20"/>
          <w:szCs w:val="20"/>
        </w:rPr>
        <w:softHyphen/>
        <w:t>ных 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вах</w:t>
      </w:r>
      <w:r w:rsidR="0096731A">
        <w:rPr>
          <w:rFonts w:ascii="Arial" w:hAnsi="Arial" w:cs="Arial"/>
          <w:sz w:val="20"/>
          <w:szCs w:val="20"/>
        </w:rPr>
        <w:t>»</w:t>
      </w:r>
      <w:r w:rsidR="00F5056E">
        <w:rPr>
          <w:rFonts w:ascii="Arial" w:hAnsi="Arial" w:cs="Arial"/>
          <w:sz w:val="20"/>
          <w:szCs w:val="20"/>
        </w:rPr>
        <w:t>;</w:t>
      </w:r>
    </w:p>
    <w:p w:rsidR="00B76F79" w:rsidRDefault="00B76F79" w:rsidP="00E928BF">
      <w:pPr>
        <w:pStyle w:val="30"/>
        <w:numPr>
          <w:ilvl w:val="0"/>
          <w:numId w:val="3"/>
        </w:numPr>
        <w:tabs>
          <w:tab w:val="clear" w:pos="709"/>
        </w:tabs>
        <w:spacing w:line="320" w:lineRule="atLeast"/>
      </w:pPr>
      <w:r>
        <w:t>во</w:t>
      </w:r>
      <w:r>
        <w:softHyphen/>
        <w:t>п</w:t>
      </w:r>
      <w:r>
        <w:softHyphen/>
        <w:t>рос, пред</w:t>
      </w:r>
      <w:r>
        <w:softHyphen/>
        <w:t>ло</w:t>
      </w:r>
      <w:r>
        <w:softHyphen/>
        <w:t>жен</w:t>
      </w:r>
      <w:r>
        <w:softHyphen/>
        <w:t>ный для вне</w:t>
      </w:r>
      <w:r>
        <w:softHyphen/>
        <w:t>се</w:t>
      </w:r>
      <w:r>
        <w:softHyphen/>
        <w:t>ния в по</w:t>
      </w:r>
      <w:r>
        <w:softHyphen/>
        <w:t>ве</w:t>
      </w:r>
      <w:r>
        <w:softHyphen/>
        <w:t>ст</w:t>
      </w:r>
      <w:r>
        <w:softHyphen/>
        <w:t xml:space="preserve">ку дня </w:t>
      </w:r>
      <w:r w:rsidR="00F5056E">
        <w:t xml:space="preserve">Годового </w:t>
      </w:r>
      <w:r>
        <w:t>об</w:t>
      </w:r>
      <w:r>
        <w:softHyphen/>
        <w:t>ще</w:t>
      </w:r>
      <w:r w:rsidR="00F5056E">
        <w:softHyphen/>
        <w:t>го со</w:t>
      </w:r>
      <w:r w:rsidR="00F5056E">
        <w:softHyphen/>
        <w:t>б</w:t>
      </w:r>
      <w:r w:rsidR="00F5056E">
        <w:softHyphen/>
        <w:t>ра</w:t>
      </w:r>
      <w:r w:rsidR="00F5056E">
        <w:softHyphen/>
        <w:t>ния ак</w:t>
      </w:r>
      <w:r w:rsidR="00F5056E">
        <w:softHyphen/>
        <w:t>ци</w:t>
      </w:r>
      <w:r w:rsidR="00F5056E">
        <w:softHyphen/>
        <w:t>о</w:t>
      </w:r>
      <w:r w:rsidR="00F5056E">
        <w:softHyphen/>
        <w:t>не</w:t>
      </w:r>
      <w:r w:rsidR="00F5056E">
        <w:softHyphen/>
        <w:t>ров О</w:t>
      </w:r>
      <w:r>
        <w:t>б</w:t>
      </w:r>
      <w:r>
        <w:softHyphen/>
        <w:t>ще</w:t>
      </w:r>
      <w:r>
        <w:softHyphen/>
        <w:t>ст</w:t>
      </w:r>
      <w:r>
        <w:softHyphen/>
        <w:t>ва, не от</w:t>
      </w:r>
      <w:r>
        <w:softHyphen/>
        <w:t>не</w:t>
      </w:r>
      <w:r>
        <w:softHyphen/>
        <w:t>сен к его ком</w:t>
      </w:r>
      <w:r>
        <w:softHyphen/>
        <w:t>пе</w:t>
      </w:r>
      <w:r>
        <w:softHyphen/>
        <w:t>тен</w:t>
      </w:r>
      <w:r>
        <w:softHyphen/>
        <w:t>ции Фе</w:t>
      </w:r>
      <w:r>
        <w:softHyphen/>
        <w:t>де</w:t>
      </w:r>
      <w:r>
        <w:softHyphen/>
        <w:t>раль</w:t>
      </w:r>
      <w:r>
        <w:softHyphen/>
        <w:t>ным за</w:t>
      </w:r>
      <w:r>
        <w:softHyphen/>
        <w:t>ко</w:t>
      </w:r>
      <w:r>
        <w:softHyphen/>
        <w:t xml:space="preserve">ном </w:t>
      </w:r>
      <w:r w:rsidR="0096731A">
        <w:t>«</w:t>
      </w:r>
      <w:r>
        <w:t>Об ак</w:t>
      </w:r>
      <w:r>
        <w:softHyphen/>
        <w:t>ци</w:t>
      </w:r>
      <w:r>
        <w:softHyphen/>
        <w:t>о</w:t>
      </w:r>
      <w:r>
        <w:softHyphen/>
        <w:t>нер</w:t>
      </w:r>
      <w:r>
        <w:softHyphen/>
        <w:t>ных об</w:t>
      </w:r>
      <w:r>
        <w:softHyphen/>
        <w:t>ще</w:t>
      </w:r>
      <w:r>
        <w:softHyphen/>
        <w:t>ст</w:t>
      </w:r>
      <w:r>
        <w:softHyphen/>
        <w:t>вах</w:t>
      </w:r>
      <w:r w:rsidR="0096731A">
        <w:t>»</w:t>
      </w:r>
      <w:r w:rsidR="00F5056E">
        <w:t xml:space="preserve"> и У</w:t>
      </w:r>
      <w:r>
        <w:t>с</w:t>
      </w:r>
      <w:r>
        <w:softHyphen/>
        <w:t>та</w:t>
      </w:r>
      <w:r>
        <w:softHyphen/>
        <w:t>вом об</w:t>
      </w:r>
      <w:r>
        <w:softHyphen/>
        <w:t>ще</w:t>
      </w:r>
      <w:r>
        <w:softHyphen/>
        <w:t>ст</w:t>
      </w:r>
      <w:r>
        <w:softHyphen/>
        <w:t>ва и (или) не со</w:t>
      </w:r>
      <w:r>
        <w:softHyphen/>
        <w:t>от</w:t>
      </w:r>
      <w:r>
        <w:softHyphen/>
        <w:t>вет</w:t>
      </w:r>
      <w:r>
        <w:softHyphen/>
        <w:t>ст</w:t>
      </w:r>
      <w:r>
        <w:softHyphen/>
        <w:t>ву</w:t>
      </w:r>
      <w:r>
        <w:softHyphen/>
        <w:t>ет тре</w:t>
      </w:r>
      <w:r>
        <w:softHyphen/>
        <w:t>бо</w:t>
      </w:r>
      <w:r>
        <w:softHyphen/>
        <w:t>ва</w:t>
      </w:r>
      <w:r>
        <w:softHyphen/>
        <w:t>ни</w:t>
      </w:r>
      <w:r>
        <w:softHyphen/>
        <w:t>ям Фе</w:t>
      </w:r>
      <w:r>
        <w:softHyphen/>
        <w:t>де</w:t>
      </w:r>
      <w:r>
        <w:softHyphen/>
        <w:t>раль</w:t>
      </w:r>
      <w:r>
        <w:softHyphen/>
        <w:t>но</w:t>
      </w:r>
      <w:r>
        <w:softHyphen/>
        <w:t>го за</w:t>
      </w:r>
      <w:r>
        <w:softHyphen/>
        <w:t>ко</w:t>
      </w:r>
      <w:r>
        <w:softHyphen/>
        <w:t xml:space="preserve">на </w:t>
      </w:r>
      <w:r w:rsidR="0096731A">
        <w:t>«</w:t>
      </w:r>
      <w:r>
        <w:t>Об ак</w:t>
      </w:r>
      <w:r>
        <w:softHyphen/>
        <w:t>ци</w:t>
      </w:r>
      <w:r>
        <w:softHyphen/>
        <w:t>о</w:t>
      </w:r>
      <w:r>
        <w:softHyphen/>
        <w:t>нер</w:t>
      </w:r>
      <w:r>
        <w:softHyphen/>
        <w:t>ных об</w:t>
      </w:r>
      <w:r>
        <w:softHyphen/>
        <w:t>ще</w:t>
      </w:r>
      <w:r>
        <w:softHyphen/>
        <w:t>ст</w:t>
      </w:r>
      <w:r>
        <w:softHyphen/>
        <w:t>вах</w:t>
      </w:r>
      <w:r w:rsidR="0096731A">
        <w:t>»</w:t>
      </w:r>
      <w:r>
        <w:t xml:space="preserve"> и иных пра</w:t>
      </w:r>
      <w:r>
        <w:softHyphen/>
        <w:t>во</w:t>
      </w:r>
      <w:r>
        <w:softHyphen/>
        <w:t>вых ак</w:t>
      </w:r>
      <w:r>
        <w:softHyphen/>
        <w:t>тов Рос</w:t>
      </w:r>
      <w:r>
        <w:softHyphen/>
        <w:t>сий</w:t>
      </w:r>
      <w:r>
        <w:softHyphen/>
        <w:t>ской Фе</w:t>
      </w:r>
      <w:r>
        <w:softHyphen/>
        <w:t>де</w:t>
      </w:r>
      <w:r>
        <w:softHyphen/>
        <w:t>ра</w:t>
      </w:r>
      <w:r>
        <w:softHyphen/>
        <w:t>ции. В ча</w:t>
      </w:r>
      <w:r>
        <w:softHyphen/>
        <w:t>ст</w:t>
      </w:r>
      <w:r>
        <w:softHyphen/>
        <w:t>но</w:t>
      </w:r>
      <w:r>
        <w:softHyphen/>
        <w:t>сти, в со</w:t>
      </w:r>
      <w:r>
        <w:softHyphen/>
        <w:t>от</w:t>
      </w:r>
      <w:r>
        <w:softHyphen/>
        <w:t>вет</w:t>
      </w:r>
      <w:r>
        <w:softHyphen/>
        <w:t>ст</w:t>
      </w:r>
      <w:r>
        <w:softHyphen/>
        <w:t>вии с Фе</w:t>
      </w:r>
      <w:r>
        <w:softHyphen/>
        <w:t>де</w:t>
      </w:r>
      <w:r>
        <w:softHyphen/>
        <w:t>раль</w:t>
      </w:r>
      <w:r>
        <w:softHyphen/>
        <w:t>ным за</w:t>
      </w:r>
      <w:r>
        <w:softHyphen/>
        <w:t>ко</w:t>
      </w:r>
      <w:r>
        <w:softHyphen/>
        <w:t xml:space="preserve">ном </w:t>
      </w:r>
      <w:r w:rsidR="0096731A">
        <w:t>«</w:t>
      </w:r>
      <w:r>
        <w:t>Об ак</w:t>
      </w:r>
      <w:r>
        <w:softHyphen/>
        <w:t>ци</w:t>
      </w:r>
      <w:r>
        <w:softHyphen/>
        <w:t>о</w:t>
      </w:r>
      <w:r>
        <w:softHyphen/>
        <w:t>нер</w:t>
      </w:r>
      <w:r>
        <w:softHyphen/>
        <w:t>ных об</w:t>
      </w:r>
      <w:r>
        <w:softHyphen/>
        <w:t>ще</w:t>
      </w:r>
      <w:r>
        <w:softHyphen/>
        <w:t>ст</w:t>
      </w:r>
      <w:r>
        <w:softHyphen/>
        <w:t>вах</w:t>
      </w:r>
      <w:r w:rsidR="0096731A">
        <w:t>»</w:t>
      </w:r>
      <w:r w:rsidR="001D2675">
        <w:t xml:space="preserve"> и Ус</w:t>
      </w:r>
      <w:r w:rsidR="001D2675">
        <w:softHyphen/>
        <w:t>та</w:t>
      </w:r>
      <w:r w:rsidR="001D2675">
        <w:softHyphen/>
        <w:t>вом О</w:t>
      </w:r>
      <w:r>
        <w:t>б</w:t>
      </w:r>
      <w:r>
        <w:softHyphen/>
        <w:t>ще</w:t>
      </w:r>
      <w:r>
        <w:softHyphen/>
        <w:t>ст</w:t>
      </w:r>
      <w:r>
        <w:softHyphen/>
        <w:t>ва дан</w:t>
      </w:r>
      <w:r>
        <w:softHyphen/>
        <w:t>ный во</w:t>
      </w:r>
      <w:r>
        <w:softHyphen/>
        <w:t>п</w:t>
      </w:r>
      <w:r>
        <w:softHyphen/>
        <w:t>рос мо</w:t>
      </w:r>
      <w:r>
        <w:softHyphen/>
        <w:t>жет рас</w:t>
      </w:r>
      <w:r>
        <w:softHyphen/>
        <w:t>с</w:t>
      </w:r>
      <w:r w:rsidR="00A649EB">
        <w:t>ма</w:t>
      </w:r>
      <w:r w:rsidR="00A649EB">
        <w:softHyphen/>
        <w:t>т</w:t>
      </w:r>
      <w:r w:rsidR="00A649EB">
        <w:softHyphen/>
        <w:t>ри</w:t>
      </w:r>
      <w:r w:rsidR="00A649EB">
        <w:softHyphen/>
        <w:t>вать</w:t>
      </w:r>
      <w:r w:rsidR="00A649EB">
        <w:softHyphen/>
        <w:t>ся О</w:t>
      </w:r>
      <w:r>
        <w:t>б</w:t>
      </w:r>
      <w:r>
        <w:softHyphen/>
        <w:t>щим со</w:t>
      </w:r>
      <w:r>
        <w:softHyphen/>
        <w:t>б</w:t>
      </w:r>
      <w:r>
        <w:softHyphen/>
        <w:t>ра</w:t>
      </w:r>
      <w:r>
        <w:softHyphen/>
        <w:t>ни</w:t>
      </w:r>
      <w:r>
        <w:softHyphen/>
        <w:t>ем ак</w:t>
      </w:r>
      <w:r>
        <w:softHyphen/>
        <w:t>ци</w:t>
      </w:r>
      <w:r>
        <w:softHyphen/>
        <w:t>о</w:t>
      </w:r>
      <w:r>
        <w:softHyphen/>
        <w:t>не</w:t>
      </w:r>
      <w:r w:rsidR="00A649EB">
        <w:softHyphen/>
        <w:t>ров толь</w:t>
      </w:r>
      <w:r w:rsidR="00A649EB">
        <w:softHyphen/>
        <w:t>ко по пред</w:t>
      </w:r>
      <w:r w:rsidR="00A649EB">
        <w:softHyphen/>
        <w:t>ло</w:t>
      </w:r>
      <w:r w:rsidR="00A649EB">
        <w:softHyphen/>
        <w:t>же</w:t>
      </w:r>
      <w:r w:rsidR="00A649EB">
        <w:softHyphen/>
        <w:t>нию С</w:t>
      </w:r>
      <w:r>
        <w:t>о</w:t>
      </w:r>
      <w:r>
        <w:softHyphen/>
        <w:t>ве</w:t>
      </w:r>
      <w:r>
        <w:softHyphen/>
        <w:t>та ди</w:t>
      </w:r>
      <w:r>
        <w:softHyphen/>
        <w:t>ре</w:t>
      </w:r>
      <w:r>
        <w:softHyphen/>
        <w:t>к</w:t>
      </w:r>
      <w:r>
        <w:softHyphen/>
        <w:t>то</w:t>
      </w:r>
      <w:r>
        <w:softHyphen/>
        <w:t>ров и (или) во</w:t>
      </w:r>
      <w:r>
        <w:softHyphen/>
        <w:t>п</w:t>
      </w:r>
      <w:r>
        <w:softHyphen/>
        <w:t>р</w:t>
      </w:r>
      <w:r w:rsidR="00A649EB">
        <w:t>ос мо</w:t>
      </w:r>
      <w:r w:rsidR="00A649EB">
        <w:softHyphen/>
        <w:t>жет рас</w:t>
      </w:r>
      <w:r w:rsidR="00A649EB">
        <w:softHyphen/>
        <w:t>сма</w:t>
      </w:r>
      <w:r w:rsidR="00A649EB">
        <w:softHyphen/>
        <w:t>т</w:t>
      </w:r>
      <w:r w:rsidR="00A649EB">
        <w:softHyphen/>
        <w:t>ри</w:t>
      </w:r>
      <w:r w:rsidR="00A649EB">
        <w:softHyphen/>
        <w:t>вать</w:t>
      </w:r>
      <w:r w:rsidR="00A649EB">
        <w:softHyphen/>
        <w:t>ся О</w:t>
      </w:r>
      <w:r>
        <w:t>б</w:t>
      </w:r>
      <w:r>
        <w:softHyphen/>
        <w:t>щим со</w:t>
      </w:r>
      <w:r>
        <w:softHyphen/>
        <w:t>б</w:t>
      </w:r>
      <w:r>
        <w:softHyphen/>
        <w:t>ра</w:t>
      </w:r>
      <w:r>
        <w:softHyphen/>
        <w:t>ни</w:t>
      </w:r>
      <w:r>
        <w:softHyphen/>
        <w:t>ем ак</w:t>
      </w:r>
      <w:r>
        <w:softHyphen/>
        <w:t>ци</w:t>
      </w:r>
      <w:r>
        <w:softHyphen/>
        <w:t>о</w:t>
      </w:r>
      <w:r>
        <w:softHyphen/>
        <w:t>не</w:t>
      </w:r>
      <w:r>
        <w:softHyphen/>
        <w:t>ров толь</w:t>
      </w:r>
      <w:r>
        <w:softHyphen/>
        <w:t xml:space="preserve">ко в том </w:t>
      </w:r>
      <w:r w:rsidR="00667DB3">
        <w:t>случае</w:t>
      </w:r>
      <w:r w:rsidR="001D2675">
        <w:t>,</w:t>
      </w:r>
      <w:r w:rsidR="00667DB3">
        <w:t xml:space="preserve"> если</w:t>
      </w:r>
      <w:r w:rsidR="00A649EB">
        <w:t xml:space="preserve"> С</w:t>
      </w:r>
      <w:r>
        <w:t>о</w:t>
      </w:r>
      <w:r>
        <w:softHyphen/>
        <w:t>вет ди</w:t>
      </w:r>
      <w:r>
        <w:softHyphen/>
        <w:t>ре</w:t>
      </w:r>
      <w:r>
        <w:softHyphen/>
        <w:t>к</w:t>
      </w:r>
      <w:r>
        <w:softHyphen/>
        <w:t>то</w:t>
      </w:r>
      <w:r>
        <w:softHyphen/>
        <w:t>ров не при</w:t>
      </w:r>
      <w:r>
        <w:softHyphen/>
        <w:t>нял по не</w:t>
      </w:r>
      <w:r>
        <w:softHyphen/>
        <w:t>му пред</w:t>
      </w:r>
      <w:r>
        <w:softHyphen/>
        <w:t>ва</w:t>
      </w:r>
      <w:r>
        <w:softHyphen/>
        <w:t>ри</w:t>
      </w:r>
      <w:r>
        <w:softHyphen/>
        <w:t>тель</w:t>
      </w:r>
      <w:r>
        <w:softHyphen/>
        <w:t>но еди</w:t>
      </w:r>
      <w:r>
        <w:softHyphen/>
        <w:t>но</w:t>
      </w:r>
      <w:r>
        <w:softHyphen/>
        <w:t>гла</w:t>
      </w:r>
      <w:r>
        <w:softHyphen/>
        <w:t>с</w:t>
      </w:r>
      <w:r>
        <w:softHyphen/>
        <w:t>но</w:t>
      </w:r>
      <w:r>
        <w:softHyphen/>
        <w:t>го ре</w:t>
      </w:r>
      <w:r>
        <w:softHyphen/>
        <w:t>ше</w:t>
      </w:r>
      <w:r>
        <w:softHyphen/>
        <w:t xml:space="preserve">ния. </w:t>
      </w:r>
    </w:p>
    <w:p w:rsidR="00B76F79" w:rsidRDefault="00725083" w:rsidP="00E928BF">
      <w:pPr>
        <w:tabs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3.17. Мо</w:t>
      </w:r>
      <w:r>
        <w:rPr>
          <w:rFonts w:ascii="Arial" w:hAnsi="Arial" w:cs="Arial"/>
          <w:sz w:val="20"/>
          <w:szCs w:val="20"/>
        </w:rPr>
        <w:softHyphen/>
        <w:t>ти</w:t>
      </w:r>
      <w:r>
        <w:rPr>
          <w:rFonts w:ascii="Arial" w:hAnsi="Arial" w:cs="Arial"/>
          <w:sz w:val="20"/>
          <w:szCs w:val="20"/>
        </w:rPr>
        <w:softHyphen/>
        <w:t>ви</w:t>
      </w:r>
      <w:r>
        <w:rPr>
          <w:rFonts w:ascii="Arial" w:hAnsi="Arial" w:cs="Arial"/>
          <w:sz w:val="20"/>
          <w:szCs w:val="20"/>
        </w:rPr>
        <w:softHyphen/>
        <w:t>ро</w:t>
      </w:r>
      <w:r>
        <w:rPr>
          <w:rFonts w:ascii="Arial" w:hAnsi="Arial" w:cs="Arial"/>
          <w:sz w:val="20"/>
          <w:szCs w:val="20"/>
        </w:rPr>
        <w:softHyphen/>
        <w:t>ван</w:t>
      </w:r>
      <w:r>
        <w:rPr>
          <w:rFonts w:ascii="Arial" w:hAnsi="Arial" w:cs="Arial"/>
          <w:sz w:val="20"/>
          <w:szCs w:val="20"/>
        </w:rPr>
        <w:softHyphen/>
        <w:t>ное ре</w:t>
      </w:r>
      <w:r>
        <w:rPr>
          <w:rFonts w:ascii="Arial" w:hAnsi="Arial" w:cs="Arial"/>
          <w:sz w:val="20"/>
          <w:szCs w:val="20"/>
        </w:rPr>
        <w:softHyphen/>
        <w:t>ше</w:t>
      </w:r>
      <w:r>
        <w:rPr>
          <w:rFonts w:ascii="Arial" w:hAnsi="Arial" w:cs="Arial"/>
          <w:sz w:val="20"/>
          <w:szCs w:val="20"/>
        </w:rPr>
        <w:softHyphen/>
        <w:t>ние Со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та ди</w:t>
      </w:r>
      <w:r>
        <w:rPr>
          <w:rFonts w:ascii="Arial" w:hAnsi="Arial" w:cs="Arial"/>
          <w:sz w:val="20"/>
          <w:szCs w:val="20"/>
        </w:rPr>
        <w:softHyphen/>
        <w:t>ре</w:t>
      </w:r>
      <w:r>
        <w:rPr>
          <w:rFonts w:ascii="Arial" w:hAnsi="Arial" w:cs="Arial"/>
          <w:sz w:val="20"/>
          <w:szCs w:val="20"/>
        </w:rPr>
        <w:softHyphen/>
        <w:t>к</w:t>
      </w:r>
      <w:r>
        <w:rPr>
          <w:rFonts w:ascii="Arial" w:hAnsi="Arial" w:cs="Arial"/>
          <w:sz w:val="20"/>
          <w:szCs w:val="20"/>
        </w:rPr>
        <w:softHyphen/>
        <w:t>то</w:t>
      </w:r>
      <w:r>
        <w:rPr>
          <w:rFonts w:ascii="Arial" w:hAnsi="Arial" w:cs="Arial"/>
          <w:sz w:val="20"/>
          <w:szCs w:val="20"/>
        </w:rPr>
        <w:softHyphen/>
        <w:t>ров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 об от</w:t>
      </w:r>
      <w:r w:rsidR="00B76F79">
        <w:rPr>
          <w:rFonts w:ascii="Arial" w:hAnsi="Arial" w:cs="Arial"/>
          <w:sz w:val="20"/>
          <w:szCs w:val="20"/>
        </w:rPr>
        <w:softHyphen/>
        <w:t>ка</w:t>
      </w:r>
      <w:r w:rsidR="00B76F79">
        <w:rPr>
          <w:rFonts w:ascii="Arial" w:hAnsi="Arial" w:cs="Arial"/>
          <w:sz w:val="20"/>
          <w:szCs w:val="20"/>
        </w:rPr>
        <w:softHyphen/>
        <w:t>зе во вклю</w:t>
      </w:r>
      <w:r w:rsidR="00B76F79">
        <w:rPr>
          <w:rFonts w:ascii="Arial" w:hAnsi="Arial" w:cs="Arial"/>
          <w:sz w:val="20"/>
          <w:szCs w:val="20"/>
        </w:rPr>
        <w:softHyphen/>
        <w:t>че</w:t>
      </w:r>
      <w:r w:rsidR="00B76F79">
        <w:rPr>
          <w:rFonts w:ascii="Arial" w:hAnsi="Arial" w:cs="Arial"/>
          <w:sz w:val="20"/>
          <w:szCs w:val="20"/>
        </w:rPr>
        <w:softHyphen/>
        <w:t>нии пред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жен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>г</w:t>
      </w:r>
      <w:r>
        <w:rPr>
          <w:rFonts w:ascii="Arial" w:hAnsi="Arial" w:cs="Arial"/>
          <w:sz w:val="20"/>
          <w:szCs w:val="20"/>
        </w:rPr>
        <w:t>о во</w:t>
      </w:r>
      <w:r>
        <w:rPr>
          <w:rFonts w:ascii="Arial" w:hAnsi="Arial" w:cs="Arial"/>
          <w:sz w:val="20"/>
          <w:szCs w:val="20"/>
        </w:rPr>
        <w:softHyphen/>
        <w:t>п</w:t>
      </w:r>
      <w:r>
        <w:rPr>
          <w:rFonts w:ascii="Arial" w:hAnsi="Arial" w:cs="Arial"/>
          <w:sz w:val="20"/>
          <w:szCs w:val="20"/>
        </w:rPr>
        <w:softHyphen/>
        <w:t>ро</w:t>
      </w:r>
      <w:r>
        <w:rPr>
          <w:rFonts w:ascii="Arial" w:hAnsi="Arial" w:cs="Arial"/>
          <w:sz w:val="20"/>
          <w:szCs w:val="20"/>
        </w:rPr>
        <w:softHyphen/>
        <w:t>са в по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ку дня Г</w:t>
      </w:r>
      <w:r w:rsidR="00B76F79">
        <w:rPr>
          <w:rFonts w:ascii="Arial" w:hAnsi="Arial" w:cs="Arial"/>
          <w:sz w:val="20"/>
          <w:szCs w:val="20"/>
        </w:rPr>
        <w:t>о</w:t>
      </w:r>
      <w:r w:rsidR="00B76F79">
        <w:rPr>
          <w:rFonts w:ascii="Arial" w:hAnsi="Arial" w:cs="Arial"/>
          <w:sz w:val="20"/>
          <w:szCs w:val="20"/>
        </w:rPr>
        <w:softHyphen/>
        <w:t>до</w:t>
      </w:r>
      <w:r w:rsidR="00B76F79">
        <w:rPr>
          <w:rFonts w:ascii="Arial" w:hAnsi="Arial" w:cs="Arial"/>
          <w:sz w:val="20"/>
          <w:szCs w:val="20"/>
        </w:rPr>
        <w:softHyphen/>
        <w:t>во</w:t>
      </w:r>
      <w:r w:rsidR="00B76F79">
        <w:rPr>
          <w:rFonts w:ascii="Arial" w:hAnsi="Arial" w:cs="Arial"/>
          <w:sz w:val="20"/>
          <w:szCs w:val="20"/>
        </w:rPr>
        <w:softHyphen/>
        <w:t>го об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 или кан</w:t>
      </w:r>
      <w:r w:rsidR="00B76F79">
        <w:rPr>
          <w:rFonts w:ascii="Arial" w:hAnsi="Arial" w:cs="Arial"/>
          <w:sz w:val="20"/>
          <w:szCs w:val="20"/>
        </w:rPr>
        <w:softHyphen/>
        <w:t>ди</w:t>
      </w:r>
      <w:r w:rsidR="00B76F79">
        <w:rPr>
          <w:rFonts w:ascii="Arial" w:hAnsi="Arial" w:cs="Arial"/>
          <w:sz w:val="20"/>
          <w:szCs w:val="20"/>
        </w:rPr>
        <w:softHyphen/>
        <w:t>да</w:t>
      </w:r>
      <w:r w:rsidR="00B76F79">
        <w:rPr>
          <w:rFonts w:ascii="Arial" w:hAnsi="Arial" w:cs="Arial"/>
          <w:sz w:val="20"/>
          <w:szCs w:val="20"/>
        </w:rPr>
        <w:softHyphen/>
        <w:t>та в спи</w:t>
      </w:r>
      <w:r w:rsidR="00B76F79">
        <w:rPr>
          <w:rFonts w:ascii="Arial" w:hAnsi="Arial" w:cs="Arial"/>
          <w:sz w:val="20"/>
          <w:szCs w:val="20"/>
        </w:rPr>
        <w:softHyphen/>
        <w:t>сок кан</w:t>
      </w:r>
      <w:r w:rsidR="00B76F79">
        <w:rPr>
          <w:rFonts w:ascii="Arial" w:hAnsi="Arial" w:cs="Arial"/>
          <w:sz w:val="20"/>
          <w:szCs w:val="20"/>
        </w:rPr>
        <w:softHyphen/>
        <w:t>ди</w:t>
      </w:r>
      <w:r w:rsidR="00B76F79">
        <w:rPr>
          <w:rFonts w:ascii="Arial" w:hAnsi="Arial" w:cs="Arial"/>
          <w:sz w:val="20"/>
          <w:szCs w:val="20"/>
        </w:rPr>
        <w:softHyphen/>
        <w:t>да</w:t>
      </w:r>
      <w:r w:rsidR="00B76F79">
        <w:rPr>
          <w:rFonts w:ascii="Arial" w:hAnsi="Arial" w:cs="Arial"/>
          <w:sz w:val="20"/>
          <w:szCs w:val="20"/>
        </w:rPr>
        <w:softHyphen/>
        <w:t>тур для го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со</w:t>
      </w:r>
      <w:r w:rsidR="00B76F79">
        <w:rPr>
          <w:rFonts w:ascii="Arial" w:hAnsi="Arial" w:cs="Arial"/>
          <w:sz w:val="20"/>
          <w:szCs w:val="20"/>
        </w:rPr>
        <w:softHyphen/>
        <w:t>ва</w:t>
      </w:r>
      <w:r w:rsidR="00B76F79">
        <w:rPr>
          <w:rFonts w:ascii="Arial" w:hAnsi="Arial" w:cs="Arial"/>
          <w:sz w:val="20"/>
          <w:szCs w:val="20"/>
        </w:rPr>
        <w:softHyphen/>
        <w:t>ния по вы</w:t>
      </w:r>
      <w:r w:rsidR="00B76F79">
        <w:rPr>
          <w:rFonts w:ascii="Arial" w:hAnsi="Arial" w:cs="Arial"/>
          <w:sz w:val="20"/>
          <w:szCs w:val="20"/>
        </w:rPr>
        <w:softHyphen/>
        <w:t>бо</w:t>
      </w:r>
      <w:r w:rsidR="00B76F79">
        <w:rPr>
          <w:rFonts w:ascii="Arial" w:hAnsi="Arial" w:cs="Arial"/>
          <w:sz w:val="20"/>
          <w:szCs w:val="20"/>
        </w:rPr>
        <w:softHyphen/>
        <w:t xml:space="preserve">рам </w:t>
      </w:r>
      <w:r w:rsidR="001D2675">
        <w:rPr>
          <w:rFonts w:ascii="Arial" w:hAnsi="Arial" w:cs="Arial"/>
          <w:sz w:val="20"/>
          <w:szCs w:val="20"/>
        </w:rPr>
        <w:t>в со</w:t>
      </w:r>
      <w:r w:rsidR="001D2675">
        <w:rPr>
          <w:rFonts w:ascii="Arial" w:hAnsi="Arial" w:cs="Arial"/>
          <w:sz w:val="20"/>
          <w:szCs w:val="20"/>
        </w:rPr>
        <w:softHyphen/>
        <w:t>от</w:t>
      </w:r>
      <w:r w:rsidR="001D2675">
        <w:rPr>
          <w:rFonts w:ascii="Arial" w:hAnsi="Arial" w:cs="Arial"/>
          <w:sz w:val="20"/>
          <w:szCs w:val="20"/>
        </w:rPr>
        <w:softHyphen/>
        <w:t>вет</w:t>
      </w:r>
      <w:r w:rsidR="001D2675">
        <w:rPr>
          <w:rFonts w:ascii="Arial" w:hAnsi="Arial" w:cs="Arial"/>
          <w:sz w:val="20"/>
          <w:szCs w:val="20"/>
        </w:rPr>
        <w:softHyphen/>
        <w:t>ст</w:t>
      </w:r>
      <w:r w:rsidR="001D2675">
        <w:rPr>
          <w:rFonts w:ascii="Arial" w:hAnsi="Arial" w:cs="Arial"/>
          <w:sz w:val="20"/>
          <w:szCs w:val="20"/>
        </w:rPr>
        <w:softHyphen/>
        <w:t>ву</w:t>
      </w:r>
      <w:r w:rsidR="001D2675">
        <w:rPr>
          <w:rFonts w:ascii="Arial" w:hAnsi="Arial" w:cs="Arial"/>
          <w:sz w:val="20"/>
          <w:szCs w:val="20"/>
        </w:rPr>
        <w:softHyphen/>
        <w:t>ю</w:t>
      </w:r>
      <w:r w:rsidR="001D2675">
        <w:rPr>
          <w:rFonts w:ascii="Arial" w:hAnsi="Arial" w:cs="Arial"/>
          <w:sz w:val="20"/>
          <w:szCs w:val="20"/>
        </w:rPr>
        <w:softHyphen/>
        <w:t>щий ор</w:t>
      </w:r>
      <w:r w:rsidR="001D2675">
        <w:rPr>
          <w:rFonts w:ascii="Arial" w:hAnsi="Arial" w:cs="Arial"/>
          <w:sz w:val="20"/>
          <w:szCs w:val="20"/>
        </w:rPr>
        <w:softHyphen/>
        <w:t>ган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 на</w:t>
      </w:r>
      <w:r w:rsidR="00B76F79">
        <w:rPr>
          <w:rFonts w:ascii="Arial" w:hAnsi="Arial" w:cs="Arial"/>
          <w:sz w:val="20"/>
          <w:szCs w:val="20"/>
        </w:rPr>
        <w:softHyphen/>
        <w:t>пра</w:t>
      </w:r>
      <w:r w:rsidR="00B76F79">
        <w:rPr>
          <w:rFonts w:ascii="Arial" w:hAnsi="Arial" w:cs="Arial"/>
          <w:sz w:val="20"/>
          <w:szCs w:val="20"/>
        </w:rPr>
        <w:softHyphen/>
        <w:t>в</w:t>
      </w:r>
      <w:r w:rsidR="00B76F79">
        <w:rPr>
          <w:rFonts w:ascii="Arial" w:hAnsi="Arial" w:cs="Arial"/>
          <w:sz w:val="20"/>
          <w:szCs w:val="20"/>
        </w:rPr>
        <w:softHyphen/>
        <w:t>ля</w:t>
      </w:r>
      <w:r w:rsidR="00B76F79">
        <w:rPr>
          <w:rFonts w:ascii="Arial" w:hAnsi="Arial" w:cs="Arial"/>
          <w:sz w:val="20"/>
          <w:szCs w:val="20"/>
        </w:rPr>
        <w:softHyphen/>
        <w:t>ет</w:t>
      </w:r>
      <w:r w:rsidR="00B76F79">
        <w:rPr>
          <w:rFonts w:ascii="Arial" w:hAnsi="Arial" w:cs="Arial"/>
          <w:sz w:val="20"/>
          <w:szCs w:val="20"/>
        </w:rPr>
        <w:softHyphen/>
        <w:t>ся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рам (ак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ру), внес</w:t>
      </w:r>
      <w:r w:rsidR="00B76F79">
        <w:rPr>
          <w:rFonts w:ascii="Arial" w:hAnsi="Arial" w:cs="Arial"/>
          <w:sz w:val="20"/>
          <w:szCs w:val="20"/>
        </w:rPr>
        <w:softHyphen/>
        <w:t>шим предложение, не позд</w:t>
      </w:r>
      <w:r w:rsidR="00B76F79">
        <w:rPr>
          <w:rFonts w:ascii="Arial" w:hAnsi="Arial" w:cs="Arial"/>
          <w:sz w:val="20"/>
          <w:szCs w:val="20"/>
        </w:rPr>
        <w:softHyphen/>
        <w:t xml:space="preserve">нее 3 </w:t>
      </w:r>
      <w:r>
        <w:rPr>
          <w:rFonts w:ascii="Arial" w:hAnsi="Arial" w:cs="Arial"/>
          <w:sz w:val="20"/>
          <w:szCs w:val="20"/>
        </w:rPr>
        <w:t xml:space="preserve">(Трех) </w:t>
      </w:r>
      <w:r w:rsidR="00B76F79">
        <w:rPr>
          <w:rFonts w:ascii="Arial" w:hAnsi="Arial" w:cs="Arial"/>
          <w:sz w:val="20"/>
          <w:szCs w:val="20"/>
        </w:rPr>
        <w:t xml:space="preserve">дней </w:t>
      </w:r>
      <w:proofErr w:type="gramStart"/>
      <w:r w:rsidR="00B76F79">
        <w:rPr>
          <w:rFonts w:ascii="Arial" w:hAnsi="Arial" w:cs="Arial"/>
          <w:sz w:val="20"/>
          <w:szCs w:val="20"/>
        </w:rPr>
        <w:t>с да</w:t>
      </w:r>
      <w:r w:rsidR="00B76F79">
        <w:rPr>
          <w:rFonts w:ascii="Arial" w:hAnsi="Arial" w:cs="Arial"/>
          <w:sz w:val="20"/>
          <w:szCs w:val="20"/>
        </w:rPr>
        <w:softHyphen/>
        <w:t>ты при</w:t>
      </w:r>
      <w:r w:rsidR="00B76F79">
        <w:rPr>
          <w:rFonts w:ascii="Arial" w:hAnsi="Arial" w:cs="Arial"/>
          <w:sz w:val="20"/>
          <w:szCs w:val="20"/>
        </w:rPr>
        <w:softHyphen/>
        <w:t>ня</w:t>
      </w:r>
      <w:r w:rsidR="00B76F79">
        <w:rPr>
          <w:rFonts w:ascii="Arial" w:hAnsi="Arial" w:cs="Arial"/>
          <w:sz w:val="20"/>
          <w:szCs w:val="20"/>
        </w:rPr>
        <w:softHyphen/>
        <w:t>тия</w:t>
      </w:r>
      <w:proofErr w:type="gramEnd"/>
      <w:r w:rsidR="00B76F79">
        <w:rPr>
          <w:rFonts w:ascii="Arial" w:hAnsi="Arial" w:cs="Arial"/>
          <w:sz w:val="20"/>
          <w:szCs w:val="20"/>
        </w:rPr>
        <w:t xml:space="preserve"> такого решения. </w:t>
      </w:r>
    </w:p>
    <w:p w:rsidR="00B76F79" w:rsidRDefault="00B76F79" w:rsidP="00E928BF">
      <w:pPr>
        <w:tabs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Мо</w:t>
      </w:r>
      <w:r>
        <w:rPr>
          <w:rFonts w:ascii="Arial" w:hAnsi="Arial" w:cs="Arial"/>
          <w:sz w:val="20"/>
          <w:szCs w:val="20"/>
        </w:rPr>
        <w:softHyphen/>
        <w:t>ти</w:t>
      </w:r>
      <w:r>
        <w:rPr>
          <w:rFonts w:ascii="Arial" w:hAnsi="Arial" w:cs="Arial"/>
          <w:sz w:val="20"/>
          <w:szCs w:val="20"/>
        </w:rPr>
        <w:softHyphen/>
        <w:t>ви</w:t>
      </w:r>
      <w:r>
        <w:rPr>
          <w:rFonts w:ascii="Arial" w:hAnsi="Arial" w:cs="Arial"/>
          <w:sz w:val="20"/>
          <w:szCs w:val="20"/>
        </w:rPr>
        <w:softHyphen/>
        <w:t>ро</w:t>
      </w:r>
      <w:r>
        <w:rPr>
          <w:rFonts w:ascii="Arial" w:hAnsi="Arial" w:cs="Arial"/>
          <w:sz w:val="20"/>
          <w:szCs w:val="20"/>
        </w:rPr>
        <w:softHyphen/>
        <w:t>ван</w:t>
      </w:r>
      <w:r>
        <w:rPr>
          <w:rFonts w:ascii="Arial" w:hAnsi="Arial" w:cs="Arial"/>
          <w:sz w:val="20"/>
          <w:szCs w:val="20"/>
        </w:rPr>
        <w:softHyphen/>
        <w:t>ное ре</w:t>
      </w:r>
      <w:r>
        <w:rPr>
          <w:rFonts w:ascii="Arial" w:hAnsi="Arial" w:cs="Arial"/>
          <w:sz w:val="20"/>
          <w:szCs w:val="20"/>
        </w:rPr>
        <w:softHyphen/>
        <w:t>ше</w:t>
      </w:r>
      <w:r>
        <w:rPr>
          <w:rFonts w:ascii="Arial" w:hAnsi="Arial" w:cs="Arial"/>
          <w:sz w:val="20"/>
          <w:szCs w:val="20"/>
        </w:rPr>
        <w:softHyphen/>
        <w:t>ние со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та ди</w:t>
      </w:r>
      <w:r>
        <w:rPr>
          <w:rFonts w:ascii="Arial" w:hAnsi="Arial" w:cs="Arial"/>
          <w:sz w:val="20"/>
          <w:szCs w:val="20"/>
        </w:rPr>
        <w:softHyphen/>
        <w:t>ре</w:t>
      </w:r>
      <w:r>
        <w:rPr>
          <w:rFonts w:ascii="Arial" w:hAnsi="Arial" w:cs="Arial"/>
          <w:sz w:val="20"/>
          <w:szCs w:val="20"/>
        </w:rPr>
        <w:softHyphen/>
        <w:t>к</w:t>
      </w:r>
      <w:r>
        <w:rPr>
          <w:rFonts w:ascii="Arial" w:hAnsi="Arial" w:cs="Arial"/>
          <w:sz w:val="20"/>
          <w:szCs w:val="20"/>
        </w:rPr>
        <w:softHyphen/>
        <w:t>то</w:t>
      </w:r>
      <w:r>
        <w:rPr>
          <w:rFonts w:ascii="Arial" w:hAnsi="Arial" w:cs="Arial"/>
          <w:sz w:val="20"/>
          <w:szCs w:val="20"/>
        </w:rPr>
        <w:softHyphen/>
        <w:t>ров 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 об от</w:t>
      </w:r>
      <w:r>
        <w:rPr>
          <w:rFonts w:ascii="Arial" w:hAnsi="Arial" w:cs="Arial"/>
          <w:sz w:val="20"/>
          <w:szCs w:val="20"/>
        </w:rPr>
        <w:softHyphen/>
        <w:t>ка</w:t>
      </w:r>
      <w:r>
        <w:rPr>
          <w:rFonts w:ascii="Arial" w:hAnsi="Arial" w:cs="Arial"/>
          <w:sz w:val="20"/>
          <w:szCs w:val="20"/>
        </w:rPr>
        <w:softHyphen/>
        <w:t>зе во вклю</w:t>
      </w:r>
      <w:r>
        <w:rPr>
          <w:rFonts w:ascii="Arial" w:hAnsi="Arial" w:cs="Arial"/>
          <w:sz w:val="20"/>
          <w:szCs w:val="20"/>
        </w:rPr>
        <w:softHyphen/>
        <w:t>че</w:t>
      </w:r>
      <w:r>
        <w:rPr>
          <w:rFonts w:ascii="Arial" w:hAnsi="Arial" w:cs="Arial"/>
          <w:sz w:val="20"/>
          <w:szCs w:val="20"/>
        </w:rPr>
        <w:softHyphen/>
        <w:t>нии пред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жен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г</w:t>
      </w:r>
      <w:r w:rsidR="00725083">
        <w:rPr>
          <w:rFonts w:ascii="Arial" w:hAnsi="Arial" w:cs="Arial"/>
          <w:sz w:val="20"/>
          <w:szCs w:val="20"/>
        </w:rPr>
        <w:t>о во</w:t>
      </w:r>
      <w:r w:rsidR="00725083">
        <w:rPr>
          <w:rFonts w:ascii="Arial" w:hAnsi="Arial" w:cs="Arial"/>
          <w:sz w:val="20"/>
          <w:szCs w:val="20"/>
        </w:rPr>
        <w:softHyphen/>
        <w:t>п</w:t>
      </w:r>
      <w:r w:rsidR="00725083">
        <w:rPr>
          <w:rFonts w:ascii="Arial" w:hAnsi="Arial" w:cs="Arial"/>
          <w:sz w:val="20"/>
          <w:szCs w:val="20"/>
        </w:rPr>
        <w:softHyphen/>
        <w:t>ро</w:t>
      </w:r>
      <w:r w:rsidR="00725083">
        <w:rPr>
          <w:rFonts w:ascii="Arial" w:hAnsi="Arial" w:cs="Arial"/>
          <w:sz w:val="20"/>
          <w:szCs w:val="20"/>
        </w:rPr>
        <w:softHyphen/>
        <w:t>са в по</w:t>
      </w:r>
      <w:r w:rsidR="00725083">
        <w:rPr>
          <w:rFonts w:ascii="Arial" w:hAnsi="Arial" w:cs="Arial"/>
          <w:sz w:val="20"/>
          <w:szCs w:val="20"/>
        </w:rPr>
        <w:softHyphen/>
        <w:t>ве</w:t>
      </w:r>
      <w:r w:rsidR="00725083">
        <w:rPr>
          <w:rFonts w:ascii="Arial" w:hAnsi="Arial" w:cs="Arial"/>
          <w:sz w:val="20"/>
          <w:szCs w:val="20"/>
        </w:rPr>
        <w:softHyphen/>
        <w:t>ст</w:t>
      </w:r>
      <w:r w:rsidR="00725083">
        <w:rPr>
          <w:rFonts w:ascii="Arial" w:hAnsi="Arial" w:cs="Arial"/>
          <w:sz w:val="20"/>
          <w:szCs w:val="20"/>
        </w:rPr>
        <w:softHyphen/>
        <w:t>ку дня Г</w:t>
      </w:r>
      <w:r>
        <w:rPr>
          <w:rFonts w:ascii="Arial" w:hAnsi="Arial" w:cs="Arial"/>
          <w:sz w:val="20"/>
          <w:szCs w:val="20"/>
        </w:rPr>
        <w:t>о</w:t>
      </w:r>
      <w:r>
        <w:rPr>
          <w:rFonts w:ascii="Arial" w:hAnsi="Arial" w:cs="Arial"/>
          <w:sz w:val="20"/>
          <w:szCs w:val="20"/>
        </w:rPr>
        <w:softHyphen/>
        <w:t>до</w:t>
      </w:r>
      <w:r>
        <w:rPr>
          <w:rFonts w:ascii="Arial" w:hAnsi="Arial" w:cs="Arial"/>
          <w:sz w:val="20"/>
          <w:szCs w:val="20"/>
        </w:rPr>
        <w:softHyphen/>
        <w:t>во</w:t>
      </w:r>
      <w:r>
        <w:rPr>
          <w:rFonts w:ascii="Arial" w:hAnsi="Arial" w:cs="Arial"/>
          <w:sz w:val="20"/>
          <w:szCs w:val="20"/>
        </w:rPr>
        <w:softHyphen/>
        <w:t>го 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го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 или кан</w:t>
      </w:r>
      <w:r>
        <w:rPr>
          <w:rFonts w:ascii="Arial" w:hAnsi="Arial" w:cs="Arial"/>
          <w:sz w:val="20"/>
          <w:szCs w:val="20"/>
        </w:rPr>
        <w:softHyphen/>
        <w:t>ди</w:t>
      </w:r>
      <w:r>
        <w:rPr>
          <w:rFonts w:ascii="Arial" w:hAnsi="Arial" w:cs="Arial"/>
          <w:sz w:val="20"/>
          <w:szCs w:val="20"/>
        </w:rPr>
        <w:softHyphen/>
        <w:t>да</w:t>
      </w:r>
      <w:r>
        <w:rPr>
          <w:rFonts w:ascii="Arial" w:hAnsi="Arial" w:cs="Arial"/>
          <w:sz w:val="20"/>
          <w:szCs w:val="20"/>
        </w:rPr>
        <w:softHyphen/>
        <w:t>та в спи</w:t>
      </w:r>
      <w:r>
        <w:rPr>
          <w:rFonts w:ascii="Arial" w:hAnsi="Arial" w:cs="Arial"/>
          <w:sz w:val="20"/>
          <w:szCs w:val="20"/>
        </w:rPr>
        <w:softHyphen/>
        <w:t>сок кан</w:t>
      </w:r>
      <w:r>
        <w:rPr>
          <w:rFonts w:ascii="Arial" w:hAnsi="Arial" w:cs="Arial"/>
          <w:sz w:val="20"/>
          <w:szCs w:val="20"/>
        </w:rPr>
        <w:softHyphen/>
        <w:t>ди</w:t>
      </w:r>
      <w:r>
        <w:rPr>
          <w:rFonts w:ascii="Arial" w:hAnsi="Arial" w:cs="Arial"/>
          <w:sz w:val="20"/>
          <w:szCs w:val="20"/>
        </w:rPr>
        <w:softHyphen/>
        <w:t>да</w:t>
      </w:r>
      <w:r>
        <w:rPr>
          <w:rFonts w:ascii="Arial" w:hAnsi="Arial" w:cs="Arial"/>
          <w:sz w:val="20"/>
          <w:szCs w:val="20"/>
        </w:rPr>
        <w:softHyphen/>
        <w:t>тур для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со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ния по вы</w:t>
      </w:r>
      <w:r>
        <w:rPr>
          <w:rFonts w:ascii="Arial" w:hAnsi="Arial" w:cs="Arial"/>
          <w:sz w:val="20"/>
          <w:szCs w:val="20"/>
        </w:rPr>
        <w:softHyphen/>
        <w:t>бо</w:t>
      </w:r>
      <w:r>
        <w:rPr>
          <w:rFonts w:ascii="Arial" w:hAnsi="Arial" w:cs="Arial"/>
          <w:sz w:val="20"/>
          <w:szCs w:val="20"/>
        </w:rPr>
        <w:softHyphen/>
        <w:t>рам со</w:t>
      </w:r>
      <w:r>
        <w:rPr>
          <w:rFonts w:ascii="Arial" w:hAnsi="Arial" w:cs="Arial"/>
          <w:sz w:val="20"/>
          <w:szCs w:val="20"/>
        </w:rPr>
        <w:softHyphen/>
        <w:t>от</w:t>
      </w:r>
      <w:r w:rsidR="001D2675">
        <w:rPr>
          <w:rFonts w:ascii="Arial" w:hAnsi="Arial" w:cs="Arial"/>
          <w:sz w:val="20"/>
          <w:szCs w:val="20"/>
        </w:rPr>
        <w:softHyphen/>
        <w:t>вет</w:t>
      </w:r>
      <w:r w:rsidR="001D2675">
        <w:rPr>
          <w:rFonts w:ascii="Arial" w:hAnsi="Arial" w:cs="Arial"/>
          <w:sz w:val="20"/>
          <w:szCs w:val="20"/>
        </w:rPr>
        <w:softHyphen/>
        <w:t>ст</w:t>
      </w:r>
      <w:r w:rsidR="001D2675">
        <w:rPr>
          <w:rFonts w:ascii="Arial" w:hAnsi="Arial" w:cs="Arial"/>
          <w:sz w:val="20"/>
          <w:szCs w:val="20"/>
        </w:rPr>
        <w:softHyphen/>
        <w:t>ву</w:t>
      </w:r>
      <w:r w:rsidR="001D2675">
        <w:rPr>
          <w:rFonts w:ascii="Arial" w:hAnsi="Arial" w:cs="Arial"/>
          <w:sz w:val="20"/>
          <w:szCs w:val="20"/>
        </w:rPr>
        <w:softHyphen/>
        <w:t>ю</w:t>
      </w:r>
      <w:r w:rsidR="001D2675">
        <w:rPr>
          <w:rFonts w:ascii="Arial" w:hAnsi="Arial" w:cs="Arial"/>
          <w:sz w:val="20"/>
          <w:szCs w:val="20"/>
        </w:rPr>
        <w:softHyphen/>
        <w:t>ще</w:t>
      </w:r>
      <w:r w:rsidR="001D2675">
        <w:rPr>
          <w:rFonts w:ascii="Arial" w:hAnsi="Arial" w:cs="Arial"/>
          <w:sz w:val="20"/>
          <w:szCs w:val="20"/>
        </w:rPr>
        <w:softHyphen/>
        <w:t>го ор</w:t>
      </w:r>
      <w:r w:rsidR="001D2675">
        <w:rPr>
          <w:rFonts w:ascii="Arial" w:hAnsi="Arial" w:cs="Arial"/>
          <w:sz w:val="20"/>
          <w:szCs w:val="20"/>
        </w:rPr>
        <w:softHyphen/>
        <w:t>га</w:t>
      </w:r>
      <w:r w:rsidR="001D2675">
        <w:rPr>
          <w:rFonts w:ascii="Arial" w:hAnsi="Arial" w:cs="Arial"/>
          <w:sz w:val="20"/>
          <w:szCs w:val="20"/>
        </w:rPr>
        <w:softHyphen/>
        <w:t>на 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 в свя</w:t>
      </w:r>
      <w:r>
        <w:rPr>
          <w:rFonts w:ascii="Arial" w:hAnsi="Arial" w:cs="Arial"/>
          <w:sz w:val="20"/>
          <w:szCs w:val="20"/>
        </w:rPr>
        <w:softHyphen/>
        <w:t>зи с тем, что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ры (ак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нер), подписавшие предложения, не яв</w:t>
      </w:r>
      <w:r>
        <w:rPr>
          <w:rFonts w:ascii="Arial" w:hAnsi="Arial" w:cs="Arial"/>
          <w:sz w:val="20"/>
          <w:szCs w:val="20"/>
        </w:rPr>
        <w:softHyphen/>
        <w:t>ля</w:t>
      </w:r>
      <w:r>
        <w:rPr>
          <w:rFonts w:ascii="Arial" w:hAnsi="Arial" w:cs="Arial"/>
          <w:sz w:val="20"/>
          <w:szCs w:val="20"/>
        </w:rPr>
        <w:softHyphen/>
        <w:t>ют</w:t>
      </w:r>
      <w:r>
        <w:rPr>
          <w:rFonts w:ascii="Arial" w:hAnsi="Arial" w:cs="Arial"/>
          <w:sz w:val="20"/>
          <w:szCs w:val="20"/>
        </w:rPr>
        <w:softHyphen/>
        <w:t>ся вла</w:t>
      </w:r>
      <w:r>
        <w:rPr>
          <w:rFonts w:ascii="Arial" w:hAnsi="Arial" w:cs="Arial"/>
          <w:sz w:val="20"/>
          <w:szCs w:val="20"/>
        </w:rPr>
        <w:softHyphen/>
        <w:t>дель</w:t>
      </w:r>
      <w:r>
        <w:rPr>
          <w:rFonts w:ascii="Arial" w:hAnsi="Arial" w:cs="Arial"/>
          <w:sz w:val="20"/>
          <w:szCs w:val="20"/>
        </w:rPr>
        <w:softHyphen/>
        <w:t>ца</w:t>
      </w:r>
      <w:r>
        <w:rPr>
          <w:rFonts w:ascii="Arial" w:hAnsi="Arial" w:cs="Arial"/>
          <w:sz w:val="20"/>
          <w:szCs w:val="20"/>
        </w:rPr>
        <w:softHyphen/>
        <w:t>ми пре</w:t>
      </w:r>
      <w:r>
        <w:rPr>
          <w:rFonts w:ascii="Arial" w:hAnsi="Arial" w:cs="Arial"/>
          <w:sz w:val="20"/>
          <w:szCs w:val="20"/>
        </w:rPr>
        <w:softHyphen/>
        <w:t>д</w:t>
      </w:r>
      <w:r>
        <w:rPr>
          <w:rFonts w:ascii="Arial" w:hAnsi="Arial" w:cs="Arial"/>
          <w:sz w:val="20"/>
          <w:szCs w:val="20"/>
        </w:rPr>
        <w:softHyphen/>
        <w:t>у</w:t>
      </w:r>
      <w:r>
        <w:rPr>
          <w:rFonts w:ascii="Arial" w:hAnsi="Arial" w:cs="Arial"/>
          <w:sz w:val="20"/>
          <w:szCs w:val="20"/>
        </w:rPr>
        <w:softHyphen/>
        <w:t>смо</w:t>
      </w:r>
      <w:r>
        <w:rPr>
          <w:rFonts w:ascii="Arial" w:hAnsi="Arial" w:cs="Arial"/>
          <w:sz w:val="20"/>
          <w:szCs w:val="20"/>
        </w:rPr>
        <w:softHyphen/>
        <w:t>т</w:t>
      </w:r>
      <w:r>
        <w:rPr>
          <w:rFonts w:ascii="Arial" w:hAnsi="Arial" w:cs="Arial"/>
          <w:sz w:val="20"/>
          <w:szCs w:val="20"/>
        </w:rPr>
        <w:softHyphen/>
        <w:t>рен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го п. 1 ст. 53 Фе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раль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го за</w:t>
      </w:r>
      <w:r>
        <w:rPr>
          <w:rFonts w:ascii="Arial" w:hAnsi="Arial" w:cs="Arial"/>
          <w:sz w:val="20"/>
          <w:szCs w:val="20"/>
        </w:rPr>
        <w:softHyphen/>
        <w:t>ко</w:t>
      </w:r>
      <w:r>
        <w:rPr>
          <w:rFonts w:ascii="Arial" w:hAnsi="Arial" w:cs="Arial"/>
          <w:sz w:val="20"/>
          <w:szCs w:val="20"/>
        </w:rPr>
        <w:softHyphen/>
        <w:t xml:space="preserve">на </w:t>
      </w:r>
      <w:r w:rsidR="00A21273">
        <w:rPr>
          <w:rFonts w:ascii="Arial" w:hAnsi="Arial" w:cs="Arial"/>
          <w:sz w:val="20"/>
          <w:szCs w:val="20"/>
        </w:rPr>
        <w:t>«</w:t>
      </w:r>
      <w:r>
        <w:rPr>
          <w:rFonts w:ascii="Arial" w:hAnsi="Arial" w:cs="Arial"/>
          <w:sz w:val="20"/>
          <w:szCs w:val="20"/>
        </w:rPr>
        <w:t>Об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нер</w:t>
      </w:r>
      <w:r>
        <w:rPr>
          <w:rFonts w:ascii="Arial" w:hAnsi="Arial" w:cs="Arial"/>
          <w:sz w:val="20"/>
          <w:szCs w:val="20"/>
        </w:rPr>
        <w:softHyphen/>
        <w:t>ных 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вах</w:t>
      </w:r>
      <w:r w:rsidR="00A21273">
        <w:rPr>
          <w:rFonts w:ascii="Arial" w:hAnsi="Arial" w:cs="Arial"/>
          <w:sz w:val="20"/>
          <w:szCs w:val="20"/>
        </w:rPr>
        <w:t>»</w:t>
      </w:r>
      <w:r>
        <w:rPr>
          <w:rFonts w:ascii="Arial" w:hAnsi="Arial" w:cs="Arial"/>
          <w:sz w:val="20"/>
          <w:szCs w:val="20"/>
        </w:rPr>
        <w:t xml:space="preserve"> ко</w:t>
      </w:r>
      <w:r>
        <w:rPr>
          <w:rFonts w:ascii="Arial" w:hAnsi="Arial" w:cs="Arial"/>
          <w:sz w:val="20"/>
          <w:szCs w:val="20"/>
        </w:rPr>
        <w:softHyphen/>
        <w:t>ли</w:t>
      </w:r>
      <w:r>
        <w:rPr>
          <w:rFonts w:ascii="Arial" w:hAnsi="Arial" w:cs="Arial"/>
          <w:sz w:val="20"/>
          <w:szCs w:val="20"/>
        </w:rPr>
        <w:softHyphen/>
        <w:t>че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су</w:t>
      </w:r>
      <w:r>
        <w:rPr>
          <w:rFonts w:ascii="Arial" w:hAnsi="Arial" w:cs="Arial"/>
          <w:sz w:val="20"/>
          <w:szCs w:val="20"/>
        </w:rPr>
        <w:softHyphen/>
        <w:t>ю</w:t>
      </w:r>
      <w:r>
        <w:rPr>
          <w:rFonts w:ascii="Arial" w:hAnsi="Arial" w:cs="Arial"/>
          <w:sz w:val="20"/>
          <w:szCs w:val="20"/>
        </w:rPr>
        <w:softHyphen/>
        <w:t>щих ак</w:t>
      </w:r>
      <w:r>
        <w:rPr>
          <w:rFonts w:ascii="Arial" w:hAnsi="Arial" w:cs="Arial"/>
          <w:sz w:val="20"/>
          <w:szCs w:val="20"/>
        </w:rPr>
        <w:softHyphen/>
        <w:t xml:space="preserve">ций </w:t>
      </w:r>
      <w:r w:rsidR="00725083">
        <w:rPr>
          <w:rFonts w:ascii="Arial" w:hAnsi="Arial" w:cs="Arial"/>
          <w:sz w:val="20"/>
          <w:szCs w:val="20"/>
        </w:rPr>
        <w:t>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ва, дол</w:t>
      </w:r>
      <w:r>
        <w:rPr>
          <w:rFonts w:ascii="Arial" w:hAnsi="Arial" w:cs="Arial"/>
          <w:sz w:val="20"/>
          <w:szCs w:val="20"/>
        </w:rPr>
        <w:softHyphen/>
        <w:t>ж</w:t>
      </w:r>
      <w:r>
        <w:rPr>
          <w:rFonts w:ascii="Arial" w:hAnsi="Arial" w:cs="Arial"/>
          <w:sz w:val="20"/>
          <w:szCs w:val="20"/>
        </w:rPr>
        <w:softHyphen/>
        <w:t>но быть под</w:t>
      </w:r>
      <w:r>
        <w:rPr>
          <w:rFonts w:ascii="Arial" w:hAnsi="Arial" w:cs="Arial"/>
          <w:sz w:val="20"/>
          <w:szCs w:val="20"/>
        </w:rPr>
        <w:softHyphen/>
        <w:t>твер</w:t>
      </w:r>
      <w:r>
        <w:rPr>
          <w:rFonts w:ascii="Arial" w:hAnsi="Arial" w:cs="Arial"/>
          <w:sz w:val="20"/>
          <w:szCs w:val="20"/>
        </w:rPr>
        <w:softHyphen/>
        <w:t>жде</w:t>
      </w:r>
      <w:r>
        <w:rPr>
          <w:rFonts w:ascii="Arial" w:hAnsi="Arial" w:cs="Arial"/>
          <w:sz w:val="20"/>
          <w:szCs w:val="20"/>
        </w:rPr>
        <w:softHyphen/>
        <w:t>но выпиской</w:t>
      </w:r>
      <w:proofErr w:type="gramEnd"/>
      <w:r>
        <w:rPr>
          <w:rFonts w:ascii="Arial" w:hAnsi="Arial" w:cs="Arial"/>
          <w:sz w:val="20"/>
          <w:szCs w:val="20"/>
        </w:rPr>
        <w:t xml:space="preserve"> из реестра в</w:t>
      </w:r>
      <w:r w:rsidR="00725083">
        <w:rPr>
          <w:rFonts w:ascii="Arial" w:hAnsi="Arial" w:cs="Arial"/>
          <w:sz w:val="20"/>
          <w:szCs w:val="20"/>
        </w:rPr>
        <w:t>ладельцев именных ценных бумаг О</w:t>
      </w:r>
      <w:r>
        <w:rPr>
          <w:rFonts w:ascii="Arial" w:hAnsi="Arial" w:cs="Arial"/>
          <w:sz w:val="20"/>
          <w:szCs w:val="20"/>
        </w:rPr>
        <w:t>бщества.</w:t>
      </w:r>
    </w:p>
    <w:p w:rsidR="00B76F79" w:rsidRDefault="00B76F79" w:rsidP="00E928BF">
      <w:pPr>
        <w:tabs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725083">
        <w:rPr>
          <w:rFonts w:ascii="Arial" w:hAnsi="Arial" w:cs="Arial"/>
          <w:sz w:val="20"/>
          <w:szCs w:val="20"/>
        </w:rPr>
        <w:t>.18</w:t>
      </w:r>
      <w:r>
        <w:rPr>
          <w:rFonts w:ascii="Arial" w:hAnsi="Arial" w:cs="Arial"/>
          <w:sz w:val="20"/>
          <w:szCs w:val="20"/>
        </w:rPr>
        <w:t>. Ре</w:t>
      </w:r>
      <w:r>
        <w:rPr>
          <w:rFonts w:ascii="Arial" w:hAnsi="Arial" w:cs="Arial"/>
          <w:sz w:val="20"/>
          <w:szCs w:val="20"/>
        </w:rPr>
        <w:softHyphen/>
      </w:r>
      <w:r w:rsidR="001D2675">
        <w:rPr>
          <w:rFonts w:ascii="Arial" w:hAnsi="Arial" w:cs="Arial"/>
          <w:sz w:val="20"/>
          <w:szCs w:val="20"/>
        </w:rPr>
        <w:t>ше</w:t>
      </w:r>
      <w:r w:rsidR="001D2675">
        <w:rPr>
          <w:rFonts w:ascii="Arial" w:hAnsi="Arial" w:cs="Arial"/>
          <w:sz w:val="20"/>
          <w:szCs w:val="20"/>
        </w:rPr>
        <w:softHyphen/>
        <w:t>ние со</w:t>
      </w:r>
      <w:r w:rsidR="001D2675">
        <w:rPr>
          <w:rFonts w:ascii="Arial" w:hAnsi="Arial" w:cs="Arial"/>
          <w:sz w:val="20"/>
          <w:szCs w:val="20"/>
        </w:rPr>
        <w:softHyphen/>
        <w:t>ве</w:t>
      </w:r>
      <w:r w:rsidR="001D2675">
        <w:rPr>
          <w:rFonts w:ascii="Arial" w:hAnsi="Arial" w:cs="Arial"/>
          <w:sz w:val="20"/>
          <w:szCs w:val="20"/>
        </w:rPr>
        <w:softHyphen/>
        <w:t>та ди</w:t>
      </w:r>
      <w:r w:rsidR="001D2675">
        <w:rPr>
          <w:rFonts w:ascii="Arial" w:hAnsi="Arial" w:cs="Arial"/>
          <w:sz w:val="20"/>
          <w:szCs w:val="20"/>
        </w:rPr>
        <w:softHyphen/>
        <w:t>ре</w:t>
      </w:r>
      <w:r w:rsidR="001D2675">
        <w:rPr>
          <w:rFonts w:ascii="Arial" w:hAnsi="Arial" w:cs="Arial"/>
          <w:sz w:val="20"/>
          <w:szCs w:val="20"/>
        </w:rPr>
        <w:softHyphen/>
        <w:t>к</w:t>
      </w:r>
      <w:r w:rsidR="001D2675">
        <w:rPr>
          <w:rFonts w:ascii="Arial" w:hAnsi="Arial" w:cs="Arial"/>
          <w:sz w:val="20"/>
          <w:szCs w:val="20"/>
        </w:rPr>
        <w:softHyphen/>
        <w:t>то</w:t>
      </w:r>
      <w:r w:rsidR="001D2675">
        <w:rPr>
          <w:rFonts w:ascii="Arial" w:hAnsi="Arial" w:cs="Arial"/>
          <w:sz w:val="20"/>
          <w:szCs w:val="20"/>
        </w:rPr>
        <w:softHyphen/>
        <w:t>ров 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 об от</w:t>
      </w:r>
      <w:r>
        <w:rPr>
          <w:rFonts w:ascii="Arial" w:hAnsi="Arial" w:cs="Arial"/>
          <w:sz w:val="20"/>
          <w:szCs w:val="20"/>
        </w:rPr>
        <w:softHyphen/>
        <w:t>ка</w:t>
      </w:r>
      <w:r>
        <w:rPr>
          <w:rFonts w:ascii="Arial" w:hAnsi="Arial" w:cs="Arial"/>
          <w:sz w:val="20"/>
          <w:szCs w:val="20"/>
        </w:rPr>
        <w:softHyphen/>
        <w:t>зе во вклю</w:t>
      </w:r>
      <w:r>
        <w:rPr>
          <w:rFonts w:ascii="Arial" w:hAnsi="Arial" w:cs="Arial"/>
          <w:sz w:val="20"/>
          <w:szCs w:val="20"/>
        </w:rPr>
        <w:softHyphen/>
        <w:t>че</w:t>
      </w:r>
      <w:r>
        <w:rPr>
          <w:rFonts w:ascii="Arial" w:hAnsi="Arial" w:cs="Arial"/>
          <w:sz w:val="20"/>
          <w:szCs w:val="20"/>
        </w:rPr>
        <w:softHyphen/>
        <w:t>нии во</w:t>
      </w:r>
      <w:r>
        <w:rPr>
          <w:rFonts w:ascii="Arial" w:hAnsi="Arial" w:cs="Arial"/>
          <w:sz w:val="20"/>
          <w:szCs w:val="20"/>
        </w:rPr>
        <w:softHyphen/>
        <w:t>п</w:t>
      </w:r>
      <w:r>
        <w:rPr>
          <w:rFonts w:ascii="Arial" w:hAnsi="Arial" w:cs="Arial"/>
          <w:sz w:val="20"/>
          <w:szCs w:val="20"/>
        </w:rPr>
        <w:softHyphen/>
        <w:t>ро</w:t>
      </w:r>
      <w:r>
        <w:rPr>
          <w:rFonts w:ascii="Arial" w:hAnsi="Arial" w:cs="Arial"/>
          <w:sz w:val="20"/>
          <w:szCs w:val="20"/>
        </w:rPr>
        <w:softHyphen/>
        <w:t>са в по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 xml:space="preserve">ку дня </w:t>
      </w:r>
      <w:r w:rsidR="00725083">
        <w:rPr>
          <w:rFonts w:ascii="Arial" w:hAnsi="Arial" w:cs="Arial"/>
          <w:sz w:val="20"/>
          <w:szCs w:val="20"/>
        </w:rPr>
        <w:t>Г</w:t>
      </w:r>
      <w:r>
        <w:rPr>
          <w:rFonts w:ascii="Arial" w:hAnsi="Arial" w:cs="Arial"/>
          <w:sz w:val="20"/>
          <w:szCs w:val="20"/>
        </w:rPr>
        <w:t>о</w:t>
      </w:r>
      <w:r>
        <w:rPr>
          <w:rFonts w:ascii="Arial" w:hAnsi="Arial" w:cs="Arial"/>
          <w:sz w:val="20"/>
          <w:szCs w:val="20"/>
        </w:rPr>
        <w:softHyphen/>
        <w:t>до</w:t>
      </w:r>
      <w:r>
        <w:rPr>
          <w:rFonts w:ascii="Arial" w:hAnsi="Arial" w:cs="Arial"/>
          <w:sz w:val="20"/>
          <w:szCs w:val="20"/>
        </w:rPr>
        <w:softHyphen/>
        <w:t>во</w:t>
      </w:r>
      <w:r>
        <w:rPr>
          <w:rFonts w:ascii="Arial" w:hAnsi="Arial" w:cs="Arial"/>
          <w:sz w:val="20"/>
          <w:szCs w:val="20"/>
        </w:rPr>
        <w:softHyphen/>
        <w:t>го 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го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 или кан</w:t>
      </w:r>
      <w:r>
        <w:rPr>
          <w:rFonts w:ascii="Arial" w:hAnsi="Arial" w:cs="Arial"/>
          <w:sz w:val="20"/>
          <w:szCs w:val="20"/>
        </w:rPr>
        <w:softHyphen/>
        <w:t>ди</w:t>
      </w:r>
      <w:r>
        <w:rPr>
          <w:rFonts w:ascii="Arial" w:hAnsi="Arial" w:cs="Arial"/>
          <w:sz w:val="20"/>
          <w:szCs w:val="20"/>
        </w:rPr>
        <w:softHyphen/>
        <w:t>да</w:t>
      </w:r>
      <w:r>
        <w:rPr>
          <w:rFonts w:ascii="Arial" w:hAnsi="Arial" w:cs="Arial"/>
          <w:sz w:val="20"/>
          <w:szCs w:val="20"/>
        </w:rPr>
        <w:softHyphen/>
        <w:t>та в спи</w:t>
      </w:r>
      <w:r>
        <w:rPr>
          <w:rFonts w:ascii="Arial" w:hAnsi="Arial" w:cs="Arial"/>
          <w:sz w:val="20"/>
          <w:szCs w:val="20"/>
        </w:rPr>
        <w:softHyphen/>
        <w:t>сок кан</w:t>
      </w:r>
      <w:r>
        <w:rPr>
          <w:rFonts w:ascii="Arial" w:hAnsi="Arial" w:cs="Arial"/>
          <w:sz w:val="20"/>
          <w:szCs w:val="20"/>
        </w:rPr>
        <w:softHyphen/>
        <w:t>ди</w:t>
      </w:r>
      <w:r>
        <w:rPr>
          <w:rFonts w:ascii="Arial" w:hAnsi="Arial" w:cs="Arial"/>
          <w:sz w:val="20"/>
          <w:szCs w:val="20"/>
        </w:rPr>
        <w:softHyphen/>
        <w:t>да</w:t>
      </w:r>
      <w:r>
        <w:rPr>
          <w:rFonts w:ascii="Arial" w:hAnsi="Arial" w:cs="Arial"/>
          <w:sz w:val="20"/>
          <w:szCs w:val="20"/>
        </w:rPr>
        <w:softHyphen/>
        <w:t>тур для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со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ния по вы</w:t>
      </w:r>
      <w:r>
        <w:rPr>
          <w:rFonts w:ascii="Arial" w:hAnsi="Arial" w:cs="Arial"/>
          <w:sz w:val="20"/>
          <w:szCs w:val="20"/>
        </w:rPr>
        <w:softHyphen/>
        <w:t>бо</w:t>
      </w:r>
      <w:r>
        <w:rPr>
          <w:rFonts w:ascii="Arial" w:hAnsi="Arial" w:cs="Arial"/>
          <w:sz w:val="20"/>
          <w:szCs w:val="20"/>
        </w:rPr>
        <w:softHyphen/>
        <w:t>рам со</w:t>
      </w:r>
      <w:r w:rsidR="00725083">
        <w:rPr>
          <w:rFonts w:ascii="Arial" w:hAnsi="Arial" w:cs="Arial"/>
          <w:sz w:val="20"/>
          <w:szCs w:val="20"/>
        </w:rPr>
        <w:softHyphen/>
        <w:t>от</w:t>
      </w:r>
      <w:r w:rsidR="00725083">
        <w:rPr>
          <w:rFonts w:ascii="Arial" w:hAnsi="Arial" w:cs="Arial"/>
          <w:sz w:val="20"/>
          <w:szCs w:val="20"/>
        </w:rPr>
        <w:softHyphen/>
        <w:t>вет</w:t>
      </w:r>
      <w:r w:rsidR="00725083">
        <w:rPr>
          <w:rFonts w:ascii="Arial" w:hAnsi="Arial" w:cs="Arial"/>
          <w:sz w:val="20"/>
          <w:szCs w:val="20"/>
        </w:rPr>
        <w:softHyphen/>
        <w:t>ст</w:t>
      </w:r>
      <w:r w:rsidR="00725083">
        <w:rPr>
          <w:rFonts w:ascii="Arial" w:hAnsi="Arial" w:cs="Arial"/>
          <w:sz w:val="20"/>
          <w:szCs w:val="20"/>
        </w:rPr>
        <w:softHyphen/>
        <w:t>ву</w:t>
      </w:r>
      <w:r w:rsidR="00725083">
        <w:rPr>
          <w:rFonts w:ascii="Arial" w:hAnsi="Arial" w:cs="Arial"/>
          <w:sz w:val="20"/>
          <w:szCs w:val="20"/>
        </w:rPr>
        <w:softHyphen/>
        <w:t>ю</w:t>
      </w:r>
      <w:r w:rsidR="00725083">
        <w:rPr>
          <w:rFonts w:ascii="Arial" w:hAnsi="Arial" w:cs="Arial"/>
          <w:sz w:val="20"/>
          <w:szCs w:val="20"/>
        </w:rPr>
        <w:softHyphen/>
        <w:t>ще</w:t>
      </w:r>
      <w:r w:rsidR="00725083">
        <w:rPr>
          <w:rFonts w:ascii="Arial" w:hAnsi="Arial" w:cs="Arial"/>
          <w:sz w:val="20"/>
          <w:szCs w:val="20"/>
        </w:rPr>
        <w:softHyphen/>
        <w:t>го ор</w:t>
      </w:r>
      <w:r w:rsidR="00725083">
        <w:rPr>
          <w:rFonts w:ascii="Arial" w:hAnsi="Arial" w:cs="Arial"/>
          <w:sz w:val="20"/>
          <w:szCs w:val="20"/>
        </w:rPr>
        <w:softHyphen/>
        <w:t>га</w:t>
      </w:r>
      <w:r w:rsidR="00725083">
        <w:rPr>
          <w:rFonts w:ascii="Arial" w:hAnsi="Arial" w:cs="Arial"/>
          <w:sz w:val="20"/>
          <w:szCs w:val="20"/>
        </w:rPr>
        <w:softHyphen/>
        <w:t>на 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</w:t>
      </w:r>
      <w:r w:rsidR="00725083">
        <w:rPr>
          <w:rFonts w:ascii="Arial" w:hAnsi="Arial" w:cs="Arial"/>
          <w:sz w:val="20"/>
          <w:szCs w:val="20"/>
        </w:rPr>
        <w:t>е</w:t>
      </w:r>
      <w:r w:rsidR="00725083">
        <w:rPr>
          <w:rFonts w:ascii="Arial" w:hAnsi="Arial" w:cs="Arial"/>
          <w:sz w:val="20"/>
          <w:szCs w:val="20"/>
        </w:rPr>
        <w:softHyphen/>
        <w:t>ст</w:t>
      </w:r>
      <w:r w:rsidR="00725083">
        <w:rPr>
          <w:rFonts w:ascii="Arial" w:hAnsi="Arial" w:cs="Arial"/>
          <w:sz w:val="20"/>
          <w:szCs w:val="20"/>
        </w:rPr>
        <w:softHyphen/>
        <w:t>ва, а так</w:t>
      </w:r>
      <w:r w:rsidR="00725083">
        <w:rPr>
          <w:rFonts w:ascii="Arial" w:hAnsi="Arial" w:cs="Arial"/>
          <w:sz w:val="20"/>
          <w:szCs w:val="20"/>
        </w:rPr>
        <w:softHyphen/>
        <w:t>же ук</w:t>
      </w:r>
      <w:r w:rsidR="00725083">
        <w:rPr>
          <w:rFonts w:ascii="Arial" w:hAnsi="Arial" w:cs="Arial"/>
          <w:sz w:val="20"/>
          <w:szCs w:val="20"/>
        </w:rPr>
        <w:softHyphen/>
        <w:t>ло</w:t>
      </w:r>
      <w:r w:rsidR="00725083">
        <w:rPr>
          <w:rFonts w:ascii="Arial" w:hAnsi="Arial" w:cs="Arial"/>
          <w:sz w:val="20"/>
          <w:szCs w:val="20"/>
        </w:rPr>
        <w:softHyphen/>
        <w:t>не</w:t>
      </w:r>
      <w:r w:rsidR="00725083">
        <w:rPr>
          <w:rFonts w:ascii="Arial" w:hAnsi="Arial" w:cs="Arial"/>
          <w:sz w:val="20"/>
          <w:szCs w:val="20"/>
        </w:rPr>
        <w:softHyphen/>
        <w:t>ние С</w:t>
      </w:r>
      <w:r>
        <w:rPr>
          <w:rFonts w:ascii="Arial" w:hAnsi="Arial" w:cs="Arial"/>
          <w:sz w:val="20"/>
          <w:szCs w:val="20"/>
        </w:rPr>
        <w:t>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та ди</w:t>
      </w:r>
      <w:r>
        <w:rPr>
          <w:rFonts w:ascii="Arial" w:hAnsi="Arial" w:cs="Arial"/>
          <w:sz w:val="20"/>
          <w:szCs w:val="20"/>
        </w:rPr>
        <w:softHyphen/>
        <w:t>ре</w:t>
      </w:r>
      <w:r>
        <w:rPr>
          <w:rFonts w:ascii="Arial" w:hAnsi="Arial" w:cs="Arial"/>
          <w:sz w:val="20"/>
          <w:szCs w:val="20"/>
        </w:rPr>
        <w:softHyphen/>
        <w:t>к</w:t>
      </w:r>
      <w:r>
        <w:rPr>
          <w:rFonts w:ascii="Arial" w:hAnsi="Arial" w:cs="Arial"/>
          <w:sz w:val="20"/>
          <w:szCs w:val="20"/>
        </w:rPr>
        <w:softHyphen/>
        <w:t>то</w:t>
      </w:r>
      <w:r>
        <w:rPr>
          <w:rFonts w:ascii="Arial" w:hAnsi="Arial" w:cs="Arial"/>
          <w:sz w:val="20"/>
          <w:szCs w:val="20"/>
        </w:rPr>
        <w:softHyphen/>
        <w:t xml:space="preserve">ров </w:t>
      </w:r>
      <w:r w:rsidR="00725083">
        <w:rPr>
          <w:rFonts w:ascii="Arial" w:hAnsi="Arial" w:cs="Arial"/>
          <w:sz w:val="20"/>
          <w:szCs w:val="20"/>
        </w:rPr>
        <w:t>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 от при</w:t>
      </w:r>
      <w:r>
        <w:rPr>
          <w:rFonts w:ascii="Arial" w:hAnsi="Arial" w:cs="Arial"/>
          <w:sz w:val="20"/>
          <w:szCs w:val="20"/>
        </w:rPr>
        <w:softHyphen/>
        <w:t>ня</w:t>
      </w:r>
      <w:r>
        <w:rPr>
          <w:rFonts w:ascii="Arial" w:hAnsi="Arial" w:cs="Arial"/>
          <w:sz w:val="20"/>
          <w:szCs w:val="20"/>
        </w:rPr>
        <w:softHyphen/>
        <w:t>тия ре</w:t>
      </w:r>
      <w:r>
        <w:rPr>
          <w:rFonts w:ascii="Arial" w:hAnsi="Arial" w:cs="Arial"/>
          <w:sz w:val="20"/>
          <w:szCs w:val="20"/>
        </w:rPr>
        <w:softHyphen/>
        <w:t>ше</w:t>
      </w:r>
      <w:r>
        <w:rPr>
          <w:rFonts w:ascii="Arial" w:hAnsi="Arial" w:cs="Arial"/>
          <w:sz w:val="20"/>
          <w:szCs w:val="20"/>
        </w:rPr>
        <w:softHyphen/>
        <w:t>ния мо</w:t>
      </w:r>
      <w:r>
        <w:rPr>
          <w:rFonts w:ascii="Arial" w:hAnsi="Arial" w:cs="Arial"/>
          <w:sz w:val="20"/>
          <w:szCs w:val="20"/>
        </w:rPr>
        <w:softHyphen/>
        <w:t>гут быть об</w:t>
      </w:r>
      <w:r>
        <w:rPr>
          <w:rFonts w:ascii="Arial" w:hAnsi="Arial" w:cs="Arial"/>
          <w:sz w:val="20"/>
          <w:szCs w:val="20"/>
        </w:rPr>
        <w:softHyphen/>
        <w:t>жа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 xml:space="preserve">ны в суд. </w:t>
      </w:r>
    </w:p>
    <w:p w:rsidR="00B76F79" w:rsidRDefault="00725083" w:rsidP="00E928BF">
      <w:pPr>
        <w:tabs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Ук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ни</w:t>
      </w:r>
      <w:r>
        <w:rPr>
          <w:rFonts w:ascii="Arial" w:hAnsi="Arial" w:cs="Arial"/>
          <w:sz w:val="20"/>
          <w:szCs w:val="20"/>
        </w:rPr>
        <w:softHyphen/>
        <w:t>ем С</w:t>
      </w:r>
      <w:r w:rsidR="00B76F79">
        <w:rPr>
          <w:rFonts w:ascii="Arial" w:hAnsi="Arial" w:cs="Arial"/>
          <w:sz w:val="20"/>
          <w:szCs w:val="20"/>
        </w:rPr>
        <w:t>о</w:t>
      </w:r>
      <w:r w:rsidR="00B76F79">
        <w:rPr>
          <w:rFonts w:ascii="Arial" w:hAnsi="Arial" w:cs="Arial"/>
          <w:sz w:val="20"/>
          <w:szCs w:val="20"/>
        </w:rPr>
        <w:softHyphen/>
        <w:t>ве</w:t>
      </w:r>
      <w:r w:rsidR="00B76F79">
        <w:rPr>
          <w:rFonts w:ascii="Arial" w:hAnsi="Arial" w:cs="Arial"/>
          <w:sz w:val="20"/>
          <w:szCs w:val="20"/>
        </w:rPr>
        <w:softHyphen/>
        <w:t>та ди</w:t>
      </w:r>
      <w:r w:rsidR="00B76F79">
        <w:rPr>
          <w:rFonts w:ascii="Arial" w:hAnsi="Arial" w:cs="Arial"/>
          <w:sz w:val="20"/>
          <w:szCs w:val="20"/>
        </w:rPr>
        <w:softHyphen/>
        <w:t>ре</w:t>
      </w:r>
      <w:r w:rsidR="00B76F79">
        <w:rPr>
          <w:rFonts w:ascii="Arial" w:hAnsi="Arial" w:cs="Arial"/>
          <w:sz w:val="20"/>
          <w:szCs w:val="20"/>
        </w:rPr>
        <w:softHyphen/>
        <w:t>к</w:t>
      </w:r>
      <w:r w:rsidR="00B76F79">
        <w:rPr>
          <w:rFonts w:ascii="Arial" w:hAnsi="Arial" w:cs="Arial"/>
          <w:sz w:val="20"/>
          <w:szCs w:val="20"/>
        </w:rPr>
        <w:softHyphen/>
        <w:t>то</w:t>
      </w:r>
      <w:r w:rsidR="00B76F79">
        <w:rPr>
          <w:rFonts w:ascii="Arial" w:hAnsi="Arial" w:cs="Arial"/>
          <w:sz w:val="20"/>
          <w:szCs w:val="20"/>
        </w:rPr>
        <w:softHyphen/>
        <w:t>ров от при</w:t>
      </w:r>
      <w:r w:rsidR="00B76F79">
        <w:rPr>
          <w:rFonts w:ascii="Arial" w:hAnsi="Arial" w:cs="Arial"/>
          <w:sz w:val="20"/>
          <w:szCs w:val="20"/>
        </w:rPr>
        <w:softHyphen/>
        <w:t>ня</w:t>
      </w:r>
      <w:r w:rsidR="00B76F79">
        <w:rPr>
          <w:rFonts w:ascii="Arial" w:hAnsi="Arial" w:cs="Arial"/>
          <w:sz w:val="20"/>
          <w:szCs w:val="20"/>
        </w:rPr>
        <w:softHyphen/>
        <w:t>тия ре</w:t>
      </w:r>
      <w:r w:rsidR="00B76F79">
        <w:rPr>
          <w:rFonts w:ascii="Arial" w:hAnsi="Arial" w:cs="Arial"/>
          <w:sz w:val="20"/>
          <w:szCs w:val="20"/>
        </w:rPr>
        <w:softHyphen/>
        <w:t>ше</w:t>
      </w:r>
      <w:r w:rsidR="00B76F79">
        <w:rPr>
          <w:rFonts w:ascii="Arial" w:hAnsi="Arial" w:cs="Arial"/>
          <w:sz w:val="20"/>
          <w:szCs w:val="20"/>
        </w:rPr>
        <w:softHyphen/>
        <w:t>ния о вклю</w:t>
      </w:r>
      <w:r w:rsidR="00B76F79">
        <w:rPr>
          <w:rFonts w:ascii="Arial" w:hAnsi="Arial" w:cs="Arial"/>
          <w:sz w:val="20"/>
          <w:szCs w:val="20"/>
        </w:rPr>
        <w:softHyphen/>
        <w:t>че</w:t>
      </w:r>
      <w:r w:rsidR="00B76F79">
        <w:rPr>
          <w:rFonts w:ascii="Arial" w:hAnsi="Arial" w:cs="Arial"/>
          <w:sz w:val="20"/>
          <w:szCs w:val="20"/>
        </w:rPr>
        <w:softHyphen/>
        <w:t>нии пред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жен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>г</w:t>
      </w:r>
      <w:r>
        <w:rPr>
          <w:rFonts w:ascii="Arial" w:hAnsi="Arial" w:cs="Arial"/>
          <w:sz w:val="20"/>
          <w:szCs w:val="20"/>
        </w:rPr>
        <w:t>о во</w:t>
      </w:r>
      <w:r>
        <w:rPr>
          <w:rFonts w:ascii="Arial" w:hAnsi="Arial" w:cs="Arial"/>
          <w:sz w:val="20"/>
          <w:szCs w:val="20"/>
        </w:rPr>
        <w:softHyphen/>
        <w:t>п</w:t>
      </w:r>
      <w:r>
        <w:rPr>
          <w:rFonts w:ascii="Arial" w:hAnsi="Arial" w:cs="Arial"/>
          <w:sz w:val="20"/>
          <w:szCs w:val="20"/>
        </w:rPr>
        <w:softHyphen/>
        <w:t>ро</w:t>
      </w:r>
      <w:r>
        <w:rPr>
          <w:rFonts w:ascii="Arial" w:hAnsi="Arial" w:cs="Arial"/>
          <w:sz w:val="20"/>
          <w:szCs w:val="20"/>
        </w:rPr>
        <w:softHyphen/>
        <w:t>са в по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ку дня Г</w:t>
      </w:r>
      <w:r w:rsidR="00B76F79">
        <w:rPr>
          <w:rFonts w:ascii="Arial" w:hAnsi="Arial" w:cs="Arial"/>
          <w:sz w:val="20"/>
          <w:szCs w:val="20"/>
        </w:rPr>
        <w:t>о</w:t>
      </w:r>
      <w:r w:rsidR="00B76F79">
        <w:rPr>
          <w:rFonts w:ascii="Arial" w:hAnsi="Arial" w:cs="Arial"/>
          <w:sz w:val="20"/>
          <w:szCs w:val="20"/>
        </w:rPr>
        <w:softHyphen/>
        <w:t>до</w:t>
      </w:r>
      <w:r w:rsidR="00B76F79">
        <w:rPr>
          <w:rFonts w:ascii="Arial" w:hAnsi="Arial" w:cs="Arial"/>
          <w:sz w:val="20"/>
          <w:szCs w:val="20"/>
        </w:rPr>
        <w:softHyphen/>
        <w:t>во</w:t>
      </w:r>
      <w:r w:rsidR="00B76F79">
        <w:rPr>
          <w:rFonts w:ascii="Arial" w:hAnsi="Arial" w:cs="Arial"/>
          <w:sz w:val="20"/>
          <w:szCs w:val="20"/>
        </w:rPr>
        <w:softHyphen/>
        <w:t>го об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 или вклю</w:t>
      </w:r>
      <w:r w:rsidR="00B76F79">
        <w:rPr>
          <w:rFonts w:ascii="Arial" w:hAnsi="Arial" w:cs="Arial"/>
          <w:sz w:val="20"/>
          <w:szCs w:val="20"/>
        </w:rPr>
        <w:softHyphen/>
        <w:t>че</w:t>
      </w:r>
      <w:r w:rsidR="00B76F79">
        <w:rPr>
          <w:rFonts w:ascii="Arial" w:hAnsi="Arial" w:cs="Arial"/>
          <w:sz w:val="20"/>
          <w:szCs w:val="20"/>
        </w:rPr>
        <w:softHyphen/>
        <w:t>нии кан</w:t>
      </w:r>
      <w:r w:rsidR="00B76F79">
        <w:rPr>
          <w:rFonts w:ascii="Arial" w:hAnsi="Arial" w:cs="Arial"/>
          <w:sz w:val="20"/>
          <w:szCs w:val="20"/>
        </w:rPr>
        <w:softHyphen/>
        <w:t>ди</w:t>
      </w:r>
      <w:r w:rsidR="00B76F79">
        <w:rPr>
          <w:rFonts w:ascii="Arial" w:hAnsi="Arial" w:cs="Arial"/>
          <w:sz w:val="20"/>
          <w:szCs w:val="20"/>
        </w:rPr>
        <w:softHyphen/>
        <w:t>да</w:t>
      </w:r>
      <w:r w:rsidR="00B76F79">
        <w:rPr>
          <w:rFonts w:ascii="Arial" w:hAnsi="Arial" w:cs="Arial"/>
          <w:sz w:val="20"/>
          <w:szCs w:val="20"/>
        </w:rPr>
        <w:softHyphen/>
        <w:t>та в спи</w:t>
      </w:r>
      <w:r w:rsidR="00B76F79">
        <w:rPr>
          <w:rFonts w:ascii="Arial" w:hAnsi="Arial" w:cs="Arial"/>
          <w:sz w:val="20"/>
          <w:szCs w:val="20"/>
        </w:rPr>
        <w:softHyphen/>
        <w:t>сок кан</w:t>
      </w:r>
      <w:r w:rsidR="00B76F79">
        <w:rPr>
          <w:rFonts w:ascii="Arial" w:hAnsi="Arial" w:cs="Arial"/>
          <w:sz w:val="20"/>
          <w:szCs w:val="20"/>
        </w:rPr>
        <w:softHyphen/>
        <w:t>ди</w:t>
      </w:r>
      <w:r w:rsidR="00B76F79">
        <w:rPr>
          <w:rFonts w:ascii="Arial" w:hAnsi="Arial" w:cs="Arial"/>
          <w:sz w:val="20"/>
          <w:szCs w:val="20"/>
        </w:rPr>
        <w:softHyphen/>
        <w:t>да</w:t>
      </w:r>
      <w:r w:rsidR="00B76F79">
        <w:rPr>
          <w:rFonts w:ascii="Arial" w:hAnsi="Arial" w:cs="Arial"/>
          <w:sz w:val="20"/>
          <w:szCs w:val="20"/>
        </w:rPr>
        <w:softHyphen/>
        <w:t>тур для го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со</w:t>
      </w:r>
      <w:r w:rsidR="00B76F79">
        <w:rPr>
          <w:rFonts w:ascii="Arial" w:hAnsi="Arial" w:cs="Arial"/>
          <w:sz w:val="20"/>
          <w:szCs w:val="20"/>
        </w:rPr>
        <w:softHyphen/>
        <w:t>ва</w:t>
      </w:r>
      <w:r w:rsidR="00B76F79">
        <w:rPr>
          <w:rFonts w:ascii="Arial" w:hAnsi="Arial" w:cs="Arial"/>
          <w:sz w:val="20"/>
          <w:szCs w:val="20"/>
        </w:rPr>
        <w:softHyphen/>
        <w:t>ния по вы</w:t>
      </w:r>
      <w:r w:rsidR="00B76F79">
        <w:rPr>
          <w:rFonts w:ascii="Arial" w:hAnsi="Arial" w:cs="Arial"/>
          <w:sz w:val="20"/>
          <w:szCs w:val="20"/>
        </w:rPr>
        <w:softHyphen/>
        <w:t>бо</w:t>
      </w:r>
      <w:r w:rsidR="00B76F79">
        <w:rPr>
          <w:rFonts w:ascii="Arial" w:hAnsi="Arial" w:cs="Arial"/>
          <w:sz w:val="20"/>
          <w:szCs w:val="20"/>
        </w:rPr>
        <w:softHyphen/>
        <w:t>рам со</w:t>
      </w:r>
      <w:r w:rsidR="00B76F79">
        <w:rPr>
          <w:rFonts w:ascii="Arial" w:hAnsi="Arial" w:cs="Arial"/>
          <w:sz w:val="20"/>
          <w:szCs w:val="20"/>
        </w:rPr>
        <w:softHyphen/>
        <w:t>от</w:t>
      </w:r>
      <w:r w:rsidR="00B76F79">
        <w:rPr>
          <w:rFonts w:ascii="Arial" w:hAnsi="Arial" w:cs="Arial"/>
          <w:sz w:val="20"/>
          <w:szCs w:val="20"/>
        </w:rPr>
        <w:softHyphen/>
        <w:t>вет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ву</w:t>
      </w:r>
      <w:r>
        <w:rPr>
          <w:rFonts w:ascii="Arial" w:hAnsi="Arial" w:cs="Arial"/>
          <w:sz w:val="20"/>
          <w:szCs w:val="20"/>
        </w:rPr>
        <w:softHyphen/>
        <w:t>ю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го ор</w:t>
      </w:r>
      <w:r>
        <w:rPr>
          <w:rFonts w:ascii="Arial" w:hAnsi="Arial" w:cs="Arial"/>
          <w:sz w:val="20"/>
          <w:szCs w:val="20"/>
        </w:rPr>
        <w:softHyphen/>
        <w:t>га</w:t>
      </w:r>
      <w:r>
        <w:rPr>
          <w:rFonts w:ascii="Arial" w:hAnsi="Arial" w:cs="Arial"/>
          <w:sz w:val="20"/>
          <w:szCs w:val="20"/>
        </w:rPr>
        <w:softHyphen/>
        <w:t>на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ва, в ча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>сти, яв</w:t>
      </w:r>
      <w:r w:rsidR="00B76F79">
        <w:rPr>
          <w:rFonts w:ascii="Arial" w:hAnsi="Arial" w:cs="Arial"/>
          <w:sz w:val="20"/>
          <w:szCs w:val="20"/>
        </w:rPr>
        <w:softHyphen/>
        <w:t>ля</w:t>
      </w:r>
      <w:r w:rsidR="00B76F79">
        <w:rPr>
          <w:rFonts w:ascii="Arial" w:hAnsi="Arial" w:cs="Arial"/>
          <w:sz w:val="20"/>
          <w:szCs w:val="20"/>
        </w:rPr>
        <w:softHyphen/>
        <w:t>ют</w:t>
      </w:r>
      <w:r w:rsidR="00B76F79">
        <w:rPr>
          <w:rFonts w:ascii="Arial" w:hAnsi="Arial" w:cs="Arial"/>
          <w:sz w:val="20"/>
          <w:szCs w:val="20"/>
        </w:rPr>
        <w:softHyphen/>
        <w:t>ся:</w:t>
      </w:r>
    </w:p>
    <w:p w:rsidR="00B76F79" w:rsidRDefault="00725083" w:rsidP="00E928BF">
      <w:pPr>
        <w:numPr>
          <w:ilvl w:val="0"/>
          <w:numId w:val="4"/>
        </w:numPr>
        <w:spacing w:line="320" w:lineRule="atLeas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не</w:t>
      </w:r>
      <w:r>
        <w:rPr>
          <w:rFonts w:ascii="Arial" w:hAnsi="Arial" w:cs="Arial"/>
          <w:sz w:val="20"/>
          <w:szCs w:val="20"/>
        </w:rPr>
        <w:softHyphen/>
        <w:t>про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ние</w:t>
      </w:r>
      <w:proofErr w:type="spellEnd"/>
      <w:r>
        <w:rPr>
          <w:rFonts w:ascii="Arial" w:hAnsi="Arial" w:cs="Arial"/>
          <w:sz w:val="20"/>
          <w:szCs w:val="20"/>
        </w:rPr>
        <w:t xml:space="preserve"> за</w:t>
      </w:r>
      <w:r>
        <w:rPr>
          <w:rFonts w:ascii="Arial" w:hAnsi="Arial" w:cs="Arial"/>
          <w:sz w:val="20"/>
          <w:szCs w:val="20"/>
        </w:rPr>
        <w:softHyphen/>
        <w:t>се</w:t>
      </w:r>
      <w:r>
        <w:rPr>
          <w:rFonts w:ascii="Arial" w:hAnsi="Arial" w:cs="Arial"/>
          <w:sz w:val="20"/>
          <w:szCs w:val="20"/>
        </w:rPr>
        <w:softHyphen/>
        <w:t>да</w:t>
      </w:r>
      <w:r>
        <w:rPr>
          <w:rFonts w:ascii="Arial" w:hAnsi="Arial" w:cs="Arial"/>
          <w:sz w:val="20"/>
          <w:szCs w:val="20"/>
        </w:rPr>
        <w:softHyphen/>
        <w:t>ния С</w:t>
      </w:r>
      <w:r w:rsidR="00B76F79">
        <w:rPr>
          <w:rFonts w:ascii="Arial" w:hAnsi="Arial" w:cs="Arial"/>
          <w:sz w:val="20"/>
          <w:szCs w:val="20"/>
        </w:rPr>
        <w:t>о</w:t>
      </w:r>
      <w:r w:rsidR="00B76F79">
        <w:rPr>
          <w:rFonts w:ascii="Arial" w:hAnsi="Arial" w:cs="Arial"/>
          <w:sz w:val="20"/>
          <w:szCs w:val="20"/>
        </w:rPr>
        <w:softHyphen/>
        <w:t>ве</w:t>
      </w:r>
      <w:r w:rsidR="00B76F79">
        <w:rPr>
          <w:rFonts w:ascii="Arial" w:hAnsi="Arial" w:cs="Arial"/>
          <w:sz w:val="20"/>
          <w:szCs w:val="20"/>
        </w:rPr>
        <w:softHyphen/>
        <w:t>та ди</w:t>
      </w:r>
      <w:r w:rsidR="00B76F79">
        <w:rPr>
          <w:rFonts w:ascii="Arial" w:hAnsi="Arial" w:cs="Arial"/>
          <w:sz w:val="20"/>
          <w:szCs w:val="20"/>
        </w:rPr>
        <w:softHyphen/>
        <w:t>ре</w:t>
      </w:r>
      <w:r w:rsidR="00B76F79">
        <w:rPr>
          <w:rFonts w:ascii="Arial" w:hAnsi="Arial" w:cs="Arial"/>
          <w:sz w:val="20"/>
          <w:szCs w:val="20"/>
        </w:rPr>
        <w:softHyphen/>
        <w:t>к</w:t>
      </w:r>
      <w:r w:rsidR="00B76F79">
        <w:rPr>
          <w:rFonts w:ascii="Arial" w:hAnsi="Arial" w:cs="Arial"/>
          <w:sz w:val="20"/>
          <w:szCs w:val="20"/>
        </w:rPr>
        <w:softHyphen/>
        <w:t>то</w:t>
      </w:r>
      <w:r w:rsidR="00B76F79">
        <w:rPr>
          <w:rFonts w:ascii="Arial" w:hAnsi="Arial" w:cs="Arial"/>
          <w:sz w:val="20"/>
          <w:szCs w:val="20"/>
        </w:rPr>
        <w:softHyphen/>
        <w:t>ров в те</w:t>
      </w:r>
      <w:r w:rsidR="00B76F79">
        <w:rPr>
          <w:rFonts w:ascii="Arial" w:hAnsi="Arial" w:cs="Arial"/>
          <w:sz w:val="20"/>
          <w:szCs w:val="20"/>
        </w:rPr>
        <w:softHyphen/>
        <w:t>че</w:t>
      </w:r>
      <w:r w:rsidR="00B76F79">
        <w:rPr>
          <w:rFonts w:ascii="Arial" w:hAnsi="Arial" w:cs="Arial"/>
          <w:sz w:val="20"/>
          <w:szCs w:val="20"/>
        </w:rPr>
        <w:softHyphen/>
        <w:t xml:space="preserve">ние 5 дней </w:t>
      </w:r>
      <w:proofErr w:type="gramStart"/>
      <w:r w:rsidR="00B76F79">
        <w:rPr>
          <w:rFonts w:ascii="Arial" w:hAnsi="Arial" w:cs="Arial"/>
          <w:sz w:val="20"/>
          <w:szCs w:val="20"/>
        </w:rPr>
        <w:t>с да</w:t>
      </w:r>
      <w:r w:rsidR="00B76F79">
        <w:rPr>
          <w:rFonts w:ascii="Arial" w:hAnsi="Arial" w:cs="Arial"/>
          <w:sz w:val="20"/>
          <w:szCs w:val="20"/>
        </w:rPr>
        <w:softHyphen/>
        <w:t>ты окон</w:t>
      </w:r>
      <w:r w:rsidR="00B76F79">
        <w:rPr>
          <w:rFonts w:ascii="Arial" w:hAnsi="Arial" w:cs="Arial"/>
          <w:sz w:val="20"/>
          <w:szCs w:val="20"/>
        </w:rPr>
        <w:softHyphen/>
        <w:t>ча</w:t>
      </w:r>
      <w:r w:rsidR="00B76F79">
        <w:rPr>
          <w:rFonts w:ascii="Arial" w:hAnsi="Arial" w:cs="Arial"/>
          <w:sz w:val="20"/>
          <w:szCs w:val="20"/>
        </w:rPr>
        <w:softHyphen/>
        <w:t>ния</w:t>
      </w:r>
      <w:proofErr w:type="gramEnd"/>
      <w:r w:rsidR="00B76F79">
        <w:rPr>
          <w:rFonts w:ascii="Arial" w:hAnsi="Arial" w:cs="Arial"/>
          <w:sz w:val="20"/>
          <w:szCs w:val="20"/>
        </w:rPr>
        <w:t xml:space="preserve"> сро</w:t>
      </w:r>
      <w:r w:rsidR="00B76F79">
        <w:rPr>
          <w:rFonts w:ascii="Arial" w:hAnsi="Arial" w:cs="Arial"/>
          <w:sz w:val="20"/>
          <w:szCs w:val="20"/>
        </w:rPr>
        <w:softHyphen/>
        <w:t>ков для вне</w:t>
      </w:r>
      <w:r w:rsidR="00B76F79">
        <w:rPr>
          <w:rFonts w:ascii="Arial" w:hAnsi="Arial" w:cs="Arial"/>
          <w:sz w:val="20"/>
          <w:szCs w:val="20"/>
        </w:rPr>
        <w:softHyphen/>
        <w:t>се</w:t>
      </w:r>
      <w:r w:rsidR="00B76F79">
        <w:rPr>
          <w:rFonts w:ascii="Arial" w:hAnsi="Arial" w:cs="Arial"/>
          <w:sz w:val="20"/>
          <w:szCs w:val="20"/>
        </w:rPr>
        <w:softHyphen/>
        <w:t>ния</w:t>
      </w:r>
      <w:r>
        <w:rPr>
          <w:rFonts w:ascii="Arial" w:hAnsi="Arial" w:cs="Arial"/>
          <w:sz w:val="20"/>
          <w:szCs w:val="20"/>
        </w:rPr>
        <w:t xml:space="preserve"> во</w:t>
      </w:r>
      <w:r>
        <w:rPr>
          <w:rFonts w:ascii="Arial" w:hAnsi="Arial" w:cs="Arial"/>
          <w:sz w:val="20"/>
          <w:szCs w:val="20"/>
        </w:rPr>
        <w:softHyphen/>
        <w:t>п</w:t>
      </w:r>
      <w:r>
        <w:rPr>
          <w:rFonts w:ascii="Arial" w:hAnsi="Arial" w:cs="Arial"/>
          <w:sz w:val="20"/>
          <w:szCs w:val="20"/>
        </w:rPr>
        <w:softHyphen/>
        <w:t>ро</w:t>
      </w:r>
      <w:r>
        <w:rPr>
          <w:rFonts w:ascii="Arial" w:hAnsi="Arial" w:cs="Arial"/>
          <w:sz w:val="20"/>
          <w:szCs w:val="20"/>
        </w:rPr>
        <w:softHyphen/>
        <w:t>сов в по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ку дня Г</w:t>
      </w:r>
      <w:r w:rsidR="00B76F79">
        <w:rPr>
          <w:rFonts w:ascii="Arial" w:hAnsi="Arial" w:cs="Arial"/>
          <w:sz w:val="20"/>
          <w:szCs w:val="20"/>
        </w:rPr>
        <w:t>о</w:t>
      </w:r>
      <w:r w:rsidR="00B76F79">
        <w:rPr>
          <w:rFonts w:ascii="Arial" w:hAnsi="Arial" w:cs="Arial"/>
          <w:sz w:val="20"/>
          <w:szCs w:val="20"/>
        </w:rPr>
        <w:softHyphen/>
        <w:t>до</w:t>
      </w:r>
      <w:r w:rsidR="00B76F79">
        <w:rPr>
          <w:rFonts w:ascii="Arial" w:hAnsi="Arial" w:cs="Arial"/>
          <w:sz w:val="20"/>
          <w:szCs w:val="20"/>
        </w:rPr>
        <w:softHyphen/>
        <w:t>во</w:t>
      </w:r>
      <w:r w:rsidR="00B76F79">
        <w:rPr>
          <w:rFonts w:ascii="Arial" w:hAnsi="Arial" w:cs="Arial"/>
          <w:sz w:val="20"/>
          <w:szCs w:val="20"/>
        </w:rPr>
        <w:softHyphen/>
        <w:t>го об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и кан</w:t>
      </w:r>
      <w:r w:rsidR="00B76F79">
        <w:rPr>
          <w:rFonts w:ascii="Arial" w:hAnsi="Arial" w:cs="Arial"/>
          <w:sz w:val="20"/>
          <w:szCs w:val="20"/>
        </w:rPr>
        <w:softHyphen/>
        <w:t>ди</w:t>
      </w:r>
      <w:r w:rsidR="00B76F79">
        <w:rPr>
          <w:rFonts w:ascii="Arial" w:hAnsi="Arial" w:cs="Arial"/>
          <w:sz w:val="20"/>
          <w:szCs w:val="20"/>
        </w:rPr>
        <w:softHyphen/>
        <w:t>да</w:t>
      </w:r>
      <w:r w:rsidR="00B76F79">
        <w:rPr>
          <w:rFonts w:ascii="Arial" w:hAnsi="Arial" w:cs="Arial"/>
          <w:sz w:val="20"/>
          <w:szCs w:val="20"/>
        </w:rPr>
        <w:softHyphen/>
        <w:t>тов в</w:t>
      </w:r>
      <w:r>
        <w:rPr>
          <w:rFonts w:ascii="Arial" w:hAnsi="Arial" w:cs="Arial"/>
          <w:sz w:val="20"/>
          <w:szCs w:val="20"/>
        </w:rPr>
        <w:t xml:space="preserve"> ор</w:t>
      </w:r>
      <w:r>
        <w:rPr>
          <w:rFonts w:ascii="Arial" w:hAnsi="Arial" w:cs="Arial"/>
          <w:sz w:val="20"/>
          <w:szCs w:val="20"/>
        </w:rPr>
        <w:softHyphen/>
        <w:t>га</w:t>
      </w:r>
      <w:r>
        <w:rPr>
          <w:rFonts w:ascii="Arial" w:hAnsi="Arial" w:cs="Arial"/>
          <w:sz w:val="20"/>
          <w:szCs w:val="20"/>
        </w:rPr>
        <w:softHyphen/>
        <w:t>ны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ва;</w:t>
      </w:r>
    </w:p>
    <w:p w:rsidR="00B76F79" w:rsidRDefault="00725083" w:rsidP="00E928BF">
      <w:pPr>
        <w:numPr>
          <w:ilvl w:val="0"/>
          <w:numId w:val="4"/>
        </w:numPr>
        <w:spacing w:line="32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ние за</w:t>
      </w:r>
      <w:r>
        <w:rPr>
          <w:rFonts w:ascii="Arial" w:hAnsi="Arial" w:cs="Arial"/>
          <w:sz w:val="20"/>
          <w:szCs w:val="20"/>
        </w:rPr>
        <w:softHyphen/>
        <w:t>се</w:t>
      </w:r>
      <w:r>
        <w:rPr>
          <w:rFonts w:ascii="Arial" w:hAnsi="Arial" w:cs="Arial"/>
          <w:sz w:val="20"/>
          <w:szCs w:val="20"/>
        </w:rPr>
        <w:softHyphen/>
        <w:t>да</w:t>
      </w:r>
      <w:r>
        <w:rPr>
          <w:rFonts w:ascii="Arial" w:hAnsi="Arial" w:cs="Arial"/>
          <w:sz w:val="20"/>
          <w:szCs w:val="20"/>
        </w:rPr>
        <w:softHyphen/>
        <w:t>ния Со</w:t>
      </w:r>
      <w:r w:rsidR="00B76F79">
        <w:rPr>
          <w:rFonts w:ascii="Arial" w:hAnsi="Arial" w:cs="Arial"/>
          <w:sz w:val="20"/>
          <w:szCs w:val="20"/>
        </w:rPr>
        <w:softHyphen/>
        <w:t>ве</w:t>
      </w:r>
      <w:r w:rsidR="00B76F79">
        <w:rPr>
          <w:rFonts w:ascii="Arial" w:hAnsi="Arial" w:cs="Arial"/>
          <w:sz w:val="20"/>
          <w:szCs w:val="20"/>
        </w:rPr>
        <w:softHyphen/>
        <w:t>та ди</w:t>
      </w:r>
      <w:r w:rsidR="00B76F79">
        <w:rPr>
          <w:rFonts w:ascii="Arial" w:hAnsi="Arial" w:cs="Arial"/>
          <w:sz w:val="20"/>
          <w:szCs w:val="20"/>
        </w:rPr>
        <w:softHyphen/>
        <w:t>ре</w:t>
      </w:r>
      <w:r w:rsidR="00B76F79">
        <w:rPr>
          <w:rFonts w:ascii="Arial" w:hAnsi="Arial" w:cs="Arial"/>
          <w:sz w:val="20"/>
          <w:szCs w:val="20"/>
        </w:rPr>
        <w:softHyphen/>
        <w:t>к</w:t>
      </w:r>
      <w:r w:rsidR="00B76F79">
        <w:rPr>
          <w:rFonts w:ascii="Arial" w:hAnsi="Arial" w:cs="Arial"/>
          <w:sz w:val="20"/>
          <w:szCs w:val="20"/>
        </w:rPr>
        <w:softHyphen/>
        <w:t>то</w:t>
      </w:r>
      <w:r w:rsidR="00B76F79">
        <w:rPr>
          <w:rFonts w:ascii="Arial" w:hAnsi="Arial" w:cs="Arial"/>
          <w:sz w:val="20"/>
          <w:szCs w:val="20"/>
        </w:rPr>
        <w:softHyphen/>
        <w:t>ров без при</w:t>
      </w:r>
      <w:r w:rsidR="00B76F79">
        <w:rPr>
          <w:rFonts w:ascii="Arial" w:hAnsi="Arial" w:cs="Arial"/>
          <w:sz w:val="20"/>
          <w:szCs w:val="20"/>
        </w:rPr>
        <w:softHyphen/>
        <w:t>ня</w:t>
      </w:r>
      <w:r w:rsidR="00B76F79">
        <w:rPr>
          <w:rFonts w:ascii="Arial" w:hAnsi="Arial" w:cs="Arial"/>
          <w:sz w:val="20"/>
          <w:szCs w:val="20"/>
        </w:rPr>
        <w:softHyphen/>
        <w:t>тия ре</w:t>
      </w:r>
      <w:r w:rsidR="00B76F79">
        <w:rPr>
          <w:rFonts w:ascii="Arial" w:hAnsi="Arial" w:cs="Arial"/>
          <w:sz w:val="20"/>
          <w:szCs w:val="20"/>
        </w:rPr>
        <w:softHyphen/>
        <w:t>ше</w:t>
      </w:r>
      <w:r w:rsidR="00B76F79">
        <w:rPr>
          <w:rFonts w:ascii="Arial" w:hAnsi="Arial" w:cs="Arial"/>
          <w:sz w:val="20"/>
          <w:szCs w:val="20"/>
        </w:rPr>
        <w:softHyphen/>
        <w:t xml:space="preserve">ния; </w:t>
      </w:r>
    </w:p>
    <w:p w:rsidR="00B76F79" w:rsidRPr="00A152E4" w:rsidRDefault="00725083" w:rsidP="00E928BF">
      <w:pPr>
        <w:numPr>
          <w:ilvl w:val="0"/>
          <w:numId w:val="4"/>
        </w:numPr>
        <w:spacing w:line="32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иное без</w:t>
      </w:r>
      <w:r>
        <w:rPr>
          <w:rFonts w:ascii="Arial" w:hAnsi="Arial" w:cs="Arial"/>
          <w:sz w:val="20"/>
          <w:szCs w:val="20"/>
        </w:rPr>
        <w:softHyphen/>
        <w:t>дей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вие С</w:t>
      </w:r>
      <w:r w:rsidR="00B76F79">
        <w:rPr>
          <w:rFonts w:ascii="Arial" w:hAnsi="Arial" w:cs="Arial"/>
          <w:sz w:val="20"/>
          <w:szCs w:val="20"/>
        </w:rPr>
        <w:t>о</w:t>
      </w:r>
      <w:r w:rsidR="00B76F79">
        <w:rPr>
          <w:rFonts w:ascii="Arial" w:hAnsi="Arial" w:cs="Arial"/>
          <w:sz w:val="20"/>
          <w:szCs w:val="20"/>
        </w:rPr>
        <w:softHyphen/>
        <w:t>ве</w:t>
      </w:r>
      <w:r w:rsidR="00B76F79">
        <w:rPr>
          <w:rFonts w:ascii="Arial" w:hAnsi="Arial" w:cs="Arial"/>
          <w:sz w:val="20"/>
          <w:szCs w:val="20"/>
        </w:rPr>
        <w:softHyphen/>
        <w:t>та ди</w:t>
      </w:r>
      <w:r w:rsidR="00B76F79">
        <w:rPr>
          <w:rFonts w:ascii="Arial" w:hAnsi="Arial" w:cs="Arial"/>
          <w:sz w:val="20"/>
          <w:szCs w:val="20"/>
        </w:rPr>
        <w:softHyphen/>
        <w:t>ре</w:t>
      </w:r>
      <w:r w:rsidR="00B76F79">
        <w:rPr>
          <w:rFonts w:ascii="Arial" w:hAnsi="Arial" w:cs="Arial"/>
          <w:sz w:val="20"/>
          <w:szCs w:val="20"/>
        </w:rPr>
        <w:softHyphen/>
        <w:t>к</w:t>
      </w:r>
      <w:r w:rsidR="00B76F79">
        <w:rPr>
          <w:rFonts w:ascii="Arial" w:hAnsi="Arial" w:cs="Arial"/>
          <w:sz w:val="20"/>
          <w:szCs w:val="20"/>
        </w:rPr>
        <w:softHyphen/>
        <w:t>то</w:t>
      </w:r>
      <w:r w:rsidR="00B76F79">
        <w:rPr>
          <w:rFonts w:ascii="Arial" w:hAnsi="Arial" w:cs="Arial"/>
          <w:sz w:val="20"/>
          <w:szCs w:val="20"/>
        </w:rPr>
        <w:softHyphen/>
        <w:t>ров, при</w:t>
      </w:r>
      <w:r w:rsidR="00B76F79">
        <w:rPr>
          <w:rFonts w:ascii="Arial" w:hAnsi="Arial" w:cs="Arial"/>
          <w:sz w:val="20"/>
          <w:szCs w:val="20"/>
        </w:rPr>
        <w:softHyphen/>
        <w:t>вед</w:t>
      </w:r>
      <w:r w:rsidR="00B76F79">
        <w:rPr>
          <w:rFonts w:ascii="Arial" w:hAnsi="Arial" w:cs="Arial"/>
          <w:sz w:val="20"/>
          <w:szCs w:val="20"/>
        </w:rPr>
        <w:softHyphen/>
        <w:t>шее к не</w:t>
      </w:r>
      <w:r w:rsidR="00B76F79">
        <w:rPr>
          <w:rFonts w:ascii="Arial" w:hAnsi="Arial" w:cs="Arial"/>
          <w:sz w:val="20"/>
          <w:szCs w:val="20"/>
        </w:rPr>
        <w:softHyphen/>
        <w:t>при</w:t>
      </w:r>
      <w:r w:rsidR="00A152E4">
        <w:rPr>
          <w:rFonts w:ascii="Arial" w:hAnsi="Arial" w:cs="Arial"/>
          <w:sz w:val="20"/>
          <w:szCs w:val="20"/>
        </w:rPr>
        <w:softHyphen/>
        <w:t>ня</w:t>
      </w:r>
      <w:r w:rsidR="00A152E4">
        <w:rPr>
          <w:rFonts w:ascii="Arial" w:hAnsi="Arial" w:cs="Arial"/>
          <w:sz w:val="20"/>
          <w:szCs w:val="20"/>
        </w:rPr>
        <w:softHyphen/>
        <w:t>тию ука</w:t>
      </w:r>
      <w:r w:rsidR="00A152E4">
        <w:rPr>
          <w:rFonts w:ascii="Arial" w:hAnsi="Arial" w:cs="Arial"/>
          <w:sz w:val="20"/>
          <w:szCs w:val="20"/>
        </w:rPr>
        <w:softHyphen/>
        <w:t>зан</w:t>
      </w:r>
      <w:r w:rsidR="00A152E4">
        <w:rPr>
          <w:rFonts w:ascii="Arial" w:hAnsi="Arial" w:cs="Arial"/>
          <w:sz w:val="20"/>
          <w:szCs w:val="20"/>
        </w:rPr>
        <w:softHyphen/>
        <w:t>но</w:t>
      </w:r>
      <w:r w:rsidR="00A152E4">
        <w:rPr>
          <w:rFonts w:ascii="Arial" w:hAnsi="Arial" w:cs="Arial"/>
          <w:sz w:val="20"/>
          <w:szCs w:val="20"/>
        </w:rPr>
        <w:softHyphen/>
        <w:t>го ре</w:t>
      </w:r>
      <w:r w:rsidR="00A152E4">
        <w:rPr>
          <w:rFonts w:ascii="Arial" w:hAnsi="Arial" w:cs="Arial"/>
          <w:sz w:val="20"/>
          <w:szCs w:val="20"/>
        </w:rPr>
        <w:softHyphen/>
        <w:t>ше</w:t>
      </w:r>
      <w:r w:rsidR="00A152E4">
        <w:rPr>
          <w:rFonts w:ascii="Arial" w:hAnsi="Arial" w:cs="Arial"/>
          <w:sz w:val="20"/>
          <w:szCs w:val="20"/>
        </w:rPr>
        <w:softHyphen/>
        <w:t>ния.</w:t>
      </w:r>
    </w:p>
    <w:p w:rsidR="00B76F79" w:rsidRDefault="00A152E4" w:rsidP="00E928BF">
      <w:pPr>
        <w:spacing w:line="320" w:lineRule="atLeast"/>
        <w:ind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3.1</w:t>
      </w:r>
      <w:r w:rsidR="001D2675">
        <w:rPr>
          <w:rFonts w:ascii="Arial" w:hAnsi="Arial" w:cs="Arial"/>
          <w:sz w:val="20"/>
          <w:szCs w:val="20"/>
        </w:rPr>
        <w:t>9</w:t>
      </w:r>
      <w:r w:rsidR="00B76F79">
        <w:rPr>
          <w:rFonts w:ascii="Arial" w:hAnsi="Arial" w:cs="Arial"/>
          <w:sz w:val="20"/>
          <w:szCs w:val="20"/>
        </w:rPr>
        <w:t xml:space="preserve">. </w:t>
      </w:r>
      <w:proofErr w:type="gramStart"/>
      <w:r w:rsidR="00B76F79">
        <w:rPr>
          <w:rFonts w:ascii="Arial" w:hAnsi="Arial" w:cs="Arial"/>
          <w:sz w:val="20"/>
          <w:szCs w:val="20"/>
        </w:rPr>
        <w:t>По</w:t>
      </w:r>
      <w:r w:rsidR="00B76F79">
        <w:rPr>
          <w:rFonts w:ascii="Arial" w:hAnsi="Arial" w:cs="Arial"/>
          <w:sz w:val="20"/>
          <w:szCs w:val="20"/>
        </w:rPr>
        <w:softHyphen/>
        <w:t>ми</w:t>
      </w:r>
      <w:r w:rsidR="00B76F79">
        <w:rPr>
          <w:rFonts w:ascii="Arial" w:hAnsi="Arial" w:cs="Arial"/>
          <w:sz w:val="20"/>
          <w:szCs w:val="20"/>
        </w:rPr>
        <w:softHyphen/>
        <w:t>мо во</w:t>
      </w:r>
      <w:r w:rsidR="00B76F79">
        <w:rPr>
          <w:rFonts w:ascii="Arial" w:hAnsi="Arial" w:cs="Arial"/>
          <w:sz w:val="20"/>
          <w:szCs w:val="20"/>
        </w:rPr>
        <w:softHyphen/>
        <w:t>п</w:t>
      </w:r>
      <w:r w:rsidR="00B76F79">
        <w:rPr>
          <w:rFonts w:ascii="Arial" w:hAnsi="Arial" w:cs="Arial"/>
          <w:sz w:val="20"/>
          <w:szCs w:val="20"/>
        </w:rPr>
        <w:softHyphen/>
        <w:t>ро</w:t>
      </w:r>
      <w:r w:rsidR="00B76F79">
        <w:rPr>
          <w:rFonts w:ascii="Arial" w:hAnsi="Arial" w:cs="Arial"/>
          <w:sz w:val="20"/>
          <w:szCs w:val="20"/>
        </w:rPr>
        <w:softHyphen/>
        <w:t>сов, пред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жен</w:t>
      </w:r>
      <w:r w:rsidR="00B76F79">
        <w:rPr>
          <w:rFonts w:ascii="Arial" w:hAnsi="Arial" w:cs="Arial"/>
          <w:sz w:val="20"/>
          <w:szCs w:val="20"/>
        </w:rPr>
        <w:softHyphen/>
        <w:t>ных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ми для</w:t>
      </w:r>
      <w:r>
        <w:rPr>
          <w:rFonts w:ascii="Arial" w:hAnsi="Arial" w:cs="Arial"/>
          <w:sz w:val="20"/>
          <w:szCs w:val="20"/>
        </w:rPr>
        <w:t xml:space="preserve"> вклю</w:t>
      </w:r>
      <w:r>
        <w:rPr>
          <w:rFonts w:ascii="Arial" w:hAnsi="Arial" w:cs="Arial"/>
          <w:sz w:val="20"/>
          <w:szCs w:val="20"/>
        </w:rPr>
        <w:softHyphen/>
        <w:t>че</w:t>
      </w:r>
      <w:r>
        <w:rPr>
          <w:rFonts w:ascii="Arial" w:hAnsi="Arial" w:cs="Arial"/>
          <w:sz w:val="20"/>
          <w:szCs w:val="20"/>
        </w:rPr>
        <w:softHyphen/>
        <w:t>ния в по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ку дня Г</w:t>
      </w:r>
      <w:r w:rsidR="001D2675">
        <w:rPr>
          <w:rFonts w:ascii="Arial" w:hAnsi="Arial" w:cs="Arial"/>
          <w:sz w:val="20"/>
          <w:szCs w:val="20"/>
        </w:rPr>
        <w:t>о</w:t>
      </w:r>
      <w:r w:rsidR="001D2675">
        <w:rPr>
          <w:rFonts w:ascii="Arial" w:hAnsi="Arial" w:cs="Arial"/>
          <w:sz w:val="20"/>
          <w:szCs w:val="20"/>
        </w:rPr>
        <w:softHyphen/>
        <w:t>до</w:t>
      </w:r>
      <w:r w:rsidR="001D2675">
        <w:rPr>
          <w:rFonts w:ascii="Arial" w:hAnsi="Arial" w:cs="Arial"/>
          <w:sz w:val="20"/>
          <w:szCs w:val="20"/>
        </w:rPr>
        <w:softHyphen/>
        <w:t>во</w:t>
      </w:r>
      <w:r w:rsidR="001D2675">
        <w:rPr>
          <w:rFonts w:ascii="Arial" w:hAnsi="Arial" w:cs="Arial"/>
          <w:sz w:val="20"/>
          <w:szCs w:val="20"/>
        </w:rPr>
        <w:softHyphen/>
        <w:t>го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ров, а так</w:t>
      </w:r>
      <w:r w:rsidR="00B76F79">
        <w:rPr>
          <w:rFonts w:ascii="Arial" w:hAnsi="Arial" w:cs="Arial"/>
          <w:sz w:val="20"/>
          <w:szCs w:val="20"/>
        </w:rPr>
        <w:softHyphen/>
        <w:t>же в слу</w:t>
      </w:r>
      <w:r w:rsidR="00B76F79">
        <w:rPr>
          <w:rFonts w:ascii="Arial" w:hAnsi="Arial" w:cs="Arial"/>
          <w:sz w:val="20"/>
          <w:szCs w:val="20"/>
        </w:rPr>
        <w:softHyphen/>
        <w:t>чае от</w:t>
      </w:r>
      <w:r w:rsidR="00B76F79">
        <w:rPr>
          <w:rFonts w:ascii="Arial" w:hAnsi="Arial" w:cs="Arial"/>
          <w:sz w:val="20"/>
          <w:szCs w:val="20"/>
        </w:rPr>
        <w:softHyphen/>
        <w:t>су</w:t>
      </w:r>
      <w:r>
        <w:rPr>
          <w:rFonts w:ascii="Arial" w:hAnsi="Arial" w:cs="Arial"/>
          <w:sz w:val="20"/>
          <w:szCs w:val="20"/>
        </w:rPr>
        <w:t>т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вия та</w:t>
      </w:r>
      <w:r>
        <w:rPr>
          <w:rFonts w:ascii="Arial" w:hAnsi="Arial" w:cs="Arial"/>
          <w:sz w:val="20"/>
          <w:szCs w:val="20"/>
        </w:rPr>
        <w:softHyphen/>
        <w:t>ких пред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ний С</w:t>
      </w:r>
      <w:r w:rsidR="00B76F79">
        <w:rPr>
          <w:rFonts w:ascii="Arial" w:hAnsi="Arial" w:cs="Arial"/>
          <w:sz w:val="20"/>
          <w:szCs w:val="20"/>
        </w:rPr>
        <w:t>о</w:t>
      </w:r>
      <w:r w:rsidR="00B76F79">
        <w:rPr>
          <w:rFonts w:ascii="Arial" w:hAnsi="Arial" w:cs="Arial"/>
          <w:sz w:val="20"/>
          <w:szCs w:val="20"/>
        </w:rPr>
        <w:softHyphen/>
        <w:t>вет ди</w:t>
      </w:r>
      <w:r w:rsidR="00B76F79">
        <w:rPr>
          <w:rFonts w:ascii="Arial" w:hAnsi="Arial" w:cs="Arial"/>
          <w:sz w:val="20"/>
          <w:szCs w:val="20"/>
        </w:rPr>
        <w:softHyphen/>
        <w:t>ре</w:t>
      </w:r>
      <w:r w:rsidR="00B76F79">
        <w:rPr>
          <w:rFonts w:ascii="Arial" w:hAnsi="Arial" w:cs="Arial"/>
          <w:sz w:val="20"/>
          <w:szCs w:val="20"/>
        </w:rPr>
        <w:softHyphen/>
        <w:t>к</w:t>
      </w:r>
      <w:r w:rsidR="00B76F79">
        <w:rPr>
          <w:rFonts w:ascii="Arial" w:hAnsi="Arial" w:cs="Arial"/>
          <w:sz w:val="20"/>
          <w:szCs w:val="20"/>
        </w:rPr>
        <w:softHyphen/>
        <w:t>то</w:t>
      </w:r>
      <w:r w:rsidR="00B76F79">
        <w:rPr>
          <w:rFonts w:ascii="Arial" w:hAnsi="Arial" w:cs="Arial"/>
          <w:sz w:val="20"/>
          <w:szCs w:val="20"/>
        </w:rPr>
        <w:softHyphen/>
        <w:t>ров об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 впра</w:t>
      </w:r>
      <w:r w:rsidR="00B76F79"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t>ве вклю</w:t>
      </w:r>
      <w:r>
        <w:rPr>
          <w:rFonts w:ascii="Arial" w:hAnsi="Arial" w:cs="Arial"/>
          <w:sz w:val="20"/>
          <w:szCs w:val="20"/>
        </w:rPr>
        <w:softHyphen/>
        <w:t>чать в по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ку дня Г</w:t>
      </w:r>
      <w:r w:rsidR="00B76F79">
        <w:rPr>
          <w:rFonts w:ascii="Arial" w:hAnsi="Arial" w:cs="Arial"/>
          <w:sz w:val="20"/>
          <w:szCs w:val="20"/>
        </w:rPr>
        <w:t>о</w:t>
      </w:r>
      <w:r w:rsidR="00B76F79">
        <w:rPr>
          <w:rFonts w:ascii="Arial" w:hAnsi="Arial" w:cs="Arial"/>
          <w:sz w:val="20"/>
          <w:szCs w:val="20"/>
        </w:rPr>
        <w:softHyphen/>
        <w:t>до</w:t>
      </w:r>
      <w:r w:rsidR="00B76F79">
        <w:rPr>
          <w:rFonts w:ascii="Arial" w:hAnsi="Arial" w:cs="Arial"/>
          <w:sz w:val="20"/>
          <w:szCs w:val="20"/>
        </w:rPr>
        <w:softHyphen/>
        <w:t>во</w:t>
      </w:r>
      <w:r w:rsidR="00B76F79">
        <w:rPr>
          <w:rFonts w:ascii="Arial" w:hAnsi="Arial" w:cs="Arial"/>
          <w:sz w:val="20"/>
          <w:szCs w:val="20"/>
        </w:rPr>
        <w:softHyphen/>
        <w:t>го об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 во</w:t>
      </w:r>
      <w:r w:rsidR="00B76F79">
        <w:rPr>
          <w:rFonts w:ascii="Arial" w:hAnsi="Arial" w:cs="Arial"/>
          <w:sz w:val="20"/>
          <w:szCs w:val="20"/>
        </w:rPr>
        <w:softHyphen/>
        <w:t>п</w:t>
      </w:r>
      <w:r w:rsidR="00B76F79">
        <w:rPr>
          <w:rFonts w:ascii="Arial" w:hAnsi="Arial" w:cs="Arial"/>
          <w:sz w:val="20"/>
          <w:szCs w:val="20"/>
        </w:rPr>
        <w:softHyphen/>
        <w:t>ро</w:t>
      </w:r>
      <w:r w:rsidR="00B76F79">
        <w:rPr>
          <w:rFonts w:ascii="Arial" w:hAnsi="Arial" w:cs="Arial"/>
          <w:sz w:val="20"/>
          <w:szCs w:val="20"/>
        </w:rPr>
        <w:softHyphen/>
        <w:t>сы и формулировки ре</w:t>
      </w:r>
      <w:r w:rsidR="00B76F79">
        <w:rPr>
          <w:rFonts w:ascii="Arial" w:hAnsi="Arial" w:cs="Arial"/>
          <w:sz w:val="20"/>
          <w:szCs w:val="20"/>
        </w:rPr>
        <w:softHyphen/>
        <w:t>ше</w:t>
      </w:r>
      <w:r w:rsidR="00B76F79">
        <w:rPr>
          <w:rFonts w:ascii="Arial" w:hAnsi="Arial" w:cs="Arial"/>
          <w:sz w:val="20"/>
          <w:szCs w:val="20"/>
        </w:rPr>
        <w:softHyphen/>
        <w:t>ния п</w:t>
      </w:r>
      <w:r w:rsidR="00CE3951">
        <w:rPr>
          <w:rFonts w:ascii="Arial" w:hAnsi="Arial" w:cs="Arial"/>
          <w:sz w:val="20"/>
          <w:szCs w:val="20"/>
        </w:rPr>
        <w:t>о ним по сво</w:t>
      </w:r>
      <w:r w:rsidR="00CE3951">
        <w:rPr>
          <w:rFonts w:ascii="Arial" w:hAnsi="Arial" w:cs="Arial"/>
          <w:sz w:val="20"/>
          <w:szCs w:val="20"/>
        </w:rPr>
        <w:softHyphen/>
        <w:t>ему ус</w:t>
      </w:r>
      <w:r w:rsidR="00CE3951">
        <w:rPr>
          <w:rFonts w:ascii="Arial" w:hAnsi="Arial" w:cs="Arial"/>
          <w:sz w:val="20"/>
          <w:szCs w:val="20"/>
        </w:rPr>
        <w:softHyphen/>
        <w:t>мо</w:t>
      </w:r>
      <w:r w:rsidR="00CE3951">
        <w:rPr>
          <w:rFonts w:ascii="Arial" w:hAnsi="Arial" w:cs="Arial"/>
          <w:sz w:val="20"/>
          <w:szCs w:val="20"/>
        </w:rPr>
        <w:softHyphen/>
        <w:t>т</w:t>
      </w:r>
      <w:r w:rsidR="00CE3951">
        <w:rPr>
          <w:rFonts w:ascii="Arial" w:hAnsi="Arial" w:cs="Arial"/>
          <w:sz w:val="20"/>
          <w:szCs w:val="20"/>
        </w:rPr>
        <w:softHyphen/>
        <w:t>ре</w:t>
      </w:r>
      <w:r w:rsidR="00CE3951">
        <w:rPr>
          <w:rFonts w:ascii="Arial" w:hAnsi="Arial" w:cs="Arial"/>
          <w:sz w:val="20"/>
          <w:szCs w:val="20"/>
        </w:rPr>
        <w:softHyphen/>
        <w:t>нию, а также в случае отсутствия или недостаточного количества кандидатов, предложенных акционерами для образования соответствующего органа, Совет директоров Общества вправе</w:t>
      </w:r>
      <w:proofErr w:type="gramEnd"/>
      <w:r w:rsidR="00CE3951">
        <w:rPr>
          <w:rFonts w:ascii="Arial" w:hAnsi="Arial" w:cs="Arial"/>
          <w:sz w:val="20"/>
          <w:szCs w:val="20"/>
        </w:rPr>
        <w:t xml:space="preserve"> включать в повестку дня Годового общего собрания акционеров вопросы или кандидатов в список кандидатур по своему усмотрению</w:t>
      </w:r>
    </w:p>
    <w:p w:rsidR="00B76F79" w:rsidRPr="00A152E4" w:rsidRDefault="001D2675" w:rsidP="00E928BF">
      <w:pPr>
        <w:tabs>
          <w:tab w:val="left" w:pos="397"/>
          <w:tab w:val="left" w:pos="737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3.20</w:t>
      </w:r>
      <w:r w:rsidR="00B76F79">
        <w:rPr>
          <w:rFonts w:ascii="Arial" w:hAnsi="Arial" w:cs="Arial"/>
          <w:sz w:val="20"/>
          <w:szCs w:val="20"/>
        </w:rPr>
        <w:t>. По</w:t>
      </w:r>
      <w:r w:rsidR="00B76F79">
        <w:rPr>
          <w:rFonts w:ascii="Arial" w:hAnsi="Arial" w:cs="Arial"/>
          <w:sz w:val="20"/>
          <w:szCs w:val="20"/>
        </w:rPr>
        <w:softHyphen/>
        <w:t>с</w:t>
      </w:r>
      <w:r w:rsidR="00B76F79">
        <w:rPr>
          <w:rFonts w:ascii="Arial" w:hAnsi="Arial" w:cs="Arial"/>
          <w:sz w:val="20"/>
          <w:szCs w:val="20"/>
        </w:rPr>
        <w:softHyphen/>
        <w:t>ле ин</w:t>
      </w:r>
      <w:r w:rsidR="00B76F79">
        <w:rPr>
          <w:rFonts w:ascii="Arial" w:hAnsi="Arial" w:cs="Arial"/>
          <w:sz w:val="20"/>
          <w:szCs w:val="20"/>
        </w:rPr>
        <w:softHyphen/>
        <w:t>фор</w:t>
      </w:r>
      <w:r w:rsidR="00B76F79">
        <w:rPr>
          <w:rFonts w:ascii="Arial" w:hAnsi="Arial" w:cs="Arial"/>
          <w:sz w:val="20"/>
          <w:szCs w:val="20"/>
        </w:rPr>
        <w:softHyphen/>
        <w:t>ми</w:t>
      </w:r>
      <w:r w:rsidR="00B76F79">
        <w:rPr>
          <w:rFonts w:ascii="Arial" w:hAnsi="Arial" w:cs="Arial"/>
          <w:sz w:val="20"/>
          <w:szCs w:val="20"/>
        </w:rPr>
        <w:softHyphen/>
        <w:t>ро</w:t>
      </w:r>
      <w:r w:rsidR="00B76F79">
        <w:rPr>
          <w:rFonts w:ascii="Arial" w:hAnsi="Arial" w:cs="Arial"/>
          <w:sz w:val="20"/>
          <w:szCs w:val="20"/>
        </w:rPr>
        <w:softHyphen/>
        <w:t>ва</w:t>
      </w:r>
      <w:r w:rsidR="00B76F79">
        <w:rPr>
          <w:rFonts w:ascii="Arial" w:hAnsi="Arial" w:cs="Arial"/>
          <w:sz w:val="20"/>
          <w:szCs w:val="20"/>
        </w:rPr>
        <w:softHyphen/>
        <w:t xml:space="preserve">ния </w:t>
      </w:r>
      <w:r w:rsidR="00A152E4">
        <w:rPr>
          <w:rFonts w:ascii="Arial" w:hAnsi="Arial" w:cs="Arial"/>
          <w:sz w:val="20"/>
          <w:szCs w:val="20"/>
        </w:rPr>
        <w:t>ак</w:t>
      </w:r>
      <w:r w:rsidR="00A152E4">
        <w:rPr>
          <w:rFonts w:ascii="Arial" w:hAnsi="Arial" w:cs="Arial"/>
          <w:sz w:val="20"/>
          <w:szCs w:val="20"/>
        </w:rPr>
        <w:softHyphen/>
        <w:t>ци</w:t>
      </w:r>
      <w:r w:rsidR="00A152E4">
        <w:rPr>
          <w:rFonts w:ascii="Arial" w:hAnsi="Arial" w:cs="Arial"/>
          <w:sz w:val="20"/>
          <w:szCs w:val="20"/>
        </w:rPr>
        <w:softHyphen/>
        <w:t>о</w:t>
      </w:r>
      <w:r w:rsidR="00A152E4">
        <w:rPr>
          <w:rFonts w:ascii="Arial" w:hAnsi="Arial" w:cs="Arial"/>
          <w:sz w:val="20"/>
          <w:szCs w:val="20"/>
        </w:rPr>
        <w:softHyphen/>
        <w:t>не</w:t>
      </w:r>
      <w:r w:rsidR="00A152E4">
        <w:rPr>
          <w:rFonts w:ascii="Arial" w:hAnsi="Arial" w:cs="Arial"/>
          <w:sz w:val="20"/>
          <w:szCs w:val="20"/>
        </w:rPr>
        <w:softHyphen/>
        <w:t>ров о про</w:t>
      </w:r>
      <w:r w:rsidR="00A152E4">
        <w:rPr>
          <w:rFonts w:ascii="Arial" w:hAnsi="Arial" w:cs="Arial"/>
          <w:sz w:val="20"/>
          <w:szCs w:val="20"/>
        </w:rPr>
        <w:softHyphen/>
        <w:t>ве</w:t>
      </w:r>
      <w:r w:rsidR="00A152E4">
        <w:rPr>
          <w:rFonts w:ascii="Arial" w:hAnsi="Arial" w:cs="Arial"/>
          <w:sz w:val="20"/>
          <w:szCs w:val="20"/>
        </w:rPr>
        <w:softHyphen/>
        <w:t>де</w:t>
      </w:r>
      <w:r w:rsidR="00A152E4">
        <w:rPr>
          <w:rFonts w:ascii="Arial" w:hAnsi="Arial" w:cs="Arial"/>
          <w:sz w:val="20"/>
          <w:szCs w:val="20"/>
        </w:rPr>
        <w:softHyphen/>
        <w:t>нии Г</w:t>
      </w:r>
      <w:r w:rsidR="00B76F79">
        <w:rPr>
          <w:rFonts w:ascii="Arial" w:hAnsi="Arial" w:cs="Arial"/>
          <w:sz w:val="20"/>
          <w:szCs w:val="20"/>
        </w:rPr>
        <w:t>о</w:t>
      </w:r>
      <w:r w:rsidR="00B76F79">
        <w:rPr>
          <w:rFonts w:ascii="Arial" w:hAnsi="Arial" w:cs="Arial"/>
          <w:sz w:val="20"/>
          <w:szCs w:val="20"/>
        </w:rPr>
        <w:softHyphen/>
        <w:t>до</w:t>
      </w:r>
      <w:r w:rsidR="00B76F79">
        <w:rPr>
          <w:rFonts w:ascii="Arial" w:hAnsi="Arial" w:cs="Arial"/>
          <w:sz w:val="20"/>
          <w:szCs w:val="20"/>
        </w:rPr>
        <w:softHyphen/>
        <w:t>во</w:t>
      </w:r>
      <w:r w:rsidR="00B76F79">
        <w:rPr>
          <w:rFonts w:ascii="Arial" w:hAnsi="Arial" w:cs="Arial"/>
          <w:sz w:val="20"/>
          <w:szCs w:val="20"/>
        </w:rPr>
        <w:softHyphen/>
        <w:t>го об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в по</w:t>
      </w:r>
      <w:r w:rsidR="00A152E4">
        <w:rPr>
          <w:rFonts w:ascii="Arial" w:hAnsi="Arial" w:cs="Arial"/>
          <w:sz w:val="20"/>
          <w:szCs w:val="20"/>
        </w:rPr>
        <w:softHyphen/>
        <w:t>ряд</w:t>
      </w:r>
      <w:r w:rsidR="00A152E4">
        <w:rPr>
          <w:rFonts w:ascii="Arial" w:hAnsi="Arial" w:cs="Arial"/>
          <w:sz w:val="20"/>
          <w:szCs w:val="20"/>
        </w:rPr>
        <w:softHyphen/>
        <w:t>ке, пре</w:t>
      </w:r>
      <w:r w:rsidR="00A152E4">
        <w:rPr>
          <w:rFonts w:ascii="Arial" w:hAnsi="Arial" w:cs="Arial"/>
          <w:sz w:val="20"/>
          <w:szCs w:val="20"/>
        </w:rPr>
        <w:softHyphen/>
        <w:t>д</w:t>
      </w:r>
      <w:r w:rsidR="00A152E4">
        <w:rPr>
          <w:rFonts w:ascii="Arial" w:hAnsi="Arial" w:cs="Arial"/>
          <w:sz w:val="20"/>
          <w:szCs w:val="20"/>
        </w:rPr>
        <w:softHyphen/>
        <w:t>у</w:t>
      </w:r>
      <w:r w:rsidR="00A152E4">
        <w:rPr>
          <w:rFonts w:ascii="Arial" w:hAnsi="Arial" w:cs="Arial"/>
          <w:sz w:val="20"/>
          <w:szCs w:val="20"/>
        </w:rPr>
        <w:softHyphen/>
        <w:t>смо</w:t>
      </w:r>
      <w:r w:rsidR="00A152E4">
        <w:rPr>
          <w:rFonts w:ascii="Arial" w:hAnsi="Arial" w:cs="Arial"/>
          <w:sz w:val="20"/>
          <w:szCs w:val="20"/>
        </w:rPr>
        <w:softHyphen/>
        <w:t>т</w:t>
      </w:r>
      <w:r w:rsidR="00A152E4">
        <w:rPr>
          <w:rFonts w:ascii="Arial" w:hAnsi="Arial" w:cs="Arial"/>
          <w:sz w:val="20"/>
          <w:szCs w:val="20"/>
        </w:rPr>
        <w:softHyphen/>
        <w:t>рен</w:t>
      </w:r>
      <w:r w:rsidR="00A152E4">
        <w:rPr>
          <w:rFonts w:ascii="Arial" w:hAnsi="Arial" w:cs="Arial"/>
          <w:sz w:val="20"/>
          <w:szCs w:val="20"/>
        </w:rPr>
        <w:softHyphen/>
        <w:t>ном У</w:t>
      </w:r>
      <w:r w:rsidR="00B76F79">
        <w:rPr>
          <w:rFonts w:ascii="Arial" w:hAnsi="Arial" w:cs="Arial"/>
          <w:sz w:val="20"/>
          <w:szCs w:val="20"/>
        </w:rPr>
        <w:t>с</w:t>
      </w:r>
      <w:r w:rsidR="00B76F79">
        <w:rPr>
          <w:rFonts w:ascii="Arial" w:hAnsi="Arial" w:cs="Arial"/>
          <w:sz w:val="20"/>
          <w:szCs w:val="20"/>
        </w:rPr>
        <w:softHyphen/>
        <w:t>та</w:t>
      </w:r>
      <w:r w:rsidR="00B76F79">
        <w:rPr>
          <w:rFonts w:ascii="Arial" w:hAnsi="Arial" w:cs="Arial"/>
          <w:sz w:val="20"/>
          <w:szCs w:val="20"/>
        </w:rPr>
        <w:softHyphen/>
        <w:t>вом об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ва, по</w:t>
      </w:r>
      <w:r w:rsidR="00B76F79">
        <w:rPr>
          <w:rFonts w:ascii="Arial" w:hAnsi="Arial" w:cs="Arial"/>
          <w:sz w:val="20"/>
          <w:szCs w:val="20"/>
        </w:rPr>
        <w:softHyphen/>
        <w:t>ве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 xml:space="preserve">ка дня </w:t>
      </w:r>
      <w:r w:rsidR="00A152E4">
        <w:rPr>
          <w:rFonts w:ascii="Arial" w:hAnsi="Arial" w:cs="Arial"/>
          <w:sz w:val="20"/>
          <w:szCs w:val="20"/>
        </w:rPr>
        <w:t>Г</w:t>
      </w:r>
      <w:r w:rsidR="00B76F79">
        <w:rPr>
          <w:rFonts w:ascii="Arial" w:hAnsi="Arial" w:cs="Arial"/>
          <w:sz w:val="20"/>
          <w:szCs w:val="20"/>
        </w:rPr>
        <w:t>о</w:t>
      </w:r>
      <w:r w:rsidR="00B76F79">
        <w:rPr>
          <w:rFonts w:ascii="Arial" w:hAnsi="Arial" w:cs="Arial"/>
          <w:sz w:val="20"/>
          <w:szCs w:val="20"/>
        </w:rPr>
        <w:softHyphen/>
        <w:t>до</w:t>
      </w:r>
      <w:r w:rsidR="00B76F79">
        <w:rPr>
          <w:rFonts w:ascii="Arial" w:hAnsi="Arial" w:cs="Arial"/>
          <w:sz w:val="20"/>
          <w:szCs w:val="20"/>
        </w:rPr>
        <w:softHyphen/>
        <w:t>во</w:t>
      </w:r>
      <w:r w:rsidR="00B76F79">
        <w:rPr>
          <w:rFonts w:ascii="Arial" w:hAnsi="Arial" w:cs="Arial"/>
          <w:sz w:val="20"/>
          <w:szCs w:val="20"/>
        </w:rPr>
        <w:softHyphen/>
        <w:t>го об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A152E4">
        <w:rPr>
          <w:rFonts w:ascii="Arial" w:hAnsi="Arial" w:cs="Arial"/>
          <w:sz w:val="20"/>
          <w:szCs w:val="20"/>
        </w:rPr>
        <w:softHyphen/>
        <w:t>ния не мо</w:t>
      </w:r>
      <w:r w:rsidR="00A152E4">
        <w:rPr>
          <w:rFonts w:ascii="Arial" w:hAnsi="Arial" w:cs="Arial"/>
          <w:sz w:val="20"/>
          <w:szCs w:val="20"/>
        </w:rPr>
        <w:softHyphen/>
        <w:t>жет быть из</w:t>
      </w:r>
      <w:r w:rsidR="00A152E4">
        <w:rPr>
          <w:rFonts w:ascii="Arial" w:hAnsi="Arial" w:cs="Arial"/>
          <w:sz w:val="20"/>
          <w:szCs w:val="20"/>
        </w:rPr>
        <w:softHyphen/>
        <w:t>ме</w:t>
      </w:r>
      <w:r w:rsidR="00A152E4">
        <w:rPr>
          <w:rFonts w:ascii="Arial" w:hAnsi="Arial" w:cs="Arial"/>
          <w:sz w:val="20"/>
          <w:szCs w:val="20"/>
        </w:rPr>
        <w:softHyphen/>
        <w:t>не</w:t>
      </w:r>
      <w:r w:rsidR="00A152E4">
        <w:rPr>
          <w:rFonts w:ascii="Arial" w:hAnsi="Arial" w:cs="Arial"/>
          <w:sz w:val="20"/>
          <w:szCs w:val="20"/>
        </w:rPr>
        <w:softHyphen/>
        <w:t>на.</w:t>
      </w:r>
    </w:p>
    <w:p w:rsidR="00B76F79" w:rsidRPr="00B71E31" w:rsidRDefault="00A152E4" w:rsidP="00E928BF">
      <w:pPr>
        <w:tabs>
          <w:tab w:val="left" w:pos="397"/>
          <w:tab w:val="left" w:pos="737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3.2</w:t>
      </w:r>
      <w:r w:rsidR="001D2675">
        <w:rPr>
          <w:rFonts w:ascii="Arial" w:hAnsi="Arial" w:cs="Arial"/>
          <w:sz w:val="20"/>
          <w:szCs w:val="20"/>
        </w:rPr>
        <w:t>1</w:t>
      </w:r>
      <w:r w:rsidR="00B76F79" w:rsidRPr="00B71E31">
        <w:rPr>
          <w:rFonts w:ascii="Arial" w:hAnsi="Arial" w:cs="Arial"/>
          <w:sz w:val="20"/>
          <w:szCs w:val="20"/>
        </w:rPr>
        <w:t xml:space="preserve">. </w:t>
      </w:r>
      <w:r w:rsidR="00E23449">
        <w:rPr>
          <w:rFonts w:ascii="Arial" w:hAnsi="Arial" w:cs="Arial"/>
          <w:sz w:val="20"/>
          <w:szCs w:val="20"/>
        </w:rPr>
        <w:t>П</w:t>
      </w:r>
      <w:r w:rsidR="00B76F79">
        <w:rPr>
          <w:rFonts w:ascii="Arial" w:hAnsi="Arial" w:cs="Arial"/>
          <w:sz w:val="20"/>
          <w:szCs w:val="20"/>
        </w:rPr>
        <w:t>редложени</w:t>
      </w:r>
      <w:r w:rsidR="00E23449">
        <w:rPr>
          <w:rFonts w:ascii="Arial" w:hAnsi="Arial" w:cs="Arial"/>
          <w:sz w:val="20"/>
          <w:szCs w:val="20"/>
        </w:rPr>
        <w:t>е</w:t>
      </w:r>
      <w:r w:rsidR="00B76F79">
        <w:rPr>
          <w:rFonts w:ascii="Arial" w:hAnsi="Arial" w:cs="Arial"/>
          <w:sz w:val="20"/>
          <w:szCs w:val="20"/>
        </w:rPr>
        <w:t xml:space="preserve"> о</w:t>
      </w:r>
      <w:r w:rsidR="00B76F79" w:rsidRPr="00B71E31">
        <w:rPr>
          <w:rFonts w:ascii="Arial" w:hAnsi="Arial" w:cs="Arial"/>
          <w:sz w:val="20"/>
          <w:szCs w:val="20"/>
        </w:rPr>
        <w:t xml:space="preserve"> выдвижении кандидатов в </w:t>
      </w:r>
      <w:r w:rsidR="00E23449">
        <w:rPr>
          <w:rFonts w:ascii="Arial" w:hAnsi="Arial" w:cs="Arial"/>
          <w:sz w:val="20"/>
          <w:szCs w:val="20"/>
        </w:rPr>
        <w:t>С</w:t>
      </w:r>
      <w:r w:rsidR="00B76F79" w:rsidRPr="00B71E31">
        <w:rPr>
          <w:rFonts w:ascii="Arial" w:hAnsi="Arial" w:cs="Arial"/>
          <w:sz w:val="20"/>
          <w:szCs w:val="20"/>
        </w:rPr>
        <w:t xml:space="preserve">овет директоров, </w:t>
      </w:r>
      <w:r w:rsidR="00E23449">
        <w:rPr>
          <w:rFonts w:ascii="Arial" w:hAnsi="Arial" w:cs="Arial"/>
          <w:sz w:val="20"/>
          <w:szCs w:val="20"/>
        </w:rPr>
        <w:t>Р</w:t>
      </w:r>
      <w:r w:rsidR="00B76F79" w:rsidRPr="00B71E31">
        <w:rPr>
          <w:rFonts w:ascii="Arial" w:hAnsi="Arial" w:cs="Arial"/>
          <w:sz w:val="20"/>
          <w:szCs w:val="20"/>
        </w:rPr>
        <w:t>евизионную комисс</w:t>
      </w:r>
      <w:r w:rsidR="00E23449">
        <w:rPr>
          <w:rFonts w:ascii="Arial" w:hAnsi="Arial" w:cs="Arial"/>
          <w:sz w:val="20"/>
          <w:szCs w:val="20"/>
        </w:rPr>
        <w:t>ию и счетную комиссию О</w:t>
      </w:r>
      <w:r w:rsidR="006265C1">
        <w:rPr>
          <w:rFonts w:ascii="Arial" w:hAnsi="Arial" w:cs="Arial"/>
          <w:sz w:val="20"/>
          <w:szCs w:val="20"/>
        </w:rPr>
        <w:t>бщества</w:t>
      </w:r>
      <w:r w:rsidR="00B76F79" w:rsidRPr="00B71E31">
        <w:rPr>
          <w:rFonts w:ascii="Arial" w:hAnsi="Arial" w:cs="Arial"/>
          <w:sz w:val="20"/>
          <w:szCs w:val="20"/>
        </w:rPr>
        <w:t xml:space="preserve"> </w:t>
      </w:r>
      <w:r w:rsidR="00E23449">
        <w:rPr>
          <w:rFonts w:ascii="Arial" w:hAnsi="Arial" w:cs="Arial"/>
          <w:sz w:val="20"/>
          <w:szCs w:val="20"/>
        </w:rPr>
        <w:t xml:space="preserve"> должно содержать сведения о наличии согла</w:t>
      </w:r>
      <w:r w:rsidR="00996992">
        <w:rPr>
          <w:rFonts w:ascii="Arial" w:hAnsi="Arial" w:cs="Arial"/>
          <w:sz w:val="20"/>
          <w:szCs w:val="20"/>
        </w:rPr>
        <w:t>сия кандидата на его выдвижение, а также фамилию, имя, от</w:t>
      </w:r>
      <w:r w:rsidR="005C4912">
        <w:rPr>
          <w:rFonts w:ascii="Arial" w:hAnsi="Arial" w:cs="Arial"/>
          <w:sz w:val="20"/>
          <w:szCs w:val="20"/>
        </w:rPr>
        <w:t>чество кандидата, дату рождения, паспортные данные</w:t>
      </w:r>
      <w:r w:rsidR="00743317">
        <w:rPr>
          <w:rFonts w:ascii="Arial" w:hAnsi="Arial" w:cs="Arial"/>
          <w:sz w:val="20"/>
          <w:szCs w:val="20"/>
        </w:rPr>
        <w:t>, а также иная информация в соответствии с требованиями настоящего Положения и иных внутренних документов Общества</w:t>
      </w:r>
      <w:r w:rsidR="00B76F79" w:rsidRPr="00B71E31">
        <w:rPr>
          <w:rFonts w:ascii="Arial" w:hAnsi="Arial" w:cs="Arial"/>
          <w:sz w:val="20"/>
          <w:szCs w:val="20"/>
        </w:rPr>
        <w:t>.</w:t>
      </w:r>
      <w:r w:rsidR="00A17EE3">
        <w:rPr>
          <w:rFonts w:ascii="Arial" w:hAnsi="Arial" w:cs="Arial"/>
          <w:sz w:val="20"/>
          <w:szCs w:val="20"/>
        </w:rPr>
        <w:t xml:space="preserve"> К предложению о выдвижении кандидата может прилагаться письменное согласие кандидата на его выдвижение.</w:t>
      </w:r>
    </w:p>
    <w:p w:rsidR="00B76F79" w:rsidRDefault="001D2675" w:rsidP="00E928BF">
      <w:pPr>
        <w:tabs>
          <w:tab w:val="left" w:pos="397"/>
          <w:tab w:val="left" w:pos="737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3.22</w:t>
      </w:r>
      <w:r w:rsidR="00B76F79">
        <w:rPr>
          <w:rFonts w:ascii="Arial" w:hAnsi="Arial" w:cs="Arial"/>
          <w:sz w:val="20"/>
          <w:szCs w:val="20"/>
        </w:rPr>
        <w:t>. При са</w:t>
      </w:r>
      <w:r w:rsidR="00B76F79">
        <w:rPr>
          <w:rFonts w:ascii="Arial" w:hAnsi="Arial" w:cs="Arial"/>
          <w:sz w:val="20"/>
          <w:szCs w:val="20"/>
        </w:rPr>
        <w:softHyphen/>
        <w:t>мо</w:t>
      </w:r>
      <w:r w:rsidR="00B76F79">
        <w:rPr>
          <w:rFonts w:ascii="Arial" w:hAnsi="Arial" w:cs="Arial"/>
          <w:sz w:val="20"/>
          <w:szCs w:val="20"/>
        </w:rPr>
        <w:softHyphen/>
        <w:t>вы</w:t>
      </w:r>
      <w:r w:rsidR="00B76F79">
        <w:rPr>
          <w:rFonts w:ascii="Arial" w:hAnsi="Arial" w:cs="Arial"/>
          <w:sz w:val="20"/>
          <w:szCs w:val="20"/>
        </w:rPr>
        <w:softHyphen/>
        <w:t>дви</w:t>
      </w:r>
      <w:r w:rsidR="00B76F79">
        <w:rPr>
          <w:rFonts w:ascii="Arial" w:hAnsi="Arial" w:cs="Arial"/>
          <w:sz w:val="20"/>
          <w:szCs w:val="20"/>
        </w:rPr>
        <w:softHyphen/>
        <w:t>же</w:t>
      </w:r>
      <w:r w:rsidR="00B76F79">
        <w:rPr>
          <w:rFonts w:ascii="Arial" w:hAnsi="Arial" w:cs="Arial"/>
          <w:sz w:val="20"/>
          <w:szCs w:val="20"/>
        </w:rPr>
        <w:softHyphen/>
        <w:t>нии (кан</w:t>
      </w:r>
      <w:r w:rsidR="00B76F79">
        <w:rPr>
          <w:rFonts w:ascii="Arial" w:hAnsi="Arial" w:cs="Arial"/>
          <w:sz w:val="20"/>
          <w:szCs w:val="20"/>
        </w:rPr>
        <w:softHyphen/>
        <w:t>ди</w:t>
      </w:r>
      <w:r w:rsidR="00B76F79">
        <w:rPr>
          <w:rFonts w:ascii="Arial" w:hAnsi="Arial" w:cs="Arial"/>
          <w:sz w:val="20"/>
          <w:szCs w:val="20"/>
        </w:rPr>
        <w:softHyphen/>
        <w:t>дат вы</w:t>
      </w:r>
      <w:r w:rsidR="00B76F79">
        <w:rPr>
          <w:rFonts w:ascii="Arial" w:hAnsi="Arial" w:cs="Arial"/>
          <w:sz w:val="20"/>
          <w:szCs w:val="20"/>
        </w:rPr>
        <w:softHyphen/>
        <w:t>дви</w:t>
      </w:r>
      <w:r w:rsidR="00B76F79">
        <w:rPr>
          <w:rFonts w:ascii="Arial" w:hAnsi="Arial" w:cs="Arial"/>
          <w:sz w:val="20"/>
          <w:szCs w:val="20"/>
        </w:rPr>
        <w:softHyphen/>
        <w:t>нул свою кан</w:t>
      </w:r>
      <w:r w:rsidR="00B76F79">
        <w:rPr>
          <w:rFonts w:ascii="Arial" w:hAnsi="Arial" w:cs="Arial"/>
          <w:sz w:val="20"/>
          <w:szCs w:val="20"/>
        </w:rPr>
        <w:softHyphen/>
        <w:t>ди</w:t>
      </w:r>
      <w:r w:rsidR="00B76F79">
        <w:rPr>
          <w:rFonts w:ascii="Arial" w:hAnsi="Arial" w:cs="Arial"/>
          <w:sz w:val="20"/>
          <w:szCs w:val="20"/>
        </w:rPr>
        <w:softHyphen/>
        <w:t>да</w:t>
      </w:r>
      <w:r w:rsidR="00B76F79">
        <w:rPr>
          <w:rFonts w:ascii="Arial" w:hAnsi="Arial" w:cs="Arial"/>
          <w:sz w:val="20"/>
          <w:szCs w:val="20"/>
        </w:rPr>
        <w:softHyphen/>
        <w:t>ту</w:t>
      </w:r>
      <w:r w:rsidR="00B76F79">
        <w:rPr>
          <w:rFonts w:ascii="Arial" w:hAnsi="Arial" w:cs="Arial"/>
          <w:sz w:val="20"/>
          <w:szCs w:val="20"/>
        </w:rPr>
        <w:softHyphen/>
        <w:t>ру сам) счи</w:t>
      </w:r>
      <w:r w:rsidR="00B76F79">
        <w:rPr>
          <w:rFonts w:ascii="Arial" w:hAnsi="Arial" w:cs="Arial"/>
          <w:sz w:val="20"/>
          <w:szCs w:val="20"/>
        </w:rPr>
        <w:softHyphen/>
        <w:t>та</w:t>
      </w:r>
      <w:r w:rsidR="00B76F79">
        <w:rPr>
          <w:rFonts w:ascii="Arial" w:hAnsi="Arial" w:cs="Arial"/>
          <w:sz w:val="20"/>
          <w:szCs w:val="20"/>
        </w:rPr>
        <w:softHyphen/>
        <w:t>ет</w:t>
      </w:r>
      <w:r w:rsidR="00B76F79">
        <w:rPr>
          <w:rFonts w:ascii="Arial" w:hAnsi="Arial" w:cs="Arial"/>
          <w:sz w:val="20"/>
          <w:szCs w:val="20"/>
        </w:rPr>
        <w:softHyphen/>
        <w:t>ся, что пись</w:t>
      </w:r>
      <w:r w:rsidR="00B76F79">
        <w:rPr>
          <w:rFonts w:ascii="Arial" w:hAnsi="Arial" w:cs="Arial"/>
          <w:sz w:val="20"/>
          <w:szCs w:val="20"/>
        </w:rPr>
        <w:softHyphen/>
        <w:t>мен</w:t>
      </w:r>
      <w:r w:rsidR="00B76F79">
        <w:rPr>
          <w:rFonts w:ascii="Arial" w:hAnsi="Arial" w:cs="Arial"/>
          <w:sz w:val="20"/>
          <w:szCs w:val="20"/>
        </w:rPr>
        <w:softHyphen/>
        <w:t>ное со</w:t>
      </w:r>
      <w:r w:rsidR="00B76F79">
        <w:rPr>
          <w:rFonts w:ascii="Arial" w:hAnsi="Arial" w:cs="Arial"/>
          <w:sz w:val="20"/>
          <w:szCs w:val="20"/>
        </w:rPr>
        <w:softHyphen/>
        <w:t>г</w:t>
      </w:r>
      <w:r w:rsidR="00B76F79">
        <w:rPr>
          <w:rFonts w:ascii="Arial" w:hAnsi="Arial" w:cs="Arial"/>
          <w:sz w:val="20"/>
          <w:szCs w:val="20"/>
        </w:rPr>
        <w:softHyphen/>
        <w:t>ла</w:t>
      </w:r>
      <w:r w:rsidR="00B76F79">
        <w:rPr>
          <w:rFonts w:ascii="Arial" w:hAnsi="Arial" w:cs="Arial"/>
          <w:sz w:val="20"/>
          <w:szCs w:val="20"/>
        </w:rPr>
        <w:softHyphen/>
        <w:t>сие кан</w:t>
      </w:r>
      <w:r w:rsidR="00B76F79">
        <w:rPr>
          <w:rFonts w:ascii="Arial" w:hAnsi="Arial" w:cs="Arial"/>
          <w:sz w:val="20"/>
          <w:szCs w:val="20"/>
        </w:rPr>
        <w:softHyphen/>
        <w:t>ди</w:t>
      </w:r>
      <w:r w:rsidR="00B76F79">
        <w:rPr>
          <w:rFonts w:ascii="Arial" w:hAnsi="Arial" w:cs="Arial"/>
          <w:sz w:val="20"/>
          <w:szCs w:val="20"/>
        </w:rPr>
        <w:softHyphen/>
        <w:t>да</w:t>
      </w:r>
      <w:r w:rsidR="00B76F79">
        <w:rPr>
          <w:rFonts w:ascii="Arial" w:hAnsi="Arial" w:cs="Arial"/>
          <w:sz w:val="20"/>
          <w:szCs w:val="20"/>
        </w:rPr>
        <w:softHyphen/>
        <w:t>та бал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ти</w:t>
      </w:r>
      <w:r w:rsidR="00B76F79">
        <w:rPr>
          <w:rFonts w:ascii="Arial" w:hAnsi="Arial" w:cs="Arial"/>
          <w:sz w:val="20"/>
          <w:szCs w:val="20"/>
        </w:rPr>
        <w:softHyphen/>
        <w:t>ро</w:t>
      </w:r>
      <w:r w:rsidR="00B76F79">
        <w:rPr>
          <w:rFonts w:ascii="Arial" w:hAnsi="Arial" w:cs="Arial"/>
          <w:sz w:val="20"/>
          <w:szCs w:val="20"/>
        </w:rPr>
        <w:softHyphen/>
        <w:t>вать</w:t>
      </w:r>
      <w:r w:rsidR="00B76F79">
        <w:rPr>
          <w:rFonts w:ascii="Arial" w:hAnsi="Arial" w:cs="Arial"/>
          <w:sz w:val="20"/>
          <w:szCs w:val="20"/>
        </w:rPr>
        <w:softHyphen/>
        <w:t>ся в дан</w:t>
      </w:r>
      <w:r w:rsidR="00B76F79">
        <w:rPr>
          <w:rFonts w:ascii="Arial" w:hAnsi="Arial" w:cs="Arial"/>
          <w:sz w:val="20"/>
          <w:szCs w:val="20"/>
        </w:rPr>
        <w:softHyphen/>
        <w:t>ный о</w:t>
      </w:r>
      <w:r w:rsidR="00A17EE3">
        <w:rPr>
          <w:rFonts w:ascii="Arial" w:hAnsi="Arial" w:cs="Arial"/>
          <w:sz w:val="20"/>
          <w:szCs w:val="20"/>
        </w:rPr>
        <w:t>р</w:t>
      </w:r>
      <w:r w:rsidR="00A17EE3">
        <w:rPr>
          <w:rFonts w:ascii="Arial" w:hAnsi="Arial" w:cs="Arial"/>
          <w:sz w:val="20"/>
          <w:szCs w:val="20"/>
        </w:rPr>
        <w:softHyphen/>
        <w:t>ган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 име</w:t>
      </w:r>
      <w:r w:rsidR="00B76F79">
        <w:rPr>
          <w:rFonts w:ascii="Arial" w:hAnsi="Arial" w:cs="Arial"/>
          <w:sz w:val="20"/>
          <w:szCs w:val="20"/>
        </w:rPr>
        <w:softHyphen/>
        <w:t>ет</w:t>
      </w:r>
      <w:r w:rsidR="00B76F79">
        <w:rPr>
          <w:rFonts w:ascii="Arial" w:hAnsi="Arial" w:cs="Arial"/>
          <w:sz w:val="20"/>
          <w:szCs w:val="20"/>
        </w:rPr>
        <w:softHyphen/>
        <w:t xml:space="preserve">ся. </w:t>
      </w:r>
    </w:p>
    <w:p w:rsidR="00B76F79" w:rsidRDefault="00A17EE3" w:rsidP="00E928BF">
      <w:pPr>
        <w:tabs>
          <w:tab w:val="left" w:pos="397"/>
          <w:tab w:val="left" w:pos="737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3.2</w:t>
      </w:r>
      <w:r w:rsidR="001D2675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. Получение О</w:t>
      </w:r>
      <w:r w:rsidR="00B76F79">
        <w:rPr>
          <w:rFonts w:ascii="Arial" w:hAnsi="Arial" w:cs="Arial"/>
          <w:sz w:val="20"/>
          <w:szCs w:val="20"/>
        </w:rPr>
        <w:t xml:space="preserve">бществом письменного </w:t>
      </w:r>
      <w:r>
        <w:rPr>
          <w:rFonts w:ascii="Arial" w:hAnsi="Arial" w:cs="Arial"/>
          <w:sz w:val="20"/>
          <w:szCs w:val="20"/>
        </w:rPr>
        <w:t xml:space="preserve">извещения </w:t>
      </w:r>
      <w:proofErr w:type="gramStart"/>
      <w:r>
        <w:rPr>
          <w:rFonts w:ascii="Arial" w:hAnsi="Arial" w:cs="Arial"/>
          <w:sz w:val="20"/>
          <w:szCs w:val="20"/>
        </w:rPr>
        <w:t>от кандидата в орган О</w:t>
      </w:r>
      <w:r w:rsidR="00B76F79">
        <w:rPr>
          <w:rFonts w:ascii="Arial" w:hAnsi="Arial" w:cs="Arial"/>
          <w:sz w:val="20"/>
          <w:szCs w:val="20"/>
        </w:rPr>
        <w:t>бщества об отказе от из</w:t>
      </w:r>
      <w:r>
        <w:rPr>
          <w:rFonts w:ascii="Arial" w:hAnsi="Arial" w:cs="Arial"/>
          <w:sz w:val="20"/>
          <w:szCs w:val="20"/>
        </w:rPr>
        <w:t>брания в соответствующий орган</w:t>
      </w:r>
      <w:proofErr w:type="gramEnd"/>
      <w:r>
        <w:rPr>
          <w:rFonts w:ascii="Arial" w:hAnsi="Arial" w:cs="Arial"/>
          <w:sz w:val="20"/>
          <w:szCs w:val="20"/>
        </w:rPr>
        <w:t xml:space="preserve"> О</w:t>
      </w:r>
      <w:r w:rsidR="00B76F79">
        <w:rPr>
          <w:rFonts w:ascii="Arial" w:hAnsi="Arial" w:cs="Arial"/>
          <w:sz w:val="20"/>
          <w:szCs w:val="20"/>
        </w:rPr>
        <w:t xml:space="preserve">бщества является основанием для исключения указанного кандидата из списка кандидатур для голосования. </w:t>
      </w:r>
      <w:r w:rsidR="00CE3951">
        <w:rPr>
          <w:rFonts w:ascii="Arial" w:hAnsi="Arial" w:cs="Arial"/>
          <w:sz w:val="20"/>
          <w:szCs w:val="20"/>
        </w:rPr>
        <w:t xml:space="preserve"> В данном случае С</w:t>
      </w:r>
      <w:r w:rsidR="00805C15">
        <w:rPr>
          <w:rFonts w:ascii="Arial" w:hAnsi="Arial" w:cs="Arial"/>
          <w:sz w:val="20"/>
          <w:szCs w:val="20"/>
        </w:rPr>
        <w:t>овет директоров Общества действует в соответствии с требованиями п. 3.1</w:t>
      </w:r>
      <w:r w:rsidR="001D2675">
        <w:rPr>
          <w:rFonts w:ascii="Arial" w:hAnsi="Arial" w:cs="Arial"/>
          <w:sz w:val="20"/>
          <w:szCs w:val="20"/>
        </w:rPr>
        <w:t>9</w:t>
      </w:r>
      <w:r w:rsidR="00805C15">
        <w:rPr>
          <w:rFonts w:ascii="Arial" w:hAnsi="Arial" w:cs="Arial"/>
          <w:sz w:val="20"/>
          <w:szCs w:val="20"/>
        </w:rPr>
        <w:t xml:space="preserve"> настоящего Положения.</w:t>
      </w:r>
    </w:p>
    <w:p w:rsidR="00961B22" w:rsidRDefault="00961B22" w:rsidP="00E928BF">
      <w:pPr>
        <w:tabs>
          <w:tab w:val="left" w:pos="397"/>
          <w:tab w:val="left" w:pos="737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</w:p>
    <w:p w:rsidR="00B76F79" w:rsidRPr="00EA0D93" w:rsidRDefault="00B76F79" w:rsidP="00E928BF">
      <w:pPr>
        <w:pStyle w:val="1"/>
        <w:spacing w:before="0" w:after="0" w:line="320" w:lineRule="atLeast"/>
        <w:ind w:firstLine="397"/>
        <w:jc w:val="center"/>
        <w:rPr>
          <w:sz w:val="40"/>
        </w:rPr>
      </w:pPr>
      <w:bookmarkStart w:id="74" w:name="_Toc525822774"/>
      <w:bookmarkStart w:id="75" w:name="_Toc391392624"/>
      <w:r w:rsidRPr="002B5303">
        <w:rPr>
          <w:sz w:val="24"/>
          <w:szCs w:val="20"/>
        </w:rPr>
        <w:t xml:space="preserve">4. </w:t>
      </w:r>
      <w:r w:rsidR="002B5303" w:rsidRPr="002B5303">
        <w:rPr>
          <w:sz w:val="24"/>
          <w:szCs w:val="20"/>
        </w:rPr>
        <w:t>Внеочередное Общее собрание акционеров</w:t>
      </w:r>
      <w:bookmarkEnd w:id="74"/>
      <w:bookmarkEnd w:id="75"/>
    </w:p>
    <w:p w:rsidR="00B76F79" w:rsidRDefault="00E928BF" w:rsidP="00E928BF">
      <w:pPr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</w:t>
      </w:r>
      <w:r w:rsidR="00B76F79">
        <w:rPr>
          <w:rFonts w:ascii="Arial" w:hAnsi="Arial" w:cs="Arial"/>
          <w:sz w:val="20"/>
          <w:szCs w:val="20"/>
        </w:rPr>
        <w:t>1. Вне</w:t>
      </w:r>
      <w:r w:rsidR="00B76F79">
        <w:rPr>
          <w:rFonts w:ascii="Arial" w:hAnsi="Arial" w:cs="Arial"/>
          <w:sz w:val="20"/>
          <w:szCs w:val="20"/>
        </w:rPr>
        <w:softHyphen/>
        <w:t>оче</w:t>
      </w:r>
      <w:r w:rsidR="00B76F79">
        <w:rPr>
          <w:rFonts w:ascii="Arial" w:hAnsi="Arial" w:cs="Arial"/>
          <w:sz w:val="20"/>
          <w:szCs w:val="20"/>
        </w:rPr>
        <w:softHyphen/>
        <w:t>ред</w:t>
      </w:r>
      <w:r w:rsidR="00B76F79">
        <w:rPr>
          <w:rFonts w:ascii="Arial" w:hAnsi="Arial" w:cs="Arial"/>
          <w:sz w:val="20"/>
          <w:szCs w:val="20"/>
        </w:rPr>
        <w:softHyphen/>
        <w:t>ное об</w:t>
      </w:r>
      <w:r w:rsidR="00B76F79">
        <w:rPr>
          <w:rFonts w:ascii="Arial" w:hAnsi="Arial" w:cs="Arial"/>
          <w:sz w:val="20"/>
          <w:szCs w:val="20"/>
        </w:rPr>
        <w:softHyphen/>
        <w:t>щее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ние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t xml:space="preserve">ров </w:t>
      </w:r>
      <w:r w:rsidR="00961B22">
        <w:rPr>
          <w:rFonts w:ascii="Arial" w:hAnsi="Arial" w:cs="Arial"/>
          <w:sz w:val="20"/>
          <w:szCs w:val="20"/>
        </w:rPr>
        <w:t xml:space="preserve">созывается и </w:t>
      </w:r>
      <w:r>
        <w:rPr>
          <w:rFonts w:ascii="Arial" w:hAnsi="Arial" w:cs="Arial"/>
          <w:sz w:val="20"/>
          <w:szCs w:val="20"/>
        </w:rPr>
        <w:t>про</w:t>
      </w:r>
      <w:r>
        <w:rPr>
          <w:rFonts w:ascii="Arial" w:hAnsi="Arial" w:cs="Arial"/>
          <w:sz w:val="20"/>
          <w:szCs w:val="20"/>
        </w:rPr>
        <w:softHyphen/>
        <w:t>во</w:t>
      </w:r>
      <w:r>
        <w:rPr>
          <w:rFonts w:ascii="Arial" w:hAnsi="Arial" w:cs="Arial"/>
          <w:sz w:val="20"/>
          <w:szCs w:val="20"/>
        </w:rPr>
        <w:softHyphen/>
        <w:t>дит</w:t>
      </w:r>
      <w:r>
        <w:rPr>
          <w:rFonts w:ascii="Arial" w:hAnsi="Arial" w:cs="Arial"/>
          <w:sz w:val="20"/>
          <w:szCs w:val="20"/>
        </w:rPr>
        <w:softHyphen/>
        <w:t>ся по ре</w:t>
      </w:r>
      <w:r>
        <w:rPr>
          <w:rFonts w:ascii="Arial" w:hAnsi="Arial" w:cs="Arial"/>
          <w:sz w:val="20"/>
          <w:szCs w:val="20"/>
        </w:rPr>
        <w:softHyphen/>
        <w:t>ше</w:t>
      </w:r>
      <w:r>
        <w:rPr>
          <w:rFonts w:ascii="Arial" w:hAnsi="Arial" w:cs="Arial"/>
          <w:sz w:val="20"/>
          <w:szCs w:val="20"/>
        </w:rPr>
        <w:softHyphen/>
        <w:t>нию Со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та ди</w:t>
      </w:r>
      <w:r>
        <w:rPr>
          <w:rFonts w:ascii="Arial" w:hAnsi="Arial" w:cs="Arial"/>
          <w:sz w:val="20"/>
          <w:szCs w:val="20"/>
        </w:rPr>
        <w:softHyphen/>
        <w:t>ре</w:t>
      </w:r>
      <w:r>
        <w:rPr>
          <w:rFonts w:ascii="Arial" w:hAnsi="Arial" w:cs="Arial"/>
          <w:sz w:val="20"/>
          <w:szCs w:val="20"/>
        </w:rPr>
        <w:softHyphen/>
        <w:t>к</w:t>
      </w:r>
      <w:r>
        <w:rPr>
          <w:rFonts w:ascii="Arial" w:hAnsi="Arial" w:cs="Arial"/>
          <w:sz w:val="20"/>
          <w:szCs w:val="20"/>
        </w:rPr>
        <w:softHyphen/>
        <w:t>то</w:t>
      </w:r>
      <w:r>
        <w:rPr>
          <w:rFonts w:ascii="Arial" w:hAnsi="Arial" w:cs="Arial"/>
          <w:sz w:val="20"/>
          <w:szCs w:val="20"/>
        </w:rPr>
        <w:softHyphen/>
        <w:t>ров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 на ос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>ва</w:t>
      </w:r>
      <w:r w:rsidR="00B76F79">
        <w:rPr>
          <w:rFonts w:ascii="Arial" w:hAnsi="Arial" w:cs="Arial"/>
          <w:sz w:val="20"/>
          <w:szCs w:val="20"/>
        </w:rPr>
        <w:softHyphen/>
        <w:t>нии его соб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вен</w:t>
      </w:r>
      <w:r w:rsidR="00B76F79">
        <w:rPr>
          <w:rFonts w:ascii="Arial" w:hAnsi="Arial" w:cs="Arial"/>
          <w:sz w:val="20"/>
          <w:szCs w:val="20"/>
        </w:rPr>
        <w:softHyphen/>
        <w:t>ной ини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а</w:t>
      </w:r>
      <w:r>
        <w:rPr>
          <w:rFonts w:ascii="Arial" w:hAnsi="Arial" w:cs="Arial"/>
          <w:sz w:val="20"/>
          <w:szCs w:val="20"/>
        </w:rPr>
        <w:softHyphen/>
        <w:t>ти</w:t>
      </w:r>
      <w:r>
        <w:rPr>
          <w:rFonts w:ascii="Arial" w:hAnsi="Arial" w:cs="Arial"/>
          <w:sz w:val="20"/>
          <w:szCs w:val="20"/>
        </w:rPr>
        <w:softHyphen/>
        <w:t>вы, тре</w:t>
      </w:r>
      <w:r>
        <w:rPr>
          <w:rFonts w:ascii="Arial" w:hAnsi="Arial" w:cs="Arial"/>
          <w:sz w:val="20"/>
          <w:szCs w:val="20"/>
        </w:rPr>
        <w:softHyphen/>
        <w:t>бо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ния Р</w:t>
      </w:r>
      <w:r w:rsidR="00B76F79">
        <w:rPr>
          <w:rFonts w:ascii="Arial" w:hAnsi="Arial" w:cs="Arial"/>
          <w:sz w:val="20"/>
          <w:szCs w:val="20"/>
        </w:rPr>
        <w:t>е</w:t>
      </w:r>
      <w:r w:rsidR="00B76F79">
        <w:rPr>
          <w:rFonts w:ascii="Arial" w:hAnsi="Arial" w:cs="Arial"/>
          <w:sz w:val="20"/>
          <w:szCs w:val="20"/>
        </w:rPr>
        <w:softHyphen/>
        <w:t>ви</w:t>
      </w:r>
      <w:r w:rsidR="00B76F79">
        <w:rPr>
          <w:rFonts w:ascii="Arial" w:hAnsi="Arial" w:cs="Arial"/>
          <w:sz w:val="20"/>
          <w:szCs w:val="20"/>
        </w:rPr>
        <w:softHyphen/>
        <w:t>зи</w:t>
      </w:r>
      <w:r w:rsidR="00B76F79">
        <w:rPr>
          <w:rFonts w:ascii="Arial" w:hAnsi="Arial" w:cs="Arial"/>
          <w:sz w:val="20"/>
          <w:szCs w:val="20"/>
        </w:rPr>
        <w:softHyphen/>
        <w:t>он</w:t>
      </w:r>
      <w:r w:rsidR="00B76F79">
        <w:rPr>
          <w:rFonts w:ascii="Arial" w:hAnsi="Arial" w:cs="Arial"/>
          <w:sz w:val="20"/>
          <w:szCs w:val="20"/>
        </w:rPr>
        <w:softHyphen/>
        <w:t>ной ко</w:t>
      </w:r>
      <w:r w:rsidR="00B76F79">
        <w:rPr>
          <w:rFonts w:ascii="Arial" w:hAnsi="Arial" w:cs="Arial"/>
          <w:sz w:val="20"/>
          <w:szCs w:val="20"/>
        </w:rPr>
        <w:softHyphen/>
        <w:t>мис</w:t>
      </w:r>
      <w:r w:rsidR="00B76F79">
        <w:rPr>
          <w:rFonts w:ascii="Arial" w:hAnsi="Arial" w:cs="Arial"/>
          <w:sz w:val="20"/>
          <w:szCs w:val="20"/>
        </w:rPr>
        <w:softHyphen/>
        <w:t>сии</w:t>
      </w:r>
      <w:r>
        <w:rPr>
          <w:rFonts w:ascii="Arial" w:hAnsi="Arial" w:cs="Arial"/>
          <w:sz w:val="20"/>
          <w:szCs w:val="20"/>
        </w:rPr>
        <w:t xml:space="preserve"> 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ва, ау</w:t>
      </w:r>
      <w:r>
        <w:rPr>
          <w:rFonts w:ascii="Arial" w:hAnsi="Arial" w:cs="Arial"/>
          <w:sz w:val="20"/>
          <w:szCs w:val="20"/>
        </w:rPr>
        <w:softHyphen/>
        <w:t>ди</w:t>
      </w:r>
      <w:r>
        <w:rPr>
          <w:rFonts w:ascii="Arial" w:hAnsi="Arial" w:cs="Arial"/>
          <w:sz w:val="20"/>
          <w:szCs w:val="20"/>
        </w:rPr>
        <w:softHyphen/>
        <w:t>то</w:t>
      </w:r>
      <w:r>
        <w:rPr>
          <w:rFonts w:ascii="Arial" w:hAnsi="Arial" w:cs="Arial"/>
          <w:sz w:val="20"/>
          <w:szCs w:val="20"/>
        </w:rPr>
        <w:softHyphen/>
        <w:t>ра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ва, а так</w:t>
      </w:r>
      <w:r w:rsidR="00B76F79">
        <w:rPr>
          <w:rFonts w:ascii="Arial" w:hAnsi="Arial" w:cs="Arial"/>
          <w:sz w:val="20"/>
          <w:szCs w:val="20"/>
        </w:rPr>
        <w:softHyphen/>
        <w:t>же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 (ак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ра), яв</w:t>
      </w:r>
      <w:r w:rsidR="00B76F79">
        <w:rPr>
          <w:rFonts w:ascii="Arial" w:hAnsi="Arial" w:cs="Arial"/>
          <w:sz w:val="20"/>
          <w:szCs w:val="20"/>
        </w:rPr>
        <w:softHyphen/>
        <w:t>ля</w:t>
      </w:r>
      <w:r w:rsidR="00B76F79">
        <w:rPr>
          <w:rFonts w:ascii="Arial" w:hAnsi="Arial" w:cs="Arial"/>
          <w:sz w:val="20"/>
          <w:szCs w:val="20"/>
        </w:rPr>
        <w:softHyphen/>
        <w:t>ю</w:t>
      </w:r>
      <w:r w:rsidR="00B76F79">
        <w:rPr>
          <w:rFonts w:ascii="Arial" w:hAnsi="Arial" w:cs="Arial"/>
          <w:sz w:val="20"/>
          <w:szCs w:val="20"/>
        </w:rPr>
        <w:softHyphen/>
        <w:t>щих</w:t>
      </w:r>
      <w:r w:rsidR="00B76F79">
        <w:rPr>
          <w:rFonts w:ascii="Arial" w:hAnsi="Arial" w:cs="Arial"/>
          <w:sz w:val="20"/>
          <w:szCs w:val="20"/>
        </w:rPr>
        <w:softHyphen/>
        <w:t>ся вла</w:t>
      </w:r>
      <w:r w:rsidR="00B76F79">
        <w:rPr>
          <w:rFonts w:ascii="Arial" w:hAnsi="Arial" w:cs="Arial"/>
          <w:sz w:val="20"/>
          <w:szCs w:val="20"/>
        </w:rPr>
        <w:softHyphen/>
        <w:t>де</w:t>
      </w:r>
      <w:r w:rsidR="00B76F79">
        <w:rPr>
          <w:rFonts w:ascii="Arial" w:hAnsi="Arial" w:cs="Arial"/>
          <w:sz w:val="20"/>
          <w:szCs w:val="20"/>
        </w:rPr>
        <w:softHyphen/>
        <w:t>льцами не ме</w:t>
      </w:r>
      <w:r w:rsidR="00B76F79">
        <w:rPr>
          <w:rFonts w:ascii="Arial" w:hAnsi="Arial" w:cs="Arial"/>
          <w:sz w:val="20"/>
          <w:szCs w:val="20"/>
        </w:rPr>
        <w:softHyphen/>
        <w:t>нее чем 10 про</w:t>
      </w:r>
      <w:r w:rsidR="00C92694">
        <w:rPr>
          <w:rFonts w:ascii="Arial" w:hAnsi="Arial" w:cs="Arial"/>
          <w:sz w:val="20"/>
          <w:szCs w:val="20"/>
        </w:rPr>
        <w:softHyphen/>
        <w:t>цен</w:t>
      </w:r>
      <w:r w:rsidR="00C92694">
        <w:rPr>
          <w:rFonts w:ascii="Arial" w:hAnsi="Arial" w:cs="Arial"/>
          <w:sz w:val="20"/>
          <w:szCs w:val="20"/>
        </w:rPr>
        <w:softHyphen/>
        <w:t>тов го</w:t>
      </w:r>
      <w:r w:rsidR="00C92694">
        <w:rPr>
          <w:rFonts w:ascii="Arial" w:hAnsi="Arial" w:cs="Arial"/>
          <w:sz w:val="20"/>
          <w:szCs w:val="20"/>
        </w:rPr>
        <w:softHyphen/>
        <w:t>ло</w:t>
      </w:r>
      <w:r w:rsidR="00C92694">
        <w:rPr>
          <w:rFonts w:ascii="Arial" w:hAnsi="Arial" w:cs="Arial"/>
          <w:sz w:val="20"/>
          <w:szCs w:val="20"/>
        </w:rPr>
        <w:softHyphen/>
        <w:t>су</w:t>
      </w:r>
      <w:r w:rsidR="00C92694">
        <w:rPr>
          <w:rFonts w:ascii="Arial" w:hAnsi="Arial" w:cs="Arial"/>
          <w:sz w:val="20"/>
          <w:szCs w:val="20"/>
        </w:rPr>
        <w:softHyphen/>
        <w:t>ю</w:t>
      </w:r>
      <w:r w:rsidR="00C92694">
        <w:rPr>
          <w:rFonts w:ascii="Arial" w:hAnsi="Arial" w:cs="Arial"/>
          <w:sz w:val="20"/>
          <w:szCs w:val="20"/>
        </w:rPr>
        <w:softHyphen/>
        <w:t>щих ак</w:t>
      </w:r>
      <w:r w:rsidR="00C92694">
        <w:rPr>
          <w:rFonts w:ascii="Arial" w:hAnsi="Arial" w:cs="Arial"/>
          <w:sz w:val="20"/>
          <w:szCs w:val="20"/>
        </w:rPr>
        <w:softHyphen/>
        <w:t>ций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 xml:space="preserve">ва </w:t>
      </w:r>
      <w:r w:rsidR="00B76F79" w:rsidRPr="00E928BF">
        <w:rPr>
          <w:rFonts w:ascii="Arial" w:hAnsi="Arial" w:cs="Arial"/>
          <w:sz w:val="20"/>
          <w:szCs w:val="20"/>
        </w:rPr>
        <w:t>на да</w:t>
      </w:r>
      <w:r w:rsidR="00B76F79" w:rsidRPr="00E928BF">
        <w:rPr>
          <w:rFonts w:ascii="Arial" w:hAnsi="Arial" w:cs="Arial"/>
          <w:sz w:val="20"/>
          <w:szCs w:val="20"/>
        </w:rPr>
        <w:softHyphen/>
        <w:t>ту предъ</w:t>
      </w:r>
      <w:r w:rsidR="00B76F79" w:rsidRPr="00E928BF">
        <w:rPr>
          <w:rFonts w:ascii="Arial" w:hAnsi="Arial" w:cs="Arial"/>
          <w:sz w:val="20"/>
          <w:szCs w:val="20"/>
        </w:rPr>
        <w:softHyphen/>
        <w:t>я</w:t>
      </w:r>
      <w:r w:rsidR="00B76F79" w:rsidRPr="00E928BF">
        <w:rPr>
          <w:rFonts w:ascii="Arial" w:hAnsi="Arial" w:cs="Arial"/>
          <w:sz w:val="20"/>
          <w:szCs w:val="20"/>
        </w:rPr>
        <w:softHyphen/>
        <w:t>в</w:t>
      </w:r>
      <w:r w:rsidR="00B76F79" w:rsidRPr="00E928BF">
        <w:rPr>
          <w:rFonts w:ascii="Arial" w:hAnsi="Arial" w:cs="Arial"/>
          <w:sz w:val="20"/>
          <w:szCs w:val="20"/>
        </w:rPr>
        <w:softHyphen/>
        <w:t>ле</w:t>
      </w:r>
      <w:r w:rsidR="00B76F79" w:rsidRPr="00E928BF">
        <w:rPr>
          <w:rFonts w:ascii="Arial" w:hAnsi="Arial" w:cs="Arial"/>
          <w:sz w:val="20"/>
          <w:szCs w:val="20"/>
        </w:rPr>
        <w:softHyphen/>
        <w:t>ния тре</w:t>
      </w:r>
      <w:r w:rsidR="00B76F79" w:rsidRPr="00E928BF">
        <w:rPr>
          <w:rFonts w:ascii="Arial" w:hAnsi="Arial" w:cs="Arial"/>
          <w:sz w:val="20"/>
          <w:szCs w:val="20"/>
        </w:rPr>
        <w:softHyphen/>
        <w:t>бо</w:t>
      </w:r>
      <w:r w:rsidR="00B76F79" w:rsidRPr="00E928BF">
        <w:rPr>
          <w:rFonts w:ascii="Arial" w:hAnsi="Arial" w:cs="Arial"/>
          <w:sz w:val="20"/>
          <w:szCs w:val="20"/>
        </w:rPr>
        <w:softHyphen/>
        <w:t>ва</w:t>
      </w:r>
      <w:r w:rsidR="00B76F79" w:rsidRPr="00E928BF">
        <w:rPr>
          <w:rFonts w:ascii="Arial" w:hAnsi="Arial" w:cs="Arial"/>
          <w:sz w:val="20"/>
          <w:szCs w:val="20"/>
        </w:rPr>
        <w:softHyphen/>
        <w:t>ния.</w:t>
      </w:r>
      <w:r w:rsidR="00B76F79">
        <w:rPr>
          <w:rFonts w:ascii="Arial" w:hAnsi="Arial" w:cs="Arial"/>
          <w:sz w:val="20"/>
          <w:szCs w:val="20"/>
        </w:rPr>
        <w:t xml:space="preserve"> </w:t>
      </w:r>
    </w:p>
    <w:p w:rsidR="00B76F79" w:rsidRDefault="00E928BF" w:rsidP="00961B22">
      <w:pPr>
        <w:tabs>
          <w:tab w:val="left" w:pos="0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</w:t>
      </w:r>
      <w:r w:rsidR="00B76F79">
        <w:rPr>
          <w:rFonts w:ascii="Arial" w:hAnsi="Arial" w:cs="Arial"/>
          <w:sz w:val="20"/>
          <w:szCs w:val="20"/>
        </w:rPr>
        <w:t>2.</w:t>
      </w:r>
      <w:r w:rsidR="00C92694">
        <w:rPr>
          <w:rFonts w:ascii="Arial" w:hAnsi="Arial" w:cs="Arial"/>
          <w:sz w:val="20"/>
          <w:szCs w:val="20"/>
        </w:rPr>
        <w:t xml:space="preserve"> Чи</w:t>
      </w:r>
      <w:r w:rsidR="00C92694">
        <w:rPr>
          <w:rFonts w:ascii="Arial" w:hAnsi="Arial" w:cs="Arial"/>
          <w:sz w:val="20"/>
          <w:szCs w:val="20"/>
        </w:rPr>
        <w:softHyphen/>
        <w:t>с</w:t>
      </w:r>
      <w:r w:rsidR="00C92694">
        <w:rPr>
          <w:rFonts w:ascii="Arial" w:hAnsi="Arial" w:cs="Arial"/>
          <w:sz w:val="20"/>
          <w:szCs w:val="20"/>
        </w:rPr>
        <w:softHyphen/>
        <w:t>ло го</w:t>
      </w:r>
      <w:r w:rsidR="00C92694">
        <w:rPr>
          <w:rFonts w:ascii="Arial" w:hAnsi="Arial" w:cs="Arial"/>
          <w:sz w:val="20"/>
          <w:szCs w:val="20"/>
        </w:rPr>
        <w:softHyphen/>
        <w:t>ло</w:t>
      </w:r>
      <w:r w:rsidR="00C92694">
        <w:rPr>
          <w:rFonts w:ascii="Arial" w:hAnsi="Arial" w:cs="Arial"/>
          <w:sz w:val="20"/>
          <w:szCs w:val="20"/>
        </w:rPr>
        <w:softHyphen/>
        <w:t>су</w:t>
      </w:r>
      <w:r w:rsidR="00C92694">
        <w:rPr>
          <w:rFonts w:ascii="Arial" w:hAnsi="Arial" w:cs="Arial"/>
          <w:sz w:val="20"/>
          <w:szCs w:val="20"/>
        </w:rPr>
        <w:softHyphen/>
        <w:t>ю</w:t>
      </w:r>
      <w:r w:rsidR="00C92694">
        <w:rPr>
          <w:rFonts w:ascii="Arial" w:hAnsi="Arial" w:cs="Arial"/>
          <w:sz w:val="20"/>
          <w:szCs w:val="20"/>
        </w:rPr>
        <w:softHyphen/>
        <w:t>щих ак</w:t>
      </w:r>
      <w:r w:rsidR="00C92694">
        <w:rPr>
          <w:rFonts w:ascii="Arial" w:hAnsi="Arial" w:cs="Arial"/>
          <w:sz w:val="20"/>
          <w:szCs w:val="20"/>
        </w:rPr>
        <w:softHyphen/>
        <w:t>ций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ва, при</w:t>
      </w:r>
      <w:r w:rsidR="00B76F79">
        <w:rPr>
          <w:rFonts w:ascii="Arial" w:hAnsi="Arial" w:cs="Arial"/>
          <w:sz w:val="20"/>
          <w:szCs w:val="20"/>
        </w:rPr>
        <w:softHyphen/>
        <w:t>на</w:t>
      </w:r>
      <w:r w:rsidR="00B76F79">
        <w:rPr>
          <w:rFonts w:ascii="Arial" w:hAnsi="Arial" w:cs="Arial"/>
          <w:sz w:val="20"/>
          <w:szCs w:val="20"/>
        </w:rPr>
        <w:softHyphen/>
        <w:t>д</w:t>
      </w:r>
      <w:r w:rsidR="00B76F79">
        <w:rPr>
          <w:rFonts w:ascii="Arial" w:hAnsi="Arial" w:cs="Arial"/>
          <w:sz w:val="20"/>
          <w:szCs w:val="20"/>
        </w:rPr>
        <w:softHyphen/>
        <w:t>ле</w:t>
      </w:r>
      <w:r w:rsidR="00B76F79">
        <w:rPr>
          <w:rFonts w:ascii="Arial" w:hAnsi="Arial" w:cs="Arial"/>
          <w:sz w:val="20"/>
          <w:szCs w:val="20"/>
        </w:rPr>
        <w:softHyphen/>
        <w:t>жа</w:t>
      </w:r>
      <w:r w:rsidR="00B76F79">
        <w:rPr>
          <w:rFonts w:ascii="Arial" w:hAnsi="Arial" w:cs="Arial"/>
          <w:sz w:val="20"/>
          <w:szCs w:val="20"/>
        </w:rPr>
        <w:softHyphen/>
        <w:t>щих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ру, под</w:t>
      </w:r>
      <w:r w:rsidR="00B76F79">
        <w:rPr>
          <w:rFonts w:ascii="Arial" w:hAnsi="Arial" w:cs="Arial"/>
          <w:sz w:val="20"/>
          <w:szCs w:val="20"/>
        </w:rPr>
        <w:softHyphen/>
        <w:t>пи</w:t>
      </w:r>
      <w:r w:rsidR="00B76F79">
        <w:rPr>
          <w:rFonts w:ascii="Arial" w:hAnsi="Arial" w:cs="Arial"/>
          <w:sz w:val="20"/>
          <w:szCs w:val="20"/>
        </w:rPr>
        <w:softHyphen/>
        <w:t>сав</w:t>
      </w:r>
      <w:r w:rsidR="00B76F79">
        <w:rPr>
          <w:rFonts w:ascii="Arial" w:hAnsi="Arial" w:cs="Arial"/>
          <w:sz w:val="20"/>
          <w:szCs w:val="20"/>
        </w:rPr>
        <w:softHyphen/>
      </w:r>
      <w:r w:rsidR="00961B22">
        <w:rPr>
          <w:rFonts w:ascii="Arial" w:hAnsi="Arial" w:cs="Arial"/>
          <w:sz w:val="20"/>
          <w:szCs w:val="20"/>
        </w:rPr>
        <w:t>ше</w:t>
      </w:r>
      <w:r w:rsidR="00961B22">
        <w:rPr>
          <w:rFonts w:ascii="Arial" w:hAnsi="Arial" w:cs="Arial"/>
          <w:sz w:val="20"/>
          <w:szCs w:val="20"/>
        </w:rPr>
        <w:softHyphen/>
        <w:t>му тре</w:t>
      </w:r>
      <w:r w:rsidR="00961B22">
        <w:rPr>
          <w:rFonts w:ascii="Arial" w:hAnsi="Arial" w:cs="Arial"/>
          <w:sz w:val="20"/>
          <w:szCs w:val="20"/>
        </w:rPr>
        <w:softHyphen/>
        <w:t>бо</w:t>
      </w:r>
      <w:r w:rsidR="00961B22">
        <w:rPr>
          <w:rFonts w:ascii="Arial" w:hAnsi="Arial" w:cs="Arial"/>
          <w:sz w:val="20"/>
          <w:szCs w:val="20"/>
        </w:rPr>
        <w:softHyphen/>
        <w:t>ва</w:t>
      </w:r>
      <w:r w:rsidR="00961B22">
        <w:rPr>
          <w:rFonts w:ascii="Arial" w:hAnsi="Arial" w:cs="Arial"/>
          <w:sz w:val="20"/>
          <w:szCs w:val="20"/>
        </w:rPr>
        <w:softHyphen/>
        <w:t>ние о со</w:t>
      </w:r>
      <w:r w:rsidR="00961B22">
        <w:rPr>
          <w:rFonts w:ascii="Arial" w:hAnsi="Arial" w:cs="Arial"/>
          <w:sz w:val="20"/>
          <w:szCs w:val="20"/>
        </w:rPr>
        <w:softHyphen/>
        <w:t>зы</w:t>
      </w:r>
      <w:r w:rsidR="00961B22">
        <w:rPr>
          <w:rFonts w:ascii="Arial" w:hAnsi="Arial" w:cs="Arial"/>
          <w:sz w:val="20"/>
          <w:szCs w:val="20"/>
        </w:rPr>
        <w:softHyphen/>
        <w:t>ве В</w:t>
      </w:r>
      <w:r w:rsidR="00B76F79">
        <w:rPr>
          <w:rFonts w:ascii="Arial" w:hAnsi="Arial" w:cs="Arial"/>
          <w:sz w:val="20"/>
          <w:szCs w:val="20"/>
        </w:rPr>
        <w:t>не</w:t>
      </w:r>
      <w:r w:rsidR="00B76F79">
        <w:rPr>
          <w:rFonts w:ascii="Arial" w:hAnsi="Arial" w:cs="Arial"/>
          <w:sz w:val="20"/>
          <w:szCs w:val="20"/>
        </w:rPr>
        <w:softHyphen/>
        <w:t>оче</w:t>
      </w:r>
      <w:r w:rsidR="00B76F79">
        <w:rPr>
          <w:rFonts w:ascii="Arial" w:hAnsi="Arial" w:cs="Arial"/>
          <w:sz w:val="20"/>
          <w:szCs w:val="20"/>
        </w:rPr>
        <w:softHyphen/>
        <w:t>ред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>го об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ров, и об</w:t>
      </w:r>
      <w:r w:rsidR="00B76F79">
        <w:rPr>
          <w:rFonts w:ascii="Arial" w:hAnsi="Arial" w:cs="Arial"/>
          <w:sz w:val="20"/>
          <w:szCs w:val="20"/>
        </w:rPr>
        <w:softHyphen/>
        <w:t>щее чи</w:t>
      </w:r>
      <w:r w:rsidR="00B76F79">
        <w:rPr>
          <w:rFonts w:ascii="Arial" w:hAnsi="Arial" w:cs="Arial"/>
          <w:sz w:val="20"/>
          <w:szCs w:val="20"/>
        </w:rPr>
        <w:softHyphen/>
        <w:t>с</w:t>
      </w:r>
      <w:r w:rsidR="00B76F79">
        <w:rPr>
          <w:rFonts w:ascii="Arial" w:hAnsi="Arial" w:cs="Arial"/>
          <w:sz w:val="20"/>
          <w:szCs w:val="20"/>
        </w:rPr>
        <w:softHyphen/>
        <w:t>ло го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су</w:t>
      </w:r>
      <w:r w:rsidR="00B76F79">
        <w:rPr>
          <w:rFonts w:ascii="Arial" w:hAnsi="Arial" w:cs="Arial"/>
          <w:sz w:val="20"/>
          <w:szCs w:val="20"/>
        </w:rPr>
        <w:softHyphen/>
        <w:t>ю</w:t>
      </w:r>
      <w:r w:rsidR="00B76F79">
        <w:rPr>
          <w:rFonts w:ascii="Arial" w:hAnsi="Arial" w:cs="Arial"/>
          <w:sz w:val="20"/>
          <w:szCs w:val="20"/>
        </w:rPr>
        <w:softHyphen/>
        <w:t>щих ак</w:t>
      </w:r>
      <w:r w:rsidR="00B76F79">
        <w:rPr>
          <w:rFonts w:ascii="Arial" w:hAnsi="Arial" w:cs="Arial"/>
          <w:sz w:val="20"/>
          <w:szCs w:val="20"/>
        </w:rPr>
        <w:softHyphen/>
        <w:t xml:space="preserve">ций </w:t>
      </w:r>
      <w:r w:rsidR="00961B22">
        <w:rPr>
          <w:rFonts w:ascii="Arial" w:hAnsi="Arial" w:cs="Arial"/>
          <w:sz w:val="20"/>
          <w:szCs w:val="20"/>
        </w:rPr>
        <w:t>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 оп</w:t>
      </w:r>
      <w:r w:rsidR="00B76F79">
        <w:rPr>
          <w:rFonts w:ascii="Arial" w:hAnsi="Arial" w:cs="Arial"/>
          <w:sz w:val="20"/>
          <w:szCs w:val="20"/>
        </w:rPr>
        <w:softHyphen/>
        <w:t>ре</w:t>
      </w:r>
      <w:r w:rsidR="00B76F79">
        <w:rPr>
          <w:rFonts w:ascii="Arial" w:hAnsi="Arial" w:cs="Arial"/>
          <w:sz w:val="20"/>
          <w:szCs w:val="20"/>
        </w:rPr>
        <w:softHyphen/>
        <w:t>де</w:t>
      </w:r>
      <w:r w:rsidR="00B76F79">
        <w:rPr>
          <w:rFonts w:ascii="Arial" w:hAnsi="Arial" w:cs="Arial"/>
          <w:sz w:val="20"/>
          <w:szCs w:val="20"/>
        </w:rPr>
        <w:softHyphen/>
        <w:t>ля</w:t>
      </w:r>
      <w:r w:rsidR="00B76F79">
        <w:rPr>
          <w:rFonts w:ascii="Arial" w:hAnsi="Arial" w:cs="Arial"/>
          <w:sz w:val="20"/>
          <w:szCs w:val="20"/>
        </w:rPr>
        <w:softHyphen/>
        <w:t>ют</w:t>
      </w:r>
      <w:r w:rsidR="00B76F79">
        <w:rPr>
          <w:rFonts w:ascii="Arial" w:hAnsi="Arial" w:cs="Arial"/>
          <w:sz w:val="20"/>
          <w:szCs w:val="20"/>
        </w:rPr>
        <w:softHyphen/>
        <w:t xml:space="preserve">ся </w:t>
      </w:r>
      <w:r w:rsidR="00B76F79" w:rsidRPr="00E928BF">
        <w:rPr>
          <w:rFonts w:ascii="Arial" w:hAnsi="Arial" w:cs="Arial"/>
          <w:sz w:val="20"/>
          <w:szCs w:val="20"/>
        </w:rPr>
        <w:t>на да</w:t>
      </w:r>
      <w:r w:rsidR="00B76F79" w:rsidRPr="00E928BF">
        <w:rPr>
          <w:rFonts w:ascii="Arial" w:hAnsi="Arial" w:cs="Arial"/>
          <w:sz w:val="20"/>
          <w:szCs w:val="20"/>
        </w:rPr>
        <w:softHyphen/>
        <w:t>ту предъ</w:t>
      </w:r>
      <w:r w:rsidR="00B76F79" w:rsidRPr="00E928BF">
        <w:rPr>
          <w:rFonts w:ascii="Arial" w:hAnsi="Arial" w:cs="Arial"/>
          <w:sz w:val="20"/>
          <w:szCs w:val="20"/>
        </w:rPr>
        <w:softHyphen/>
        <w:t>я</w:t>
      </w:r>
      <w:r w:rsidR="00B76F79" w:rsidRPr="00E928BF">
        <w:rPr>
          <w:rFonts w:ascii="Arial" w:hAnsi="Arial" w:cs="Arial"/>
          <w:sz w:val="20"/>
          <w:szCs w:val="20"/>
        </w:rPr>
        <w:softHyphen/>
        <w:t>в</w:t>
      </w:r>
      <w:r w:rsidR="00B76F79" w:rsidRPr="00E928BF">
        <w:rPr>
          <w:rFonts w:ascii="Arial" w:hAnsi="Arial" w:cs="Arial"/>
          <w:sz w:val="20"/>
          <w:szCs w:val="20"/>
        </w:rPr>
        <w:softHyphen/>
        <w:t>ле</w:t>
      </w:r>
      <w:r w:rsidR="00B76F79" w:rsidRPr="00E928BF">
        <w:rPr>
          <w:rFonts w:ascii="Arial" w:hAnsi="Arial" w:cs="Arial"/>
          <w:sz w:val="20"/>
          <w:szCs w:val="20"/>
        </w:rPr>
        <w:softHyphen/>
        <w:t>ния тре</w:t>
      </w:r>
      <w:r w:rsidR="00B76F79" w:rsidRPr="00E928BF">
        <w:rPr>
          <w:rFonts w:ascii="Arial" w:hAnsi="Arial" w:cs="Arial"/>
          <w:sz w:val="20"/>
          <w:szCs w:val="20"/>
        </w:rPr>
        <w:softHyphen/>
        <w:t>бо</w:t>
      </w:r>
      <w:r w:rsidR="00B76F79" w:rsidRPr="00E928BF">
        <w:rPr>
          <w:rFonts w:ascii="Arial" w:hAnsi="Arial" w:cs="Arial"/>
          <w:sz w:val="20"/>
          <w:szCs w:val="20"/>
        </w:rPr>
        <w:softHyphen/>
        <w:t>ва</w:t>
      </w:r>
      <w:r w:rsidR="00B76F79" w:rsidRPr="00E928BF">
        <w:rPr>
          <w:rFonts w:ascii="Arial" w:hAnsi="Arial" w:cs="Arial"/>
          <w:sz w:val="20"/>
          <w:szCs w:val="20"/>
        </w:rPr>
        <w:softHyphen/>
        <w:t>ния.</w:t>
      </w:r>
    </w:p>
    <w:p w:rsidR="00B76F79" w:rsidRDefault="00B76F79" w:rsidP="00961B22">
      <w:pPr>
        <w:tabs>
          <w:tab w:val="left" w:pos="0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Ес</w:t>
      </w:r>
      <w:r>
        <w:rPr>
          <w:rFonts w:ascii="Arial" w:hAnsi="Arial" w:cs="Arial"/>
          <w:sz w:val="20"/>
          <w:szCs w:val="20"/>
        </w:rPr>
        <w:softHyphen/>
        <w:t>ли по</w:t>
      </w:r>
      <w:r>
        <w:rPr>
          <w:rFonts w:ascii="Arial" w:hAnsi="Arial" w:cs="Arial"/>
          <w:sz w:val="20"/>
          <w:szCs w:val="20"/>
        </w:rPr>
        <w:softHyphen/>
        <w:t>с</w:t>
      </w:r>
      <w:r>
        <w:rPr>
          <w:rFonts w:ascii="Arial" w:hAnsi="Arial" w:cs="Arial"/>
          <w:sz w:val="20"/>
          <w:szCs w:val="20"/>
        </w:rPr>
        <w:softHyphen/>
        <w:t>ле ука</w:t>
      </w:r>
      <w:r>
        <w:rPr>
          <w:rFonts w:ascii="Arial" w:hAnsi="Arial" w:cs="Arial"/>
          <w:sz w:val="20"/>
          <w:szCs w:val="20"/>
        </w:rPr>
        <w:softHyphen/>
        <w:t>зан</w:t>
      </w:r>
      <w:r>
        <w:rPr>
          <w:rFonts w:ascii="Arial" w:hAnsi="Arial" w:cs="Arial"/>
          <w:sz w:val="20"/>
          <w:szCs w:val="20"/>
        </w:rPr>
        <w:softHyphen/>
        <w:t>ной да</w:t>
      </w:r>
      <w:r>
        <w:rPr>
          <w:rFonts w:ascii="Arial" w:hAnsi="Arial" w:cs="Arial"/>
          <w:sz w:val="20"/>
          <w:szCs w:val="20"/>
        </w:rPr>
        <w:softHyphen/>
        <w:t>ты до</w:t>
      </w:r>
      <w:r>
        <w:rPr>
          <w:rFonts w:ascii="Arial" w:hAnsi="Arial" w:cs="Arial"/>
          <w:sz w:val="20"/>
          <w:szCs w:val="20"/>
        </w:rPr>
        <w:softHyphen/>
        <w:t>ля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су</w:t>
      </w:r>
      <w:r>
        <w:rPr>
          <w:rFonts w:ascii="Arial" w:hAnsi="Arial" w:cs="Arial"/>
          <w:sz w:val="20"/>
          <w:szCs w:val="20"/>
        </w:rPr>
        <w:softHyphen/>
        <w:t>ю</w:t>
      </w:r>
      <w:r>
        <w:rPr>
          <w:rFonts w:ascii="Arial" w:hAnsi="Arial" w:cs="Arial"/>
          <w:sz w:val="20"/>
          <w:szCs w:val="20"/>
        </w:rPr>
        <w:softHyphen/>
        <w:t>щих ак</w:t>
      </w:r>
      <w:r>
        <w:rPr>
          <w:rFonts w:ascii="Arial" w:hAnsi="Arial" w:cs="Arial"/>
          <w:sz w:val="20"/>
          <w:szCs w:val="20"/>
        </w:rPr>
        <w:softHyphen/>
        <w:t>ций у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 (ак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ра), под</w:t>
      </w:r>
      <w:r>
        <w:rPr>
          <w:rFonts w:ascii="Arial" w:hAnsi="Arial" w:cs="Arial"/>
          <w:sz w:val="20"/>
          <w:szCs w:val="20"/>
        </w:rPr>
        <w:softHyphen/>
        <w:t>пи</w:t>
      </w:r>
      <w:r>
        <w:rPr>
          <w:rFonts w:ascii="Arial" w:hAnsi="Arial" w:cs="Arial"/>
          <w:sz w:val="20"/>
          <w:szCs w:val="20"/>
        </w:rPr>
        <w:softHyphen/>
        <w:t>сав</w:t>
      </w:r>
      <w:r>
        <w:rPr>
          <w:rFonts w:ascii="Arial" w:hAnsi="Arial" w:cs="Arial"/>
          <w:sz w:val="20"/>
          <w:szCs w:val="20"/>
        </w:rPr>
        <w:softHyphen/>
        <w:t>ших тре</w:t>
      </w:r>
      <w:r>
        <w:rPr>
          <w:rFonts w:ascii="Arial" w:hAnsi="Arial" w:cs="Arial"/>
          <w:sz w:val="20"/>
          <w:szCs w:val="20"/>
        </w:rPr>
        <w:softHyphen/>
        <w:t>бо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ние о со</w:t>
      </w:r>
      <w:r>
        <w:rPr>
          <w:rFonts w:ascii="Arial" w:hAnsi="Arial" w:cs="Arial"/>
          <w:sz w:val="20"/>
          <w:szCs w:val="20"/>
        </w:rPr>
        <w:softHyphen/>
        <w:t>зы</w:t>
      </w:r>
      <w:r>
        <w:rPr>
          <w:rFonts w:ascii="Arial" w:hAnsi="Arial" w:cs="Arial"/>
          <w:sz w:val="20"/>
          <w:szCs w:val="20"/>
        </w:rPr>
        <w:softHyphen/>
        <w:t>ве вне</w:t>
      </w:r>
      <w:r>
        <w:rPr>
          <w:rFonts w:ascii="Arial" w:hAnsi="Arial" w:cs="Arial"/>
          <w:sz w:val="20"/>
          <w:szCs w:val="20"/>
        </w:rPr>
        <w:softHyphen/>
        <w:t>оче</w:t>
      </w:r>
      <w:r>
        <w:rPr>
          <w:rFonts w:ascii="Arial" w:hAnsi="Arial" w:cs="Arial"/>
          <w:sz w:val="20"/>
          <w:szCs w:val="20"/>
        </w:rPr>
        <w:softHyphen/>
        <w:t>ред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го 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го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ров, умень</w:t>
      </w:r>
      <w:r>
        <w:rPr>
          <w:rFonts w:ascii="Arial" w:hAnsi="Arial" w:cs="Arial"/>
          <w:sz w:val="20"/>
          <w:szCs w:val="20"/>
        </w:rPr>
        <w:softHyphen/>
        <w:t>шит</w:t>
      </w:r>
      <w:r>
        <w:rPr>
          <w:rFonts w:ascii="Arial" w:hAnsi="Arial" w:cs="Arial"/>
          <w:sz w:val="20"/>
          <w:szCs w:val="20"/>
        </w:rPr>
        <w:softHyphen/>
        <w:t>ся и со</w:t>
      </w:r>
      <w:r>
        <w:rPr>
          <w:rFonts w:ascii="Arial" w:hAnsi="Arial" w:cs="Arial"/>
          <w:sz w:val="20"/>
          <w:szCs w:val="20"/>
        </w:rPr>
        <w:softHyphen/>
        <w:t>ста</w:t>
      </w:r>
      <w:r>
        <w:rPr>
          <w:rFonts w:ascii="Arial" w:hAnsi="Arial" w:cs="Arial"/>
          <w:sz w:val="20"/>
          <w:szCs w:val="20"/>
        </w:rPr>
        <w:softHyphen/>
        <w:t>вит ме</w:t>
      </w:r>
      <w:r>
        <w:rPr>
          <w:rFonts w:ascii="Arial" w:hAnsi="Arial" w:cs="Arial"/>
          <w:sz w:val="20"/>
          <w:szCs w:val="20"/>
        </w:rPr>
        <w:softHyphen/>
        <w:t>нее 10 про</w:t>
      </w:r>
      <w:r w:rsidR="00C92694">
        <w:rPr>
          <w:rFonts w:ascii="Arial" w:hAnsi="Arial" w:cs="Arial"/>
          <w:sz w:val="20"/>
          <w:szCs w:val="20"/>
        </w:rPr>
        <w:softHyphen/>
        <w:t>цен</w:t>
      </w:r>
      <w:r w:rsidR="00C92694">
        <w:rPr>
          <w:rFonts w:ascii="Arial" w:hAnsi="Arial" w:cs="Arial"/>
          <w:sz w:val="20"/>
          <w:szCs w:val="20"/>
        </w:rPr>
        <w:softHyphen/>
        <w:t>тов го</w:t>
      </w:r>
      <w:r w:rsidR="00C92694">
        <w:rPr>
          <w:rFonts w:ascii="Arial" w:hAnsi="Arial" w:cs="Arial"/>
          <w:sz w:val="20"/>
          <w:szCs w:val="20"/>
        </w:rPr>
        <w:softHyphen/>
        <w:t>ло</w:t>
      </w:r>
      <w:r w:rsidR="00C92694">
        <w:rPr>
          <w:rFonts w:ascii="Arial" w:hAnsi="Arial" w:cs="Arial"/>
          <w:sz w:val="20"/>
          <w:szCs w:val="20"/>
        </w:rPr>
        <w:softHyphen/>
        <w:t>су</w:t>
      </w:r>
      <w:r w:rsidR="00C92694">
        <w:rPr>
          <w:rFonts w:ascii="Arial" w:hAnsi="Arial" w:cs="Arial"/>
          <w:sz w:val="20"/>
          <w:szCs w:val="20"/>
        </w:rPr>
        <w:softHyphen/>
        <w:t>ю</w:t>
      </w:r>
      <w:r w:rsidR="00C92694">
        <w:rPr>
          <w:rFonts w:ascii="Arial" w:hAnsi="Arial" w:cs="Arial"/>
          <w:sz w:val="20"/>
          <w:szCs w:val="20"/>
        </w:rPr>
        <w:softHyphen/>
        <w:t>щих ак</w:t>
      </w:r>
      <w:r w:rsidR="00C92694">
        <w:rPr>
          <w:rFonts w:ascii="Arial" w:hAnsi="Arial" w:cs="Arial"/>
          <w:sz w:val="20"/>
          <w:szCs w:val="20"/>
        </w:rPr>
        <w:softHyphen/>
        <w:t>ций 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ва, то не</w:t>
      </w:r>
      <w:r>
        <w:rPr>
          <w:rFonts w:ascii="Arial" w:hAnsi="Arial" w:cs="Arial"/>
          <w:sz w:val="20"/>
          <w:szCs w:val="20"/>
        </w:rPr>
        <w:softHyphen/>
        <w:t>за</w:t>
      </w:r>
      <w:r>
        <w:rPr>
          <w:rFonts w:ascii="Arial" w:hAnsi="Arial" w:cs="Arial"/>
          <w:sz w:val="20"/>
          <w:szCs w:val="20"/>
        </w:rPr>
        <w:softHyphen/>
        <w:t>ви</w:t>
      </w:r>
      <w:r>
        <w:rPr>
          <w:rFonts w:ascii="Arial" w:hAnsi="Arial" w:cs="Arial"/>
          <w:sz w:val="20"/>
          <w:szCs w:val="20"/>
        </w:rPr>
        <w:softHyphen/>
        <w:t>си</w:t>
      </w:r>
      <w:r>
        <w:rPr>
          <w:rFonts w:ascii="Arial" w:hAnsi="Arial" w:cs="Arial"/>
          <w:sz w:val="20"/>
          <w:szCs w:val="20"/>
        </w:rPr>
        <w:softHyphen/>
        <w:t>мо от при</w:t>
      </w:r>
      <w:r>
        <w:rPr>
          <w:rFonts w:ascii="Arial" w:hAnsi="Arial" w:cs="Arial"/>
          <w:sz w:val="20"/>
          <w:szCs w:val="20"/>
        </w:rPr>
        <w:softHyphen/>
        <w:t>чин это</w:t>
      </w:r>
      <w:r>
        <w:rPr>
          <w:rFonts w:ascii="Arial" w:hAnsi="Arial" w:cs="Arial"/>
          <w:sz w:val="20"/>
          <w:szCs w:val="20"/>
        </w:rPr>
        <w:softHyphen/>
        <w:t>го тре</w:t>
      </w:r>
      <w:r>
        <w:rPr>
          <w:rFonts w:ascii="Arial" w:hAnsi="Arial" w:cs="Arial"/>
          <w:sz w:val="20"/>
          <w:szCs w:val="20"/>
        </w:rPr>
        <w:softHyphen/>
        <w:t>бо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ние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ра о со</w:t>
      </w:r>
      <w:r>
        <w:rPr>
          <w:rFonts w:ascii="Arial" w:hAnsi="Arial" w:cs="Arial"/>
          <w:sz w:val="20"/>
          <w:szCs w:val="20"/>
        </w:rPr>
        <w:softHyphen/>
        <w:t>зы</w:t>
      </w:r>
      <w:r>
        <w:rPr>
          <w:rFonts w:ascii="Arial" w:hAnsi="Arial" w:cs="Arial"/>
          <w:sz w:val="20"/>
          <w:szCs w:val="20"/>
        </w:rPr>
        <w:softHyphen/>
        <w:t>ве вне</w:t>
      </w:r>
      <w:r>
        <w:rPr>
          <w:rFonts w:ascii="Arial" w:hAnsi="Arial" w:cs="Arial"/>
          <w:sz w:val="20"/>
          <w:szCs w:val="20"/>
        </w:rPr>
        <w:softHyphen/>
        <w:t>оче</w:t>
      </w:r>
      <w:r>
        <w:rPr>
          <w:rFonts w:ascii="Arial" w:hAnsi="Arial" w:cs="Arial"/>
          <w:sz w:val="20"/>
          <w:szCs w:val="20"/>
        </w:rPr>
        <w:softHyphen/>
        <w:t>ред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го 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го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при</w:t>
      </w:r>
      <w:r>
        <w:rPr>
          <w:rFonts w:ascii="Arial" w:hAnsi="Arial" w:cs="Arial"/>
          <w:sz w:val="20"/>
          <w:szCs w:val="20"/>
        </w:rPr>
        <w:softHyphen/>
        <w:t>зна</w:t>
      </w:r>
      <w:r>
        <w:rPr>
          <w:rFonts w:ascii="Arial" w:hAnsi="Arial" w:cs="Arial"/>
          <w:sz w:val="20"/>
          <w:szCs w:val="20"/>
        </w:rPr>
        <w:softHyphen/>
        <w:t>ет</w:t>
      </w:r>
      <w:r>
        <w:rPr>
          <w:rFonts w:ascii="Arial" w:hAnsi="Arial" w:cs="Arial"/>
          <w:sz w:val="20"/>
          <w:szCs w:val="20"/>
        </w:rPr>
        <w:softHyphen/>
        <w:t>ся пра</w:t>
      </w:r>
      <w:r>
        <w:rPr>
          <w:rFonts w:ascii="Arial" w:hAnsi="Arial" w:cs="Arial"/>
          <w:sz w:val="20"/>
          <w:szCs w:val="20"/>
        </w:rPr>
        <w:softHyphen/>
        <w:t>во</w:t>
      </w:r>
      <w:r>
        <w:rPr>
          <w:rFonts w:ascii="Arial" w:hAnsi="Arial" w:cs="Arial"/>
          <w:sz w:val="20"/>
          <w:szCs w:val="20"/>
        </w:rPr>
        <w:softHyphen/>
        <w:t>мо</w:t>
      </w:r>
      <w:r>
        <w:rPr>
          <w:rFonts w:ascii="Arial" w:hAnsi="Arial" w:cs="Arial"/>
          <w:sz w:val="20"/>
          <w:szCs w:val="20"/>
        </w:rPr>
        <w:softHyphen/>
        <w:t>ч</w:t>
      </w:r>
      <w:r>
        <w:rPr>
          <w:rFonts w:ascii="Arial" w:hAnsi="Arial" w:cs="Arial"/>
          <w:sz w:val="20"/>
          <w:szCs w:val="20"/>
        </w:rPr>
        <w:softHyphen/>
        <w:t>ным и со</w:t>
      </w:r>
      <w:r>
        <w:rPr>
          <w:rFonts w:ascii="Arial" w:hAnsi="Arial" w:cs="Arial"/>
          <w:sz w:val="20"/>
          <w:szCs w:val="20"/>
        </w:rPr>
        <w:softHyphen/>
        <w:t>вет ди</w:t>
      </w:r>
      <w:r>
        <w:rPr>
          <w:rFonts w:ascii="Arial" w:hAnsi="Arial" w:cs="Arial"/>
          <w:sz w:val="20"/>
          <w:szCs w:val="20"/>
        </w:rPr>
        <w:softHyphen/>
        <w:t>ре</w:t>
      </w:r>
      <w:r>
        <w:rPr>
          <w:rFonts w:ascii="Arial" w:hAnsi="Arial" w:cs="Arial"/>
          <w:sz w:val="20"/>
          <w:szCs w:val="20"/>
        </w:rPr>
        <w:softHyphen/>
        <w:t>к</w:t>
      </w:r>
      <w:r>
        <w:rPr>
          <w:rFonts w:ascii="Arial" w:hAnsi="Arial" w:cs="Arial"/>
          <w:sz w:val="20"/>
          <w:szCs w:val="20"/>
        </w:rPr>
        <w:softHyphen/>
        <w:t>то</w:t>
      </w:r>
      <w:r>
        <w:rPr>
          <w:rFonts w:ascii="Arial" w:hAnsi="Arial" w:cs="Arial"/>
          <w:sz w:val="20"/>
          <w:szCs w:val="20"/>
        </w:rPr>
        <w:softHyphen/>
        <w:t>ров обя</w:t>
      </w:r>
      <w:r>
        <w:rPr>
          <w:rFonts w:ascii="Arial" w:hAnsi="Arial" w:cs="Arial"/>
          <w:sz w:val="20"/>
          <w:szCs w:val="20"/>
        </w:rPr>
        <w:softHyphen/>
        <w:t>зан его рас</w:t>
      </w:r>
      <w:r>
        <w:rPr>
          <w:rFonts w:ascii="Arial" w:hAnsi="Arial" w:cs="Arial"/>
          <w:sz w:val="20"/>
          <w:szCs w:val="20"/>
        </w:rPr>
        <w:softHyphen/>
        <w:t>смо</w:t>
      </w:r>
      <w:r>
        <w:rPr>
          <w:rFonts w:ascii="Arial" w:hAnsi="Arial" w:cs="Arial"/>
          <w:sz w:val="20"/>
          <w:szCs w:val="20"/>
        </w:rPr>
        <w:softHyphen/>
        <w:t>т</w:t>
      </w:r>
      <w:r>
        <w:rPr>
          <w:rFonts w:ascii="Arial" w:hAnsi="Arial" w:cs="Arial"/>
          <w:sz w:val="20"/>
          <w:szCs w:val="20"/>
        </w:rPr>
        <w:softHyphen/>
        <w:t>реть. При этом не до</w:t>
      </w:r>
      <w:r>
        <w:rPr>
          <w:rFonts w:ascii="Arial" w:hAnsi="Arial" w:cs="Arial"/>
          <w:sz w:val="20"/>
          <w:szCs w:val="20"/>
        </w:rPr>
        <w:softHyphen/>
        <w:t>пу</w:t>
      </w:r>
      <w:r>
        <w:rPr>
          <w:rFonts w:ascii="Arial" w:hAnsi="Arial" w:cs="Arial"/>
          <w:sz w:val="20"/>
          <w:szCs w:val="20"/>
        </w:rPr>
        <w:softHyphen/>
        <w:t>с</w:t>
      </w:r>
      <w:r>
        <w:rPr>
          <w:rFonts w:ascii="Arial" w:hAnsi="Arial" w:cs="Arial"/>
          <w:sz w:val="20"/>
          <w:szCs w:val="20"/>
        </w:rPr>
        <w:softHyphen/>
        <w:t>ка</w:t>
      </w:r>
      <w:r>
        <w:rPr>
          <w:rFonts w:ascii="Arial" w:hAnsi="Arial" w:cs="Arial"/>
          <w:sz w:val="20"/>
          <w:szCs w:val="20"/>
        </w:rPr>
        <w:softHyphen/>
        <w:t>ет</w:t>
      </w:r>
      <w:r>
        <w:rPr>
          <w:rFonts w:ascii="Arial" w:hAnsi="Arial" w:cs="Arial"/>
          <w:sz w:val="20"/>
          <w:szCs w:val="20"/>
        </w:rPr>
        <w:softHyphen/>
        <w:t>ся от</w:t>
      </w:r>
      <w:r>
        <w:rPr>
          <w:rFonts w:ascii="Arial" w:hAnsi="Arial" w:cs="Arial"/>
          <w:sz w:val="20"/>
          <w:szCs w:val="20"/>
        </w:rPr>
        <w:softHyphen/>
        <w:t>ка</w:t>
      </w:r>
      <w:r>
        <w:rPr>
          <w:rFonts w:ascii="Arial" w:hAnsi="Arial" w:cs="Arial"/>
          <w:sz w:val="20"/>
          <w:szCs w:val="20"/>
        </w:rPr>
        <w:softHyphen/>
        <w:t>з в со</w:t>
      </w:r>
      <w:r>
        <w:rPr>
          <w:rFonts w:ascii="Arial" w:hAnsi="Arial" w:cs="Arial"/>
          <w:sz w:val="20"/>
          <w:szCs w:val="20"/>
        </w:rPr>
        <w:softHyphen/>
        <w:t>зы</w:t>
      </w:r>
      <w:r>
        <w:rPr>
          <w:rFonts w:ascii="Arial" w:hAnsi="Arial" w:cs="Arial"/>
          <w:sz w:val="20"/>
          <w:szCs w:val="20"/>
        </w:rPr>
        <w:softHyphen/>
        <w:t>ве вне</w:t>
      </w:r>
      <w:r>
        <w:rPr>
          <w:rFonts w:ascii="Arial" w:hAnsi="Arial" w:cs="Arial"/>
          <w:sz w:val="20"/>
          <w:szCs w:val="20"/>
        </w:rPr>
        <w:softHyphen/>
        <w:t>оче</w:t>
      </w:r>
      <w:r>
        <w:rPr>
          <w:rFonts w:ascii="Arial" w:hAnsi="Arial" w:cs="Arial"/>
          <w:sz w:val="20"/>
          <w:szCs w:val="20"/>
        </w:rPr>
        <w:softHyphen/>
        <w:t>ред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го 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го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 ис</w:t>
      </w:r>
      <w:r>
        <w:rPr>
          <w:rFonts w:ascii="Arial" w:hAnsi="Arial" w:cs="Arial"/>
          <w:sz w:val="20"/>
          <w:szCs w:val="20"/>
        </w:rPr>
        <w:softHyphen/>
        <w:t>к</w:t>
      </w:r>
      <w:r>
        <w:rPr>
          <w:rFonts w:ascii="Arial" w:hAnsi="Arial" w:cs="Arial"/>
          <w:sz w:val="20"/>
          <w:szCs w:val="20"/>
        </w:rPr>
        <w:softHyphen/>
        <w:t>лю</w:t>
      </w:r>
      <w:r>
        <w:rPr>
          <w:rFonts w:ascii="Arial" w:hAnsi="Arial" w:cs="Arial"/>
          <w:sz w:val="20"/>
          <w:szCs w:val="20"/>
        </w:rPr>
        <w:softHyphen/>
        <w:t>чи</w:t>
      </w:r>
      <w:r>
        <w:rPr>
          <w:rFonts w:ascii="Arial" w:hAnsi="Arial" w:cs="Arial"/>
          <w:sz w:val="20"/>
          <w:szCs w:val="20"/>
        </w:rPr>
        <w:softHyphen/>
        <w:t>тель</w:t>
      </w:r>
      <w:r>
        <w:rPr>
          <w:rFonts w:ascii="Arial" w:hAnsi="Arial" w:cs="Arial"/>
          <w:sz w:val="20"/>
          <w:szCs w:val="20"/>
        </w:rPr>
        <w:softHyphen/>
        <w:t>но по это</w:t>
      </w:r>
      <w:r>
        <w:rPr>
          <w:rFonts w:ascii="Arial" w:hAnsi="Arial" w:cs="Arial"/>
          <w:sz w:val="20"/>
          <w:szCs w:val="20"/>
        </w:rPr>
        <w:softHyphen/>
        <w:t>му ос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нию.</w:t>
      </w:r>
    </w:p>
    <w:p w:rsidR="00B76F79" w:rsidRDefault="00961B22" w:rsidP="00E928BF">
      <w:pPr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4.3.  </w:t>
      </w:r>
      <w:r w:rsidR="00B76F79">
        <w:rPr>
          <w:rFonts w:ascii="Arial" w:hAnsi="Arial" w:cs="Arial"/>
          <w:sz w:val="20"/>
          <w:szCs w:val="20"/>
        </w:rPr>
        <w:t>Со</w:t>
      </w:r>
      <w:r w:rsidR="00B76F79">
        <w:rPr>
          <w:rFonts w:ascii="Arial" w:hAnsi="Arial" w:cs="Arial"/>
          <w:sz w:val="20"/>
          <w:szCs w:val="20"/>
        </w:rPr>
        <w:softHyphen/>
        <w:t>вет ди</w:t>
      </w:r>
      <w:r w:rsidR="00B76F79">
        <w:rPr>
          <w:rFonts w:ascii="Arial" w:hAnsi="Arial" w:cs="Arial"/>
          <w:sz w:val="20"/>
          <w:szCs w:val="20"/>
        </w:rPr>
        <w:softHyphen/>
        <w:t>ре</w:t>
      </w:r>
      <w:r w:rsidR="00B76F79">
        <w:rPr>
          <w:rFonts w:ascii="Arial" w:hAnsi="Arial" w:cs="Arial"/>
          <w:sz w:val="20"/>
          <w:szCs w:val="20"/>
        </w:rPr>
        <w:softHyphen/>
        <w:t>к</w:t>
      </w:r>
      <w:r w:rsidR="00B76F79">
        <w:rPr>
          <w:rFonts w:ascii="Arial" w:hAnsi="Arial" w:cs="Arial"/>
          <w:sz w:val="20"/>
          <w:szCs w:val="20"/>
        </w:rPr>
        <w:softHyphen/>
        <w:t>то</w:t>
      </w:r>
      <w:r w:rsidR="00B76F79">
        <w:rPr>
          <w:rFonts w:ascii="Arial" w:hAnsi="Arial" w:cs="Arial"/>
          <w:sz w:val="20"/>
          <w:szCs w:val="20"/>
        </w:rPr>
        <w:softHyphen/>
        <w:t>ров впра</w:t>
      </w:r>
      <w:r w:rsidR="00B76F79">
        <w:rPr>
          <w:rFonts w:ascii="Arial" w:hAnsi="Arial" w:cs="Arial"/>
          <w:sz w:val="20"/>
          <w:szCs w:val="20"/>
        </w:rPr>
        <w:softHyphen/>
        <w:t>ве рас</w:t>
      </w:r>
      <w:r w:rsidR="00B76F79">
        <w:rPr>
          <w:rFonts w:ascii="Arial" w:hAnsi="Arial" w:cs="Arial"/>
          <w:sz w:val="20"/>
          <w:szCs w:val="20"/>
        </w:rPr>
        <w:softHyphen/>
        <w:t>смо</w:t>
      </w:r>
      <w:r w:rsidR="00B76F79">
        <w:rPr>
          <w:rFonts w:ascii="Arial" w:hAnsi="Arial" w:cs="Arial"/>
          <w:sz w:val="20"/>
          <w:szCs w:val="20"/>
        </w:rPr>
        <w:softHyphen/>
        <w:t>т</w:t>
      </w:r>
      <w:r w:rsidR="00B76F79">
        <w:rPr>
          <w:rFonts w:ascii="Arial" w:hAnsi="Arial" w:cs="Arial"/>
          <w:sz w:val="20"/>
          <w:szCs w:val="20"/>
        </w:rPr>
        <w:softHyphen/>
        <w:t>реть пред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же</w:t>
      </w:r>
      <w:r w:rsidR="00B76F79">
        <w:rPr>
          <w:rFonts w:ascii="Arial" w:hAnsi="Arial" w:cs="Arial"/>
          <w:sz w:val="20"/>
          <w:szCs w:val="20"/>
        </w:rPr>
        <w:softHyphen/>
        <w:t>ния и об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ния иных ор</w:t>
      </w:r>
      <w:r w:rsidR="00B76F79">
        <w:rPr>
          <w:rFonts w:ascii="Arial" w:hAnsi="Arial" w:cs="Arial"/>
          <w:sz w:val="20"/>
          <w:szCs w:val="20"/>
        </w:rPr>
        <w:softHyphen/>
        <w:t>га</w:t>
      </w:r>
      <w:r w:rsidR="00B76F79">
        <w:rPr>
          <w:rFonts w:ascii="Arial" w:hAnsi="Arial" w:cs="Arial"/>
          <w:sz w:val="20"/>
          <w:szCs w:val="20"/>
        </w:rPr>
        <w:softHyphen/>
        <w:t>нов и лиц (в том чи</w:t>
      </w:r>
      <w:r w:rsidR="00B76F79">
        <w:rPr>
          <w:rFonts w:ascii="Arial" w:hAnsi="Arial" w:cs="Arial"/>
          <w:sz w:val="20"/>
          <w:szCs w:val="20"/>
        </w:rPr>
        <w:softHyphen/>
        <w:t>с</w:t>
      </w:r>
      <w:r w:rsidR="00B76F79">
        <w:rPr>
          <w:rFonts w:ascii="Arial" w:hAnsi="Arial" w:cs="Arial"/>
          <w:sz w:val="20"/>
          <w:szCs w:val="20"/>
        </w:rPr>
        <w:softHyphen/>
        <w:t>ле го</w:t>
      </w:r>
      <w:r w:rsidR="00B76F79">
        <w:rPr>
          <w:rFonts w:ascii="Arial" w:hAnsi="Arial" w:cs="Arial"/>
          <w:sz w:val="20"/>
          <w:szCs w:val="20"/>
        </w:rPr>
        <w:softHyphen/>
        <w:t>су</w:t>
      </w:r>
      <w:r w:rsidR="00B76F79">
        <w:rPr>
          <w:rFonts w:ascii="Arial" w:hAnsi="Arial" w:cs="Arial"/>
          <w:sz w:val="20"/>
          <w:szCs w:val="20"/>
        </w:rPr>
        <w:softHyphen/>
        <w:t>дар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вен</w:t>
      </w:r>
      <w:r w:rsidR="00B76F79">
        <w:rPr>
          <w:rFonts w:ascii="Arial" w:hAnsi="Arial" w:cs="Arial"/>
          <w:sz w:val="20"/>
          <w:szCs w:val="20"/>
        </w:rPr>
        <w:softHyphen/>
        <w:t>ных ор</w:t>
      </w:r>
      <w:r w:rsidR="00B76F79">
        <w:rPr>
          <w:rFonts w:ascii="Arial" w:hAnsi="Arial" w:cs="Arial"/>
          <w:sz w:val="20"/>
          <w:szCs w:val="20"/>
        </w:rPr>
        <w:softHyphen/>
        <w:t>га</w:t>
      </w:r>
      <w:r w:rsidR="00B76F79">
        <w:rPr>
          <w:rFonts w:ascii="Arial" w:hAnsi="Arial" w:cs="Arial"/>
          <w:sz w:val="20"/>
          <w:szCs w:val="20"/>
        </w:rPr>
        <w:softHyphen/>
        <w:t>нов,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ров, не яв</w:t>
      </w:r>
      <w:r w:rsidR="00B76F79">
        <w:rPr>
          <w:rFonts w:ascii="Arial" w:hAnsi="Arial" w:cs="Arial"/>
          <w:sz w:val="20"/>
          <w:szCs w:val="20"/>
        </w:rPr>
        <w:softHyphen/>
        <w:t>ля</w:t>
      </w:r>
      <w:r w:rsidR="00B76F79">
        <w:rPr>
          <w:rFonts w:ascii="Arial" w:hAnsi="Arial" w:cs="Arial"/>
          <w:sz w:val="20"/>
          <w:szCs w:val="20"/>
        </w:rPr>
        <w:softHyphen/>
        <w:t>ю</w:t>
      </w:r>
      <w:r w:rsidR="00B76F79">
        <w:rPr>
          <w:rFonts w:ascii="Arial" w:hAnsi="Arial" w:cs="Arial"/>
          <w:sz w:val="20"/>
          <w:szCs w:val="20"/>
        </w:rPr>
        <w:softHyphen/>
        <w:t>щих</w:t>
      </w:r>
      <w:r w:rsidR="00B76F79">
        <w:rPr>
          <w:rFonts w:ascii="Arial" w:hAnsi="Arial" w:cs="Arial"/>
          <w:sz w:val="20"/>
          <w:szCs w:val="20"/>
        </w:rPr>
        <w:softHyphen/>
        <w:t>ся вла</w:t>
      </w:r>
      <w:r w:rsidR="00B76F79">
        <w:rPr>
          <w:rFonts w:ascii="Arial" w:hAnsi="Arial" w:cs="Arial"/>
          <w:sz w:val="20"/>
          <w:szCs w:val="20"/>
        </w:rPr>
        <w:softHyphen/>
        <w:t>дель</w:t>
      </w:r>
      <w:r w:rsidR="00B76F79">
        <w:rPr>
          <w:rFonts w:ascii="Arial" w:hAnsi="Arial" w:cs="Arial"/>
          <w:sz w:val="20"/>
          <w:szCs w:val="20"/>
        </w:rPr>
        <w:softHyphen/>
        <w:t>ца</w:t>
      </w:r>
      <w:r w:rsidR="00B76F79">
        <w:rPr>
          <w:rFonts w:ascii="Arial" w:hAnsi="Arial" w:cs="Arial"/>
          <w:sz w:val="20"/>
          <w:szCs w:val="20"/>
        </w:rPr>
        <w:softHyphen/>
        <w:t xml:space="preserve">ми установленного в </w:t>
      </w:r>
      <w:r w:rsidR="00C92694">
        <w:rPr>
          <w:rFonts w:ascii="Arial" w:hAnsi="Arial" w:cs="Arial"/>
          <w:sz w:val="20"/>
          <w:szCs w:val="20"/>
        </w:rPr>
        <w:t xml:space="preserve">Федеральном </w:t>
      </w:r>
      <w:r w:rsidR="00B76F79">
        <w:rPr>
          <w:rFonts w:ascii="Arial" w:hAnsi="Arial" w:cs="Arial"/>
          <w:sz w:val="20"/>
          <w:szCs w:val="20"/>
        </w:rPr>
        <w:t>законе</w:t>
      </w:r>
      <w:r w:rsidR="00C92694">
        <w:rPr>
          <w:rFonts w:ascii="Arial" w:hAnsi="Arial" w:cs="Arial"/>
          <w:sz w:val="20"/>
          <w:szCs w:val="20"/>
        </w:rPr>
        <w:t xml:space="preserve"> «Об акционерных обществах» </w:t>
      </w:r>
      <w:r w:rsidR="00B76F79">
        <w:rPr>
          <w:rFonts w:ascii="Arial" w:hAnsi="Arial" w:cs="Arial"/>
          <w:sz w:val="20"/>
          <w:szCs w:val="20"/>
        </w:rPr>
        <w:t>ко</w:t>
      </w:r>
      <w:r w:rsidR="00B76F79">
        <w:rPr>
          <w:rFonts w:ascii="Arial" w:hAnsi="Arial" w:cs="Arial"/>
          <w:sz w:val="20"/>
          <w:szCs w:val="20"/>
        </w:rPr>
        <w:softHyphen/>
        <w:t>ли</w:t>
      </w:r>
      <w:r w:rsidR="00B76F79">
        <w:rPr>
          <w:rFonts w:ascii="Arial" w:hAnsi="Arial" w:cs="Arial"/>
          <w:sz w:val="20"/>
          <w:szCs w:val="20"/>
        </w:rPr>
        <w:softHyphen/>
        <w:t>че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 голосующих ак</w:t>
      </w:r>
      <w:r w:rsidR="00B76F79">
        <w:rPr>
          <w:rFonts w:ascii="Arial" w:hAnsi="Arial" w:cs="Arial"/>
          <w:sz w:val="20"/>
          <w:szCs w:val="20"/>
        </w:rPr>
        <w:softHyphen/>
        <w:t xml:space="preserve">ций </w:t>
      </w:r>
      <w:r w:rsidR="00C92694">
        <w:rPr>
          <w:rFonts w:ascii="Arial" w:hAnsi="Arial" w:cs="Arial"/>
          <w:sz w:val="20"/>
          <w:szCs w:val="20"/>
        </w:rPr>
        <w:t>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ва, и др.) о со</w:t>
      </w:r>
      <w:r>
        <w:rPr>
          <w:rFonts w:ascii="Arial" w:hAnsi="Arial" w:cs="Arial"/>
          <w:sz w:val="20"/>
          <w:szCs w:val="20"/>
        </w:rPr>
        <w:softHyphen/>
        <w:t>зы</w:t>
      </w:r>
      <w:r>
        <w:rPr>
          <w:rFonts w:ascii="Arial" w:hAnsi="Arial" w:cs="Arial"/>
          <w:sz w:val="20"/>
          <w:szCs w:val="20"/>
        </w:rPr>
        <w:softHyphen/>
        <w:t>ве В</w:t>
      </w:r>
      <w:r w:rsidR="00B76F79">
        <w:rPr>
          <w:rFonts w:ascii="Arial" w:hAnsi="Arial" w:cs="Arial"/>
          <w:sz w:val="20"/>
          <w:szCs w:val="20"/>
        </w:rPr>
        <w:t>не</w:t>
      </w:r>
      <w:r w:rsidR="00B76F79">
        <w:rPr>
          <w:rFonts w:ascii="Arial" w:hAnsi="Arial" w:cs="Arial"/>
          <w:sz w:val="20"/>
          <w:szCs w:val="20"/>
        </w:rPr>
        <w:softHyphen/>
        <w:t>оче</w:t>
      </w:r>
      <w:r w:rsidR="00B76F79">
        <w:rPr>
          <w:rFonts w:ascii="Arial" w:hAnsi="Arial" w:cs="Arial"/>
          <w:sz w:val="20"/>
          <w:szCs w:val="20"/>
        </w:rPr>
        <w:softHyphen/>
        <w:t>ред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>го об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ров. В слу</w:t>
      </w:r>
      <w:r w:rsidR="00B76F79">
        <w:rPr>
          <w:rFonts w:ascii="Arial" w:hAnsi="Arial" w:cs="Arial"/>
          <w:sz w:val="20"/>
          <w:szCs w:val="20"/>
        </w:rPr>
        <w:softHyphen/>
        <w:t>чае их удо</w:t>
      </w:r>
      <w:r w:rsidR="00B76F79">
        <w:rPr>
          <w:rFonts w:ascii="Arial" w:hAnsi="Arial" w:cs="Arial"/>
          <w:sz w:val="20"/>
          <w:szCs w:val="20"/>
        </w:rPr>
        <w:softHyphen/>
        <w:t>в</w:t>
      </w:r>
      <w:r w:rsidR="00B76F79">
        <w:rPr>
          <w:rFonts w:ascii="Arial" w:hAnsi="Arial" w:cs="Arial"/>
          <w:sz w:val="20"/>
          <w:szCs w:val="20"/>
        </w:rPr>
        <w:softHyphen/>
        <w:t>ле</w:t>
      </w:r>
      <w:r w:rsidR="00B76F79">
        <w:rPr>
          <w:rFonts w:ascii="Arial" w:hAnsi="Arial" w:cs="Arial"/>
          <w:sz w:val="20"/>
          <w:szCs w:val="20"/>
        </w:rPr>
        <w:softHyphen/>
        <w:t>тво</w:t>
      </w:r>
      <w:r w:rsidR="00B76F79">
        <w:rPr>
          <w:rFonts w:ascii="Arial" w:hAnsi="Arial" w:cs="Arial"/>
          <w:sz w:val="20"/>
          <w:szCs w:val="20"/>
        </w:rPr>
        <w:softHyphen/>
        <w:t>ре</w:t>
      </w:r>
      <w:r w:rsidR="00B76F79">
        <w:rPr>
          <w:rFonts w:ascii="Arial" w:hAnsi="Arial" w:cs="Arial"/>
          <w:sz w:val="20"/>
          <w:szCs w:val="20"/>
        </w:rPr>
        <w:softHyphen/>
        <w:t>ния вне</w:t>
      </w:r>
      <w:r w:rsidR="00B76F79">
        <w:rPr>
          <w:rFonts w:ascii="Arial" w:hAnsi="Arial" w:cs="Arial"/>
          <w:sz w:val="20"/>
          <w:szCs w:val="20"/>
        </w:rPr>
        <w:softHyphen/>
        <w:t>оче</w:t>
      </w:r>
      <w:r w:rsidR="00B76F79">
        <w:rPr>
          <w:rFonts w:ascii="Arial" w:hAnsi="Arial" w:cs="Arial"/>
          <w:sz w:val="20"/>
          <w:szCs w:val="20"/>
        </w:rPr>
        <w:softHyphen/>
        <w:t>ред</w:t>
      </w:r>
      <w:r w:rsidR="00B76F79">
        <w:rPr>
          <w:rFonts w:ascii="Arial" w:hAnsi="Arial" w:cs="Arial"/>
          <w:sz w:val="20"/>
          <w:szCs w:val="20"/>
        </w:rPr>
        <w:softHyphen/>
        <w:t>ное об</w:t>
      </w:r>
      <w:r w:rsidR="00B76F79">
        <w:rPr>
          <w:rFonts w:ascii="Arial" w:hAnsi="Arial" w:cs="Arial"/>
          <w:sz w:val="20"/>
          <w:szCs w:val="20"/>
        </w:rPr>
        <w:softHyphen/>
        <w:t>щее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ние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 со</w:t>
      </w:r>
      <w:r w:rsidR="00C92694">
        <w:rPr>
          <w:rFonts w:ascii="Arial" w:hAnsi="Arial" w:cs="Arial"/>
          <w:sz w:val="20"/>
          <w:szCs w:val="20"/>
        </w:rPr>
        <w:softHyphen/>
        <w:t>зы</w:t>
      </w:r>
      <w:r w:rsidR="00C92694">
        <w:rPr>
          <w:rFonts w:ascii="Arial" w:hAnsi="Arial" w:cs="Arial"/>
          <w:sz w:val="20"/>
          <w:szCs w:val="20"/>
        </w:rPr>
        <w:softHyphen/>
        <w:t>ва</w:t>
      </w:r>
      <w:r w:rsidR="00C92694">
        <w:rPr>
          <w:rFonts w:ascii="Arial" w:hAnsi="Arial" w:cs="Arial"/>
          <w:sz w:val="20"/>
          <w:szCs w:val="20"/>
        </w:rPr>
        <w:softHyphen/>
        <w:t>ет</w:t>
      </w:r>
      <w:r w:rsidR="00C92694">
        <w:rPr>
          <w:rFonts w:ascii="Arial" w:hAnsi="Arial" w:cs="Arial"/>
          <w:sz w:val="20"/>
          <w:szCs w:val="20"/>
        </w:rPr>
        <w:softHyphen/>
        <w:t>ся по ини</w:t>
      </w:r>
      <w:r w:rsidR="00C92694">
        <w:rPr>
          <w:rFonts w:ascii="Arial" w:hAnsi="Arial" w:cs="Arial"/>
          <w:sz w:val="20"/>
          <w:szCs w:val="20"/>
        </w:rPr>
        <w:softHyphen/>
        <w:t>ци</w:t>
      </w:r>
      <w:r w:rsidR="00C92694">
        <w:rPr>
          <w:rFonts w:ascii="Arial" w:hAnsi="Arial" w:cs="Arial"/>
          <w:sz w:val="20"/>
          <w:szCs w:val="20"/>
        </w:rPr>
        <w:softHyphen/>
        <w:t>а</w:t>
      </w:r>
      <w:r w:rsidR="00C92694">
        <w:rPr>
          <w:rFonts w:ascii="Arial" w:hAnsi="Arial" w:cs="Arial"/>
          <w:sz w:val="20"/>
          <w:szCs w:val="20"/>
        </w:rPr>
        <w:softHyphen/>
        <w:t>ти</w:t>
      </w:r>
      <w:r w:rsidR="00C92694">
        <w:rPr>
          <w:rFonts w:ascii="Arial" w:hAnsi="Arial" w:cs="Arial"/>
          <w:sz w:val="20"/>
          <w:szCs w:val="20"/>
        </w:rPr>
        <w:softHyphen/>
        <w:t>ве С</w:t>
      </w:r>
      <w:r w:rsidR="00B76F79">
        <w:rPr>
          <w:rFonts w:ascii="Arial" w:hAnsi="Arial" w:cs="Arial"/>
          <w:sz w:val="20"/>
          <w:szCs w:val="20"/>
        </w:rPr>
        <w:t>о</w:t>
      </w:r>
      <w:r w:rsidR="00B76F79">
        <w:rPr>
          <w:rFonts w:ascii="Arial" w:hAnsi="Arial" w:cs="Arial"/>
          <w:sz w:val="20"/>
          <w:szCs w:val="20"/>
        </w:rPr>
        <w:softHyphen/>
        <w:t>ве</w:t>
      </w:r>
      <w:r w:rsidR="00B76F79">
        <w:rPr>
          <w:rFonts w:ascii="Arial" w:hAnsi="Arial" w:cs="Arial"/>
          <w:sz w:val="20"/>
          <w:szCs w:val="20"/>
        </w:rPr>
        <w:softHyphen/>
        <w:t>та ди</w:t>
      </w:r>
      <w:r w:rsidR="00B76F79">
        <w:rPr>
          <w:rFonts w:ascii="Arial" w:hAnsi="Arial" w:cs="Arial"/>
          <w:sz w:val="20"/>
          <w:szCs w:val="20"/>
        </w:rPr>
        <w:softHyphen/>
        <w:t>ре</w:t>
      </w:r>
      <w:r w:rsidR="00B76F79">
        <w:rPr>
          <w:rFonts w:ascii="Arial" w:hAnsi="Arial" w:cs="Arial"/>
          <w:sz w:val="20"/>
          <w:szCs w:val="20"/>
        </w:rPr>
        <w:softHyphen/>
        <w:t>к</w:t>
      </w:r>
      <w:r w:rsidR="00B76F79">
        <w:rPr>
          <w:rFonts w:ascii="Arial" w:hAnsi="Arial" w:cs="Arial"/>
          <w:sz w:val="20"/>
          <w:szCs w:val="20"/>
        </w:rPr>
        <w:softHyphen/>
        <w:t>то</w:t>
      </w:r>
      <w:r w:rsidR="00B76F79">
        <w:rPr>
          <w:rFonts w:ascii="Arial" w:hAnsi="Arial" w:cs="Arial"/>
          <w:sz w:val="20"/>
          <w:szCs w:val="20"/>
        </w:rPr>
        <w:softHyphen/>
        <w:t xml:space="preserve">ров. </w:t>
      </w:r>
    </w:p>
    <w:p w:rsidR="00B76F79" w:rsidRPr="00206CB3" w:rsidRDefault="00206CB3" w:rsidP="00206CB3">
      <w:pPr>
        <w:tabs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Сроки созыва В</w:t>
      </w:r>
      <w:r w:rsidR="00B76F79">
        <w:rPr>
          <w:rFonts w:ascii="Arial" w:hAnsi="Arial" w:cs="Arial"/>
          <w:sz w:val="20"/>
          <w:szCs w:val="20"/>
        </w:rPr>
        <w:t>неочередного общего со</w:t>
      </w:r>
      <w:r>
        <w:rPr>
          <w:rFonts w:ascii="Arial" w:hAnsi="Arial" w:cs="Arial"/>
          <w:sz w:val="20"/>
          <w:szCs w:val="20"/>
        </w:rPr>
        <w:t>брания акционеров определяются У</w:t>
      </w:r>
      <w:r w:rsidR="00C92694">
        <w:rPr>
          <w:rFonts w:ascii="Arial" w:hAnsi="Arial" w:cs="Arial"/>
          <w:sz w:val="20"/>
          <w:szCs w:val="20"/>
        </w:rPr>
        <w:t>ставом О</w:t>
      </w:r>
      <w:r w:rsidR="00B76F79">
        <w:rPr>
          <w:rFonts w:ascii="Arial" w:hAnsi="Arial" w:cs="Arial"/>
          <w:sz w:val="20"/>
          <w:szCs w:val="20"/>
        </w:rPr>
        <w:t xml:space="preserve">бщества в соответствии с Федеральным законом </w:t>
      </w:r>
      <w:r w:rsidR="0096731A">
        <w:rPr>
          <w:rFonts w:ascii="Arial" w:hAnsi="Arial" w:cs="Arial"/>
          <w:sz w:val="20"/>
          <w:szCs w:val="20"/>
        </w:rPr>
        <w:t>«</w:t>
      </w:r>
      <w:r w:rsidR="00B76F79">
        <w:rPr>
          <w:rFonts w:ascii="Arial" w:hAnsi="Arial" w:cs="Arial"/>
          <w:sz w:val="20"/>
          <w:szCs w:val="20"/>
        </w:rPr>
        <w:t>Об акционерных обществах</w:t>
      </w:r>
      <w:r w:rsidR="0096731A">
        <w:rPr>
          <w:rFonts w:ascii="Arial" w:hAnsi="Arial" w:cs="Arial"/>
          <w:sz w:val="20"/>
          <w:szCs w:val="20"/>
        </w:rPr>
        <w:t>»</w:t>
      </w:r>
      <w:r w:rsidR="00B76F79">
        <w:rPr>
          <w:rFonts w:ascii="Arial" w:hAnsi="Arial" w:cs="Arial"/>
          <w:sz w:val="20"/>
          <w:szCs w:val="20"/>
        </w:rPr>
        <w:t xml:space="preserve">. </w:t>
      </w:r>
    </w:p>
    <w:p w:rsidR="00B76F79" w:rsidRDefault="00206CB3" w:rsidP="00E928BF">
      <w:pPr>
        <w:tabs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4.4</w:t>
      </w:r>
      <w:r w:rsidR="00B76F79">
        <w:rPr>
          <w:rFonts w:ascii="Arial" w:hAnsi="Arial" w:cs="Arial"/>
          <w:sz w:val="20"/>
          <w:szCs w:val="20"/>
        </w:rPr>
        <w:t>. В</w:t>
      </w:r>
      <w:r>
        <w:rPr>
          <w:rFonts w:ascii="Arial" w:hAnsi="Arial" w:cs="Arial"/>
          <w:sz w:val="20"/>
          <w:szCs w:val="20"/>
        </w:rPr>
        <w:t xml:space="preserve"> тре</w:t>
      </w:r>
      <w:r>
        <w:rPr>
          <w:rFonts w:ascii="Arial" w:hAnsi="Arial" w:cs="Arial"/>
          <w:sz w:val="20"/>
          <w:szCs w:val="20"/>
        </w:rPr>
        <w:softHyphen/>
        <w:t>бо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нии о про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нии В</w:t>
      </w:r>
      <w:r w:rsidR="00B76F79">
        <w:rPr>
          <w:rFonts w:ascii="Arial" w:hAnsi="Arial" w:cs="Arial"/>
          <w:sz w:val="20"/>
          <w:szCs w:val="20"/>
        </w:rPr>
        <w:t>не</w:t>
      </w:r>
      <w:r w:rsidR="00B76F79">
        <w:rPr>
          <w:rFonts w:ascii="Arial" w:hAnsi="Arial" w:cs="Arial"/>
          <w:sz w:val="20"/>
          <w:szCs w:val="20"/>
        </w:rPr>
        <w:softHyphen/>
        <w:t>оче</w:t>
      </w:r>
      <w:r w:rsidR="00B76F79">
        <w:rPr>
          <w:rFonts w:ascii="Arial" w:hAnsi="Arial" w:cs="Arial"/>
          <w:sz w:val="20"/>
          <w:szCs w:val="20"/>
        </w:rPr>
        <w:softHyphen/>
        <w:t>ред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>го об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дол</w:t>
      </w:r>
      <w:r w:rsidR="00B76F79">
        <w:rPr>
          <w:rFonts w:ascii="Arial" w:hAnsi="Arial" w:cs="Arial"/>
          <w:sz w:val="20"/>
          <w:szCs w:val="20"/>
        </w:rPr>
        <w:softHyphen/>
        <w:t>ж</w:t>
      </w:r>
      <w:r w:rsidR="00B76F79">
        <w:rPr>
          <w:rFonts w:ascii="Arial" w:hAnsi="Arial" w:cs="Arial"/>
          <w:sz w:val="20"/>
          <w:szCs w:val="20"/>
        </w:rPr>
        <w:softHyphen/>
        <w:t>ны быть сфор</w:t>
      </w:r>
      <w:r w:rsidR="00B76F79">
        <w:rPr>
          <w:rFonts w:ascii="Arial" w:hAnsi="Arial" w:cs="Arial"/>
          <w:sz w:val="20"/>
          <w:szCs w:val="20"/>
        </w:rPr>
        <w:softHyphen/>
        <w:t>му</w:t>
      </w:r>
      <w:r w:rsidR="00B76F79">
        <w:rPr>
          <w:rFonts w:ascii="Arial" w:hAnsi="Arial" w:cs="Arial"/>
          <w:sz w:val="20"/>
          <w:szCs w:val="20"/>
        </w:rPr>
        <w:softHyphen/>
        <w:t>ли</w:t>
      </w:r>
      <w:r w:rsidR="00B76F79">
        <w:rPr>
          <w:rFonts w:ascii="Arial" w:hAnsi="Arial" w:cs="Arial"/>
          <w:sz w:val="20"/>
          <w:szCs w:val="20"/>
        </w:rPr>
        <w:softHyphen/>
        <w:t>ро</w:t>
      </w:r>
      <w:r w:rsidR="00B76F79">
        <w:rPr>
          <w:rFonts w:ascii="Arial" w:hAnsi="Arial" w:cs="Arial"/>
          <w:sz w:val="20"/>
          <w:szCs w:val="20"/>
        </w:rPr>
        <w:softHyphen/>
        <w:t>ва</w:t>
      </w:r>
      <w:r w:rsidR="00B76F79">
        <w:rPr>
          <w:rFonts w:ascii="Arial" w:hAnsi="Arial" w:cs="Arial"/>
          <w:sz w:val="20"/>
          <w:szCs w:val="20"/>
        </w:rPr>
        <w:softHyphen/>
        <w:t>ны во</w:t>
      </w:r>
      <w:r w:rsidR="00B76F79">
        <w:rPr>
          <w:rFonts w:ascii="Arial" w:hAnsi="Arial" w:cs="Arial"/>
          <w:sz w:val="20"/>
          <w:szCs w:val="20"/>
        </w:rPr>
        <w:softHyphen/>
        <w:t>п</w:t>
      </w:r>
      <w:r w:rsidR="00B76F79">
        <w:rPr>
          <w:rFonts w:ascii="Arial" w:hAnsi="Arial" w:cs="Arial"/>
          <w:sz w:val="20"/>
          <w:szCs w:val="20"/>
        </w:rPr>
        <w:softHyphen/>
        <w:t>ро</w:t>
      </w:r>
      <w:r w:rsidR="00B76F79">
        <w:rPr>
          <w:rFonts w:ascii="Arial" w:hAnsi="Arial" w:cs="Arial"/>
          <w:sz w:val="20"/>
          <w:szCs w:val="20"/>
        </w:rPr>
        <w:softHyphen/>
        <w:t>сы, под</w:t>
      </w:r>
      <w:r w:rsidR="00B76F79">
        <w:rPr>
          <w:rFonts w:ascii="Arial" w:hAnsi="Arial" w:cs="Arial"/>
          <w:sz w:val="20"/>
          <w:szCs w:val="20"/>
        </w:rPr>
        <w:softHyphen/>
        <w:t>ле</w:t>
      </w:r>
      <w:r w:rsidR="00B76F79">
        <w:rPr>
          <w:rFonts w:ascii="Arial" w:hAnsi="Arial" w:cs="Arial"/>
          <w:sz w:val="20"/>
          <w:szCs w:val="20"/>
        </w:rPr>
        <w:softHyphen/>
        <w:t>жа</w:t>
      </w:r>
      <w:r w:rsidR="00B76F79">
        <w:rPr>
          <w:rFonts w:ascii="Arial" w:hAnsi="Arial" w:cs="Arial"/>
          <w:sz w:val="20"/>
          <w:szCs w:val="20"/>
        </w:rPr>
        <w:softHyphen/>
        <w:t>щие вне</w:t>
      </w:r>
      <w:r w:rsidR="00B76F79">
        <w:rPr>
          <w:rFonts w:ascii="Arial" w:hAnsi="Arial" w:cs="Arial"/>
          <w:sz w:val="20"/>
          <w:szCs w:val="20"/>
        </w:rPr>
        <w:softHyphen/>
        <w:t>се</w:t>
      </w:r>
      <w:r w:rsidR="00B76F79">
        <w:rPr>
          <w:rFonts w:ascii="Arial" w:hAnsi="Arial" w:cs="Arial"/>
          <w:sz w:val="20"/>
          <w:szCs w:val="20"/>
        </w:rPr>
        <w:softHyphen/>
        <w:t>нию в по</w:t>
      </w:r>
      <w:r w:rsidR="00B76F79">
        <w:rPr>
          <w:rFonts w:ascii="Arial" w:hAnsi="Arial" w:cs="Arial"/>
          <w:sz w:val="20"/>
          <w:szCs w:val="20"/>
        </w:rPr>
        <w:softHyphen/>
        <w:t>ве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ку дня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 xml:space="preserve">ния. </w:t>
      </w:r>
    </w:p>
    <w:p w:rsidR="00B76F79" w:rsidRDefault="00B76F79" w:rsidP="00E928BF">
      <w:pPr>
        <w:tabs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</w:t>
      </w:r>
      <w:r w:rsidR="00206CB3">
        <w:rPr>
          <w:rFonts w:ascii="Arial" w:hAnsi="Arial" w:cs="Arial"/>
          <w:sz w:val="20"/>
          <w:szCs w:val="20"/>
        </w:rPr>
        <w:t xml:space="preserve"> тре</w:t>
      </w:r>
      <w:r w:rsidR="00206CB3">
        <w:rPr>
          <w:rFonts w:ascii="Arial" w:hAnsi="Arial" w:cs="Arial"/>
          <w:sz w:val="20"/>
          <w:szCs w:val="20"/>
        </w:rPr>
        <w:softHyphen/>
        <w:t>бо</w:t>
      </w:r>
      <w:r w:rsidR="00206CB3">
        <w:rPr>
          <w:rFonts w:ascii="Arial" w:hAnsi="Arial" w:cs="Arial"/>
          <w:sz w:val="20"/>
          <w:szCs w:val="20"/>
        </w:rPr>
        <w:softHyphen/>
        <w:t>ва</w:t>
      </w:r>
      <w:r w:rsidR="00206CB3">
        <w:rPr>
          <w:rFonts w:ascii="Arial" w:hAnsi="Arial" w:cs="Arial"/>
          <w:sz w:val="20"/>
          <w:szCs w:val="20"/>
        </w:rPr>
        <w:softHyphen/>
        <w:t>нии о про</w:t>
      </w:r>
      <w:r w:rsidR="00206CB3">
        <w:rPr>
          <w:rFonts w:ascii="Arial" w:hAnsi="Arial" w:cs="Arial"/>
          <w:sz w:val="20"/>
          <w:szCs w:val="20"/>
        </w:rPr>
        <w:softHyphen/>
        <w:t>ве</w:t>
      </w:r>
      <w:r w:rsidR="00206CB3">
        <w:rPr>
          <w:rFonts w:ascii="Arial" w:hAnsi="Arial" w:cs="Arial"/>
          <w:sz w:val="20"/>
          <w:szCs w:val="20"/>
        </w:rPr>
        <w:softHyphen/>
        <w:t>де</w:t>
      </w:r>
      <w:r w:rsidR="00206CB3">
        <w:rPr>
          <w:rFonts w:ascii="Arial" w:hAnsi="Arial" w:cs="Arial"/>
          <w:sz w:val="20"/>
          <w:szCs w:val="20"/>
        </w:rPr>
        <w:softHyphen/>
        <w:t>нии В</w:t>
      </w:r>
      <w:r>
        <w:rPr>
          <w:rFonts w:ascii="Arial" w:hAnsi="Arial" w:cs="Arial"/>
          <w:sz w:val="20"/>
          <w:szCs w:val="20"/>
        </w:rPr>
        <w:t>не</w:t>
      </w:r>
      <w:r>
        <w:rPr>
          <w:rFonts w:ascii="Arial" w:hAnsi="Arial" w:cs="Arial"/>
          <w:sz w:val="20"/>
          <w:szCs w:val="20"/>
        </w:rPr>
        <w:softHyphen/>
        <w:t>оче</w:t>
      </w:r>
      <w:r>
        <w:rPr>
          <w:rFonts w:ascii="Arial" w:hAnsi="Arial" w:cs="Arial"/>
          <w:sz w:val="20"/>
          <w:szCs w:val="20"/>
        </w:rPr>
        <w:softHyphen/>
        <w:t>ред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го 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го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мо</w:t>
      </w:r>
      <w:r>
        <w:rPr>
          <w:rFonts w:ascii="Arial" w:hAnsi="Arial" w:cs="Arial"/>
          <w:sz w:val="20"/>
          <w:szCs w:val="20"/>
        </w:rPr>
        <w:softHyphen/>
        <w:t>гут со</w:t>
      </w:r>
      <w:r>
        <w:rPr>
          <w:rFonts w:ascii="Arial" w:hAnsi="Arial" w:cs="Arial"/>
          <w:sz w:val="20"/>
          <w:szCs w:val="20"/>
        </w:rPr>
        <w:softHyphen/>
        <w:t>дер</w:t>
      </w:r>
      <w:r>
        <w:rPr>
          <w:rFonts w:ascii="Arial" w:hAnsi="Arial" w:cs="Arial"/>
          <w:sz w:val="20"/>
          <w:szCs w:val="20"/>
        </w:rPr>
        <w:softHyphen/>
        <w:t>жать</w:t>
      </w:r>
      <w:r>
        <w:rPr>
          <w:rFonts w:ascii="Arial" w:hAnsi="Arial" w:cs="Arial"/>
          <w:sz w:val="20"/>
          <w:szCs w:val="20"/>
        </w:rPr>
        <w:softHyphen/>
        <w:t>ся фор</w:t>
      </w:r>
      <w:r>
        <w:rPr>
          <w:rFonts w:ascii="Arial" w:hAnsi="Arial" w:cs="Arial"/>
          <w:sz w:val="20"/>
          <w:szCs w:val="20"/>
        </w:rPr>
        <w:softHyphen/>
        <w:t>му</w:t>
      </w:r>
      <w:r>
        <w:rPr>
          <w:rFonts w:ascii="Arial" w:hAnsi="Arial" w:cs="Arial"/>
          <w:sz w:val="20"/>
          <w:szCs w:val="20"/>
        </w:rPr>
        <w:softHyphen/>
        <w:t>ли</w:t>
      </w:r>
      <w:r>
        <w:rPr>
          <w:rFonts w:ascii="Arial" w:hAnsi="Arial" w:cs="Arial"/>
          <w:sz w:val="20"/>
          <w:szCs w:val="20"/>
        </w:rPr>
        <w:softHyphen/>
        <w:t>ров</w:t>
      </w:r>
      <w:r>
        <w:rPr>
          <w:rFonts w:ascii="Arial" w:hAnsi="Arial" w:cs="Arial"/>
          <w:sz w:val="20"/>
          <w:szCs w:val="20"/>
        </w:rPr>
        <w:softHyphen/>
        <w:t>ки ре</w:t>
      </w:r>
      <w:r>
        <w:rPr>
          <w:rFonts w:ascii="Arial" w:hAnsi="Arial" w:cs="Arial"/>
          <w:sz w:val="20"/>
          <w:szCs w:val="20"/>
        </w:rPr>
        <w:softHyphen/>
        <w:t>ше</w:t>
      </w:r>
      <w:r>
        <w:rPr>
          <w:rFonts w:ascii="Arial" w:hAnsi="Arial" w:cs="Arial"/>
          <w:sz w:val="20"/>
          <w:szCs w:val="20"/>
        </w:rPr>
        <w:softHyphen/>
        <w:t>ний по ка</w:t>
      </w:r>
      <w:r>
        <w:rPr>
          <w:rFonts w:ascii="Arial" w:hAnsi="Arial" w:cs="Arial"/>
          <w:sz w:val="20"/>
          <w:szCs w:val="20"/>
        </w:rPr>
        <w:softHyphen/>
        <w:t>ж</w:t>
      </w:r>
      <w:r>
        <w:rPr>
          <w:rFonts w:ascii="Arial" w:hAnsi="Arial" w:cs="Arial"/>
          <w:sz w:val="20"/>
          <w:szCs w:val="20"/>
        </w:rPr>
        <w:softHyphen/>
        <w:t>до</w:t>
      </w:r>
      <w:r>
        <w:rPr>
          <w:rFonts w:ascii="Arial" w:hAnsi="Arial" w:cs="Arial"/>
          <w:sz w:val="20"/>
          <w:szCs w:val="20"/>
        </w:rPr>
        <w:softHyphen/>
        <w:t>му из этих во</w:t>
      </w:r>
      <w:r>
        <w:rPr>
          <w:rFonts w:ascii="Arial" w:hAnsi="Arial" w:cs="Arial"/>
          <w:sz w:val="20"/>
          <w:szCs w:val="20"/>
        </w:rPr>
        <w:softHyphen/>
        <w:t>п</w:t>
      </w:r>
      <w:r>
        <w:rPr>
          <w:rFonts w:ascii="Arial" w:hAnsi="Arial" w:cs="Arial"/>
          <w:sz w:val="20"/>
          <w:szCs w:val="20"/>
        </w:rPr>
        <w:softHyphen/>
        <w:t>ро</w:t>
      </w:r>
      <w:r>
        <w:rPr>
          <w:rFonts w:ascii="Arial" w:hAnsi="Arial" w:cs="Arial"/>
          <w:sz w:val="20"/>
          <w:szCs w:val="20"/>
        </w:rPr>
        <w:softHyphen/>
        <w:t>сов, а так</w:t>
      </w:r>
      <w:r>
        <w:rPr>
          <w:rFonts w:ascii="Arial" w:hAnsi="Arial" w:cs="Arial"/>
          <w:sz w:val="20"/>
          <w:szCs w:val="20"/>
        </w:rPr>
        <w:softHyphen/>
        <w:t>же пред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ние о фор</w:t>
      </w:r>
      <w:r>
        <w:rPr>
          <w:rFonts w:ascii="Arial" w:hAnsi="Arial" w:cs="Arial"/>
          <w:sz w:val="20"/>
          <w:szCs w:val="20"/>
        </w:rPr>
        <w:softHyphen/>
        <w:t>ме про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 xml:space="preserve">ния </w:t>
      </w:r>
      <w:r w:rsidR="00206CB3">
        <w:rPr>
          <w:rFonts w:ascii="Arial" w:hAnsi="Arial" w:cs="Arial"/>
          <w:sz w:val="20"/>
          <w:szCs w:val="20"/>
        </w:rPr>
        <w:t xml:space="preserve">Внеочередного </w:t>
      </w:r>
      <w:r>
        <w:rPr>
          <w:rFonts w:ascii="Arial" w:hAnsi="Arial" w:cs="Arial"/>
          <w:sz w:val="20"/>
          <w:szCs w:val="20"/>
        </w:rPr>
        <w:t>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го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ров. В слу</w:t>
      </w:r>
      <w:r>
        <w:rPr>
          <w:rFonts w:ascii="Arial" w:hAnsi="Arial" w:cs="Arial"/>
          <w:sz w:val="20"/>
          <w:szCs w:val="20"/>
        </w:rPr>
        <w:softHyphen/>
        <w:t>чае</w:t>
      </w:r>
      <w:proofErr w:type="gramStart"/>
      <w:r w:rsidR="00C92694">
        <w:rPr>
          <w:rFonts w:ascii="Arial" w:hAnsi="Arial" w:cs="Arial"/>
          <w:sz w:val="20"/>
          <w:szCs w:val="20"/>
        </w:rPr>
        <w:t>,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206CB3">
        <w:rPr>
          <w:rFonts w:ascii="Arial" w:hAnsi="Arial" w:cs="Arial"/>
          <w:sz w:val="20"/>
          <w:szCs w:val="20"/>
        </w:rPr>
        <w:t>ес</w:t>
      </w:r>
      <w:r w:rsidR="00206CB3">
        <w:rPr>
          <w:rFonts w:ascii="Arial" w:hAnsi="Arial" w:cs="Arial"/>
          <w:sz w:val="20"/>
          <w:szCs w:val="20"/>
        </w:rPr>
        <w:softHyphen/>
        <w:t>ли тре</w:t>
      </w:r>
      <w:r w:rsidR="00206CB3">
        <w:rPr>
          <w:rFonts w:ascii="Arial" w:hAnsi="Arial" w:cs="Arial"/>
          <w:sz w:val="20"/>
          <w:szCs w:val="20"/>
        </w:rPr>
        <w:softHyphen/>
        <w:t>бо</w:t>
      </w:r>
      <w:r w:rsidR="00206CB3">
        <w:rPr>
          <w:rFonts w:ascii="Arial" w:hAnsi="Arial" w:cs="Arial"/>
          <w:sz w:val="20"/>
          <w:szCs w:val="20"/>
        </w:rPr>
        <w:softHyphen/>
        <w:t>ва</w:t>
      </w:r>
      <w:r w:rsidR="00206CB3">
        <w:rPr>
          <w:rFonts w:ascii="Arial" w:hAnsi="Arial" w:cs="Arial"/>
          <w:sz w:val="20"/>
          <w:szCs w:val="20"/>
        </w:rPr>
        <w:softHyphen/>
        <w:t>ние о со</w:t>
      </w:r>
      <w:r w:rsidR="00206CB3">
        <w:rPr>
          <w:rFonts w:ascii="Arial" w:hAnsi="Arial" w:cs="Arial"/>
          <w:sz w:val="20"/>
          <w:szCs w:val="20"/>
        </w:rPr>
        <w:softHyphen/>
        <w:t>зы</w:t>
      </w:r>
      <w:r w:rsidR="00206CB3">
        <w:rPr>
          <w:rFonts w:ascii="Arial" w:hAnsi="Arial" w:cs="Arial"/>
          <w:sz w:val="20"/>
          <w:szCs w:val="20"/>
        </w:rPr>
        <w:softHyphen/>
        <w:t>ве В</w:t>
      </w:r>
      <w:r>
        <w:rPr>
          <w:rFonts w:ascii="Arial" w:hAnsi="Arial" w:cs="Arial"/>
          <w:sz w:val="20"/>
          <w:szCs w:val="20"/>
        </w:rPr>
        <w:t>не</w:t>
      </w:r>
      <w:r>
        <w:rPr>
          <w:rFonts w:ascii="Arial" w:hAnsi="Arial" w:cs="Arial"/>
          <w:sz w:val="20"/>
          <w:szCs w:val="20"/>
        </w:rPr>
        <w:softHyphen/>
        <w:t>оче</w:t>
      </w:r>
      <w:r>
        <w:rPr>
          <w:rFonts w:ascii="Arial" w:hAnsi="Arial" w:cs="Arial"/>
          <w:sz w:val="20"/>
          <w:szCs w:val="20"/>
        </w:rPr>
        <w:softHyphen/>
        <w:t>ред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го 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го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со</w:t>
      </w:r>
      <w:r>
        <w:rPr>
          <w:rFonts w:ascii="Arial" w:hAnsi="Arial" w:cs="Arial"/>
          <w:sz w:val="20"/>
          <w:szCs w:val="20"/>
        </w:rPr>
        <w:softHyphen/>
        <w:t>дер</w:t>
      </w:r>
      <w:r>
        <w:rPr>
          <w:rFonts w:ascii="Arial" w:hAnsi="Arial" w:cs="Arial"/>
          <w:sz w:val="20"/>
          <w:szCs w:val="20"/>
        </w:rPr>
        <w:softHyphen/>
        <w:t>жит пред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ние о вы</w:t>
      </w:r>
      <w:r>
        <w:rPr>
          <w:rFonts w:ascii="Arial" w:hAnsi="Arial" w:cs="Arial"/>
          <w:sz w:val="20"/>
          <w:szCs w:val="20"/>
        </w:rPr>
        <w:softHyphen/>
        <w:t>дви</w:t>
      </w:r>
      <w:r w:rsidR="00206CB3">
        <w:rPr>
          <w:rFonts w:ascii="Arial" w:hAnsi="Arial" w:cs="Arial"/>
          <w:sz w:val="20"/>
          <w:szCs w:val="20"/>
        </w:rPr>
        <w:softHyphen/>
        <w:t>же</w:t>
      </w:r>
      <w:r w:rsidR="00206CB3">
        <w:rPr>
          <w:rFonts w:ascii="Arial" w:hAnsi="Arial" w:cs="Arial"/>
          <w:sz w:val="20"/>
          <w:szCs w:val="20"/>
        </w:rPr>
        <w:softHyphen/>
        <w:t>нии кан</w:t>
      </w:r>
      <w:r w:rsidR="00206CB3">
        <w:rPr>
          <w:rFonts w:ascii="Arial" w:hAnsi="Arial" w:cs="Arial"/>
          <w:sz w:val="20"/>
          <w:szCs w:val="20"/>
        </w:rPr>
        <w:softHyphen/>
        <w:t>ди</w:t>
      </w:r>
      <w:r w:rsidR="00206CB3">
        <w:rPr>
          <w:rFonts w:ascii="Arial" w:hAnsi="Arial" w:cs="Arial"/>
          <w:sz w:val="20"/>
          <w:szCs w:val="20"/>
        </w:rPr>
        <w:softHyphen/>
        <w:t>да</w:t>
      </w:r>
      <w:r w:rsidR="00206CB3">
        <w:rPr>
          <w:rFonts w:ascii="Arial" w:hAnsi="Arial" w:cs="Arial"/>
          <w:sz w:val="20"/>
          <w:szCs w:val="20"/>
        </w:rPr>
        <w:softHyphen/>
        <w:t>тов в органы О</w:t>
      </w:r>
      <w:r>
        <w:rPr>
          <w:rFonts w:ascii="Arial" w:hAnsi="Arial" w:cs="Arial"/>
          <w:sz w:val="20"/>
          <w:szCs w:val="20"/>
        </w:rPr>
        <w:t>бщества, на та</w:t>
      </w:r>
      <w:r>
        <w:rPr>
          <w:rFonts w:ascii="Arial" w:hAnsi="Arial" w:cs="Arial"/>
          <w:sz w:val="20"/>
          <w:szCs w:val="20"/>
        </w:rPr>
        <w:softHyphen/>
        <w:t>кое пред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ние рас</w:t>
      </w:r>
      <w:r>
        <w:rPr>
          <w:rFonts w:ascii="Arial" w:hAnsi="Arial" w:cs="Arial"/>
          <w:sz w:val="20"/>
          <w:szCs w:val="20"/>
        </w:rPr>
        <w:softHyphen/>
        <w:t>про</w:t>
      </w:r>
      <w:r>
        <w:rPr>
          <w:rFonts w:ascii="Arial" w:hAnsi="Arial" w:cs="Arial"/>
          <w:sz w:val="20"/>
          <w:szCs w:val="20"/>
        </w:rPr>
        <w:softHyphen/>
        <w:t>стра</w:t>
      </w:r>
      <w:r>
        <w:rPr>
          <w:rFonts w:ascii="Arial" w:hAnsi="Arial" w:cs="Arial"/>
          <w:sz w:val="20"/>
          <w:szCs w:val="20"/>
        </w:rPr>
        <w:softHyphen/>
        <w:t>ня</w:t>
      </w:r>
      <w:r>
        <w:rPr>
          <w:rFonts w:ascii="Arial" w:hAnsi="Arial" w:cs="Arial"/>
          <w:sz w:val="20"/>
          <w:szCs w:val="20"/>
        </w:rPr>
        <w:softHyphen/>
        <w:t>ют</w:t>
      </w:r>
      <w:r>
        <w:rPr>
          <w:rFonts w:ascii="Arial" w:hAnsi="Arial" w:cs="Arial"/>
          <w:sz w:val="20"/>
          <w:szCs w:val="20"/>
        </w:rPr>
        <w:softHyphen/>
        <w:t>ся со</w:t>
      </w:r>
      <w:r>
        <w:rPr>
          <w:rFonts w:ascii="Arial" w:hAnsi="Arial" w:cs="Arial"/>
          <w:sz w:val="20"/>
          <w:szCs w:val="20"/>
        </w:rPr>
        <w:softHyphen/>
        <w:t>от</w:t>
      </w:r>
      <w:r>
        <w:rPr>
          <w:rFonts w:ascii="Arial" w:hAnsi="Arial" w:cs="Arial"/>
          <w:sz w:val="20"/>
          <w:szCs w:val="20"/>
        </w:rPr>
        <w:softHyphen/>
        <w:t>вет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ву</w:t>
      </w:r>
      <w:r>
        <w:rPr>
          <w:rFonts w:ascii="Arial" w:hAnsi="Arial" w:cs="Arial"/>
          <w:sz w:val="20"/>
          <w:szCs w:val="20"/>
        </w:rPr>
        <w:softHyphen/>
        <w:t>ю</w:t>
      </w:r>
      <w:r>
        <w:rPr>
          <w:rFonts w:ascii="Arial" w:hAnsi="Arial" w:cs="Arial"/>
          <w:sz w:val="20"/>
          <w:szCs w:val="20"/>
        </w:rPr>
        <w:softHyphen/>
        <w:t>щие по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ния ста</w:t>
      </w:r>
      <w:r>
        <w:rPr>
          <w:rFonts w:ascii="Arial" w:hAnsi="Arial" w:cs="Arial"/>
          <w:sz w:val="20"/>
          <w:szCs w:val="20"/>
        </w:rPr>
        <w:softHyphen/>
        <w:t>тьи 53 Фе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раль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го за</w:t>
      </w:r>
      <w:r>
        <w:rPr>
          <w:rFonts w:ascii="Arial" w:hAnsi="Arial" w:cs="Arial"/>
          <w:sz w:val="20"/>
          <w:szCs w:val="20"/>
        </w:rPr>
        <w:softHyphen/>
        <w:t>ко</w:t>
      </w:r>
      <w:r>
        <w:rPr>
          <w:rFonts w:ascii="Arial" w:hAnsi="Arial" w:cs="Arial"/>
          <w:sz w:val="20"/>
          <w:szCs w:val="20"/>
        </w:rPr>
        <w:softHyphen/>
        <w:t xml:space="preserve">на </w:t>
      </w:r>
      <w:r w:rsidR="00A21273">
        <w:rPr>
          <w:rFonts w:ascii="Arial" w:hAnsi="Arial" w:cs="Arial"/>
          <w:sz w:val="20"/>
          <w:szCs w:val="20"/>
        </w:rPr>
        <w:t>«</w:t>
      </w:r>
      <w:r>
        <w:rPr>
          <w:rFonts w:ascii="Arial" w:hAnsi="Arial" w:cs="Arial"/>
          <w:sz w:val="20"/>
          <w:szCs w:val="20"/>
        </w:rPr>
        <w:t>Об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нер</w:t>
      </w:r>
      <w:r>
        <w:rPr>
          <w:rFonts w:ascii="Arial" w:hAnsi="Arial" w:cs="Arial"/>
          <w:sz w:val="20"/>
          <w:szCs w:val="20"/>
        </w:rPr>
        <w:softHyphen/>
        <w:t>ных 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вах</w:t>
      </w:r>
      <w:r w:rsidR="00A21273">
        <w:rPr>
          <w:rFonts w:ascii="Arial" w:hAnsi="Arial" w:cs="Arial"/>
          <w:sz w:val="20"/>
          <w:szCs w:val="20"/>
        </w:rPr>
        <w:t>»</w:t>
      </w:r>
      <w:r w:rsidR="00206CB3">
        <w:rPr>
          <w:rFonts w:ascii="Arial" w:hAnsi="Arial" w:cs="Arial"/>
          <w:sz w:val="20"/>
          <w:szCs w:val="20"/>
        </w:rPr>
        <w:t xml:space="preserve"> и основанные на них положения У</w:t>
      </w:r>
      <w:r>
        <w:rPr>
          <w:rFonts w:ascii="Arial" w:hAnsi="Arial" w:cs="Arial"/>
          <w:sz w:val="20"/>
          <w:szCs w:val="20"/>
        </w:rPr>
        <w:t>става общества</w:t>
      </w:r>
      <w:r w:rsidR="00206CB3">
        <w:rPr>
          <w:rFonts w:ascii="Arial" w:hAnsi="Arial" w:cs="Arial"/>
          <w:sz w:val="20"/>
          <w:szCs w:val="20"/>
        </w:rPr>
        <w:t xml:space="preserve"> и настоящего Положения</w:t>
      </w:r>
      <w:r>
        <w:rPr>
          <w:rFonts w:ascii="Arial" w:hAnsi="Arial" w:cs="Arial"/>
          <w:sz w:val="20"/>
          <w:szCs w:val="20"/>
        </w:rPr>
        <w:t xml:space="preserve">. </w:t>
      </w:r>
    </w:p>
    <w:p w:rsidR="00B76F79" w:rsidRDefault="00C92694" w:rsidP="00E928BF">
      <w:pPr>
        <w:tabs>
          <w:tab w:val="left" w:pos="709"/>
        </w:tabs>
        <w:spacing w:line="320" w:lineRule="atLeast"/>
        <w:ind w:firstLine="397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</w:t>
      </w:r>
      <w:r>
        <w:rPr>
          <w:rFonts w:ascii="Arial" w:hAnsi="Arial" w:cs="Arial"/>
          <w:sz w:val="20"/>
          <w:szCs w:val="20"/>
        </w:rPr>
        <w:softHyphen/>
        <w:t>вет ди</w:t>
      </w:r>
      <w:r>
        <w:rPr>
          <w:rFonts w:ascii="Arial" w:hAnsi="Arial" w:cs="Arial"/>
          <w:sz w:val="20"/>
          <w:szCs w:val="20"/>
        </w:rPr>
        <w:softHyphen/>
        <w:t>ре</w:t>
      </w:r>
      <w:r>
        <w:rPr>
          <w:rFonts w:ascii="Arial" w:hAnsi="Arial" w:cs="Arial"/>
          <w:sz w:val="20"/>
          <w:szCs w:val="20"/>
        </w:rPr>
        <w:softHyphen/>
        <w:t>к</w:t>
      </w:r>
      <w:r>
        <w:rPr>
          <w:rFonts w:ascii="Arial" w:hAnsi="Arial" w:cs="Arial"/>
          <w:sz w:val="20"/>
          <w:szCs w:val="20"/>
        </w:rPr>
        <w:softHyphen/>
        <w:t>то</w:t>
      </w:r>
      <w:r>
        <w:rPr>
          <w:rFonts w:ascii="Arial" w:hAnsi="Arial" w:cs="Arial"/>
          <w:sz w:val="20"/>
          <w:szCs w:val="20"/>
        </w:rPr>
        <w:softHyphen/>
        <w:t>ров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 не впра</w:t>
      </w:r>
      <w:r w:rsidR="00B76F79">
        <w:rPr>
          <w:rFonts w:ascii="Arial" w:hAnsi="Arial" w:cs="Arial"/>
          <w:sz w:val="20"/>
          <w:szCs w:val="20"/>
        </w:rPr>
        <w:softHyphen/>
        <w:t>ве вно</w:t>
      </w:r>
      <w:r w:rsidR="00B76F79">
        <w:rPr>
          <w:rFonts w:ascii="Arial" w:hAnsi="Arial" w:cs="Arial"/>
          <w:sz w:val="20"/>
          <w:szCs w:val="20"/>
        </w:rPr>
        <w:softHyphen/>
        <w:t>сить из</w:t>
      </w:r>
      <w:r w:rsidR="00B76F79">
        <w:rPr>
          <w:rFonts w:ascii="Arial" w:hAnsi="Arial" w:cs="Arial"/>
          <w:sz w:val="20"/>
          <w:szCs w:val="20"/>
        </w:rPr>
        <w:softHyphen/>
        <w:t>ме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ния в фор</w:t>
      </w:r>
      <w:r w:rsidR="00B76F79">
        <w:rPr>
          <w:rFonts w:ascii="Arial" w:hAnsi="Arial" w:cs="Arial"/>
          <w:sz w:val="20"/>
          <w:szCs w:val="20"/>
        </w:rPr>
        <w:softHyphen/>
        <w:t>му</w:t>
      </w:r>
      <w:r w:rsidR="00B76F79">
        <w:rPr>
          <w:rFonts w:ascii="Arial" w:hAnsi="Arial" w:cs="Arial"/>
          <w:sz w:val="20"/>
          <w:szCs w:val="20"/>
        </w:rPr>
        <w:softHyphen/>
        <w:t>ли</w:t>
      </w:r>
      <w:r w:rsidR="00B76F79">
        <w:rPr>
          <w:rFonts w:ascii="Arial" w:hAnsi="Arial" w:cs="Arial"/>
          <w:sz w:val="20"/>
          <w:szCs w:val="20"/>
        </w:rPr>
        <w:softHyphen/>
        <w:t>ров</w:t>
      </w:r>
      <w:r w:rsidR="00B76F79">
        <w:rPr>
          <w:rFonts w:ascii="Arial" w:hAnsi="Arial" w:cs="Arial"/>
          <w:sz w:val="20"/>
          <w:szCs w:val="20"/>
        </w:rPr>
        <w:softHyphen/>
        <w:t>ки во</w:t>
      </w:r>
      <w:r w:rsidR="00B76F79">
        <w:rPr>
          <w:rFonts w:ascii="Arial" w:hAnsi="Arial" w:cs="Arial"/>
          <w:sz w:val="20"/>
          <w:szCs w:val="20"/>
        </w:rPr>
        <w:softHyphen/>
        <w:t>п</w:t>
      </w:r>
      <w:r w:rsidR="00B76F79">
        <w:rPr>
          <w:rFonts w:ascii="Arial" w:hAnsi="Arial" w:cs="Arial"/>
          <w:sz w:val="20"/>
          <w:szCs w:val="20"/>
        </w:rPr>
        <w:softHyphen/>
        <w:t>ро</w:t>
      </w:r>
      <w:r w:rsidR="00B76F79">
        <w:rPr>
          <w:rFonts w:ascii="Arial" w:hAnsi="Arial" w:cs="Arial"/>
          <w:sz w:val="20"/>
          <w:szCs w:val="20"/>
        </w:rPr>
        <w:softHyphen/>
        <w:t>сов по</w:t>
      </w:r>
      <w:r w:rsidR="00B76F79">
        <w:rPr>
          <w:rFonts w:ascii="Arial" w:hAnsi="Arial" w:cs="Arial"/>
          <w:sz w:val="20"/>
          <w:szCs w:val="20"/>
        </w:rPr>
        <w:softHyphen/>
        <w:t>ве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ки дня, фор</w:t>
      </w:r>
      <w:r w:rsidR="00B76F79">
        <w:rPr>
          <w:rFonts w:ascii="Arial" w:hAnsi="Arial" w:cs="Arial"/>
          <w:sz w:val="20"/>
          <w:szCs w:val="20"/>
        </w:rPr>
        <w:softHyphen/>
        <w:t>му</w:t>
      </w:r>
      <w:r w:rsidR="00B76F79">
        <w:rPr>
          <w:rFonts w:ascii="Arial" w:hAnsi="Arial" w:cs="Arial"/>
          <w:sz w:val="20"/>
          <w:szCs w:val="20"/>
        </w:rPr>
        <w:softHyphen/>
        <w:t>ли</w:t>
      </w:r>
      <w:r w:rsidR="00B76F79">
        <w:rPr>
          <w:rFonts w:ascii="Arial" w:hAnsi="Arial" w:cs="Arial"/>
          <w:sz w:val="20"/>
          <w:szCs w:val="20"/>
        </w:rPr>
        <w:softHyphen/>
        <w:t>ров</w:t>
      </w:r>
      <w:r w:rsidR="00B76F79">
        <w:rPr>
          <w:rFonts w:ascii="Arial" w:hAnsi="Arial" w:cs="Arial"/>
          <w:sz w:val="20"/>
          <w:szCs w:val="20"/>
        </w:rPr>
        <w:softHyphen/>
        <w:t>ки ре</w:t>
      </w:r>
      <w:r w:rsidR="00B76F79">
        <w:rPr>
          <w:rFonts w:ascii="Arial" w:hAnsi="Arial" w:cs="Arial"/>
          <w:sz w:val="20"/>
          <w:szCs w:val="20"/>
        </w:rPr>
        <w:softHyphen/>
        <w:t>ше</w:t>
      </w:r>
      <w:r w:rsidR="00B76F79">
        <w:rPr>
          <w:rFonts w:ascii="Arial" w:hAnsi="Arial" w:cs="Arial"/>
          <w:sz w:val="20"/>
          <w:szCs w:val="20"/>
        </w:rPr>
        <w:softHyphen/>
        <w:t>ний по та</w:t>
      </w:r>
      <w:r w:rsidR="00B76F79">
        <w:rPr>
          <w:rFonts w:ascii="Arial" w:hAnsi="Arial" w:cs="Arial"/>
          <w:sz w:val="20"/>
          <w:szCs w:val="20"/>
        </w:rPr>
        <w:softHyphen/>
        <w:t>ким во</w:t>
      </w:r>
      <w:r w:rsidR="00B76F79">
        <w:rPr>
          <w:rFonts w:ascii="Arial" w:hAnsi="Arial" w:cs="Arial"/>
          <w:sz w:val="20"/>
          <w:szCs w:val="20"/>
        </w:rPr>
        <w:softHyphen/>
        <w:t>п</w:t>
      </w:r>
      <w:r w:rsidR="00B76F79">
        <w:rPr>
          <w:rFonts w:ascii="Arial" w:hAnsi="Arial" w:cs="Arial"/>
          <w:sz w:val="20"/>
          <w:szCs w:val="20"/>
        </w:rPr>
        <w:softHyphen/>
        <w:t>ро</w:t>
      </w:r>
      <w:r w:rsidR="00B76F79">
        <w:rPr>
          <w:rFonts w:ascii="Arial" w:hAnsi="Arial" w:cs="Arial"/>
          <w:sz w:val="20"/>
          <w:szCs w:val="20"/>
        </w:rPr>
        <w:softHyphen/>
        <w:t>сам и из</w:t>
      </w:r>
      <w:r w:rsidR="00B76F79">
        <w:rPr>
          <w:rFonts w:ascii="Arial" w:hAnsi="Arial" w:cs="Arial"/>
          <w:sz w:val="20"/>
          <w:szCs w:val="20"/>
        </w:rPr>
        <w:softHyphen/>
        <w:t>ме</w:t>
      </w:r>
      <w:r w:rsidR="00B76F79">
        <w:rPr>
          <w:rFonts w:ascii="Arial" w:hAnsi="Arial" w:cs="Arial"/>
          <w:sz w:val="20"/>
          <w:szCs w:val="20"/>
        </w:rPr>
        <w:softHyphen/>
        <w:t>нять пред</w:t>
      </w:r>
      <w:r w:rsidR="00B76F79">
        <w:rPr>
          <w:rFonts w:ascii="Arial" w:hAnsi="Arial" w:cs="Arial"/>
          <w:sz w:val="20"/>
          <w:szCs w:val="20"/>
        </w:rPr>
        <w:softHyphen/>
        <w:t>л</w:t>
      </w:r>
      <w:r w:rsidR="00206CB3">
        <w:rPr>
          <w:rFonts w:ascii="Arial" w:hAnsi="Arial" w:cs="Arial"/>
          <w:sz w:val="20"/>
          <w:szCs w:val="20"/>
        </w:rPr>
        <w:t>о</w:t>
      </w:r>
      <w:r w:rsidR="00206CB3">
        <w:rPr>
          <w:rFonts w:ascii="Arial" w:hAnsi="Arial" w:cs="Arial"/>
          <w:sz w:val="20"/>
          <w:szCs w:val="20"/>
        </w:rPr>
        <w:softHyphen/>
        <w:t>жен</w:t>
      </w:r>
      <w:r w:rsidR="00206CB3">
        <w:rPr>
          <w:rFonts w:ascii="Arial" w:hAnsi="Arial" w:cs="Arial"/>
          <w:sz w:val="20"/>
          <w:szCs w:val="20"/>
        </w:rPr>
        <w:softHyphen/>
        <w:t>ную фор</w:t>
      </w:r>
      <w:r w:rsidR="00206CB3">
        <w:rPr>
          <w:rFonts w:ascii="Arial" w:hAnsi="Arial" w:cs="Arial"/>
          <w:sz w:val="20"/>
          <w:szCs w:val="20"/>
        </w:rPr>
        <w:softHyphen/>
        <w:t>му про</w:t>
      </w:r>
      <w:r w:rsidR="00206CB3">
        <w:rPr>
          <w:rFonts w:ascii="Arial" w:hAnsi="Arial" w:cs="Arial"/>
          <w:sz w:val="20"/>
          <w:szCs w:val="20"/>
        </w:rPr>
        <w:softHyphen/>
        <w:t>ве</w:t>
      </w:r>
      <w:r w:rsidR="00206CB3">
        <w:rPr>
          <w:rFonts w:ascii="Arial" w:hAnsi="Arial" w:cs="Arial"/>
          <w:sz w:val="20"/>
          <w:szCs w:val="20"/>
        </w:rPr>
        <w:softHyphen/>
        <w:t>де</w:t>
      </w:r>
      <w:r w:rsidR="00206CB3">
        <w:rPr>
          <w:rFonts w:ascii="Arial" w:hAnsi="Arial" w:cs="Arial"/>
          <w:sz w:val="20"/>
          <w:szCs w:val="20"/>
        </w:rPr>
        <w:softHyphen/>
        <w:t>ния В</w:t>
      </w:r>
      <w:r w:rsidR="00B76F79">
        <w:rPr>
          <w:rFonts w:ascii="Arial" w:hAnsi="Arial" w:cs="Arial"/>
          <w:sz w:val="20"/>
          <w:szCs w:val="20"/>
        </w:rPr>
        <w:t>не</w:t>
      </w:r>
      <w:r w:rsidR="00B76F79">
        <w:rPr>
          <w:rFonts w:ascii="Arial" w:hAnsi="Arial" w:cs="Arial"/>
          <w:sz w:val="20"/>
          <w:szCs w:val="20"/>
        </w:rPr>
        <w:softHyphen/>
        <w:t>оче</w:t>
      </w:r>
      <w:r w:rsidR="00B76F79">
        <w:rPr>
          <w:rFonts w:ascii="Arial" w:hAnsi="Arial" w:cs="Arial"/>
          <w:sz w:val="20"/>
          <w:szCs w:val="20"/>
        </w:rPr>
        <w:softHyphen/>
        <w:t>ред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>го об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ров, со</w:t>
      </w:r>
      <w:r w:rsidR="00B76F79">
        <w:rPr>
          <w:rFonts w:ascii="Arial" w:hAnsi="Arial" w:cs="Arial"/>
          <w:sz w:val="20"/>
          <w:szCs w:val="20"/>
        </w:rPr>
        <w:softHyphen/>
      </w:r>
      <w:r w:rsidR="00206CB3">
        <w:rPr>
          <w:rFonts w:ascii="Arial" w:hAnsi="Arial" w:cs="Arial"/>
          <w:sz w:val="20"/>
          <w:szCs w:val="20"/>
        </w:rPr>
        <w:t>зы</w:t>
      </w:r>
      <w:r w:rsidR="00206CB3">
        <w:rPr>
          <w:rFonts w:ascii="Arial" w:hAnsi="Arial" w:cs="Arial"/>
          <w:sz w:val="20"/>
          <w:szCs w:val="20"/>
        </w:rPr>
        <w:softHyphen/>
        <w:t>ва</w:t>
      </w:r>
      <w:r w:rsidR="00206CB3">
        <w:rPr>
          <w:rFonts w:ascii="Arial" w:hAnsi="Arial" w:cs="Arial"/>
          <w:sz w:val="20"/>
          <w:szCs w:val="20"/>
        </w:rPr>
        <w:softHyphen/>
        <w:t>е</w:t>
      </w:r>
      <w:r w:rsidR="00206CB3">
        <w:rPr>
          <w:rFonts w:ascii="Arial" w:hAnsi="Arial" w:cs="Arial"/>
          <w:sz w:val="20"/>
          <w:szCs w:val="20"/>
        </w:rPr>
        <w:softHyphen/>
        <w:t>мо</w:t>
      </w:r>
      <w:r w:rsidR="00206CB3">
        <w:rPr>
          <w:rFonts w:ascii="Arial" w:hAnsi="Arial" w:cs="Arial"/>
          <w:sz w:val="20"/>
          <w:szCs w:val="20"/>
        </w:rPr>
        <w:softHyphen/>
        <w:t>го по тре</w:t>
      </w:r>
      <w:r w:rsidR="00206CB3">
        <w:rPr>
          <w:rFonts w:ascii="Arial" w:hAnsi="Arial" w:cs="Arial"/>
          <w:sz w:val="20"/>
          <w:szCs w:val="20"/>
        </w:rPr>
        <w:softHyphen/>
        <w:t>бо</w:t>
      </w:r>
      <w:r w:rsidR="00206CB3">
        <w:rPr>
          <w:rFonts w:ascii="Arial" w:hAnsi="Arial" w:cs="Arial"/>
          <w:sz w:val="20"/>
          <w:szCs w:val="20"/>
        </w:rPr>
        <w:softHyphen/>
        <w:t>ва</w:t>
      </w:r>
      <w:r w:rsidR="00206CB3">
        <w:rPr>
          <w:rFonts w:ascii="Arial" w:hAnsi="Arial" w:cs="Arial"/>
          <w:sz w:val="20"/>
          <w:szCs w:val="20"/>
        </w:rPr>
        <w:softHyphen/>
        <w:t>нию Р</w:t>
      </w:r>
      <w:r w:rsidR="00B76F79">
        <w:rPr>
          <w:rFonts w:ascii="Arial" w:hAnsi="Arial" w:cs="Arial"/>
          <w:sz w:val="20"/>
          <w:szCs w:val="20"/>
        </w:rPr>
        <w:t>е</w:t>
      </w:r>
      <w:r w:rsidR="00B76F79">
        <w:rPr>
          <w:rFonts w:ascii="Arial" w:hAnsi="Arial" w:cs="Arial"/>
          <w:sz w:val="20"/>
          <w:szCs w:val="20"/>
        </w:rPr>
        <w:softHyphen/>
        <w:t>ви</w:t>
      </w:r>
      <w:r w:rsidR="00B76F79">
        <w:rPr>
          <w:rFonts w:ascii="Arial" w:hAnsi="Arial" w:cs="Arial"/>
          <w:sz w:val="20"/>
          <w:szCs w:val="20"/>
        </w:rPr>
        <w:softHyphen/>
        <w:t>зи</w:t>
      </w:r>
      <w:r w:rsidR="00B76F79">
        <w:rPr>
          <w:rFonts w:ascii="Arial" w:hAnsi="Arial" w:cs="Arial"/>
          <w:sz w:val="20"/>
          <w:szCs w:val="20"/>
        </w:rPr>
        <w:softHyphen/>
        <w:t>он</w:t>
      </w:r>
      <w:r w:rsidR="00B76F79">
        <w:rPr>
          <w:rFonts w:ascii="Arial" w:hAnsi="Arial" w:cs="Arial"/>
          <w:sz w:val="20"/>
          <w:szCs w:val="20"/>
        </w:rPr>
        <w:softHyphen/>
        <w:t>ной ко</w:t>
      </w:r>
      <w:r w:rsidR="00B76F79">
        <w:rPr>
          <w:rFonts w:ascii="Arial" w:hAnsi="Arial" w:cs="Arial"/>
          <w:sz w:val="20"/>
          <w:szCs w:val="20"/>
        </w:rPr>
        <w:softHyphen/>
        <w:t>мис</w:t>
      </w:r>
      <w:r w:rsidR="00B76F79">
        <w:rPr>
          <w:rFonts w:ascii="Arial" w:hAnsi="Arial" w:cs="Arial"/>
          <w:sz w:val="20"/>
          <w:szCs w:val="20"/>
        </w:rPr>
        <w:softHyphen/>
        <w:t xml:space="preserve">сии </w:t>
      </w:r>
      <w:r w:rsidR="00206CB3">
        <w:rPr>
          <w:rFonts w:ascii="Arial" w:hAnsi="Arial" w:cs="Arial"/>
          <w:sz w:val="20"/>
          <w:szCs w:val="20"/>
        </w:rPr>
        <w:t>Об</w:t>
      </w:r>
      <w:r w:rsidR="00206CB3">
        <w:rPr>
          <w:rFonts w:ascii="Arial" w:hAnsi="Arial" w:cs="Arial"/>
          <w:sz w:val="20"/>
          <w:szCs w:val="20"/>
        </w:rPr>
        <w:softHyphen/>
        <w:t>ще</w:t>
      </w:r>
      <w:r w:rsidR="00206CB3">
        <w:rPr>
          <w:rFonts w:ascii="Arial" w:hAnsi="Arial" w:cs="Arial"/>
          <w:sz w:val="20"/>
          <w:szCs w:val="20"/>
        </w:rPr>
        <w:softHyphen/>
        <w:t>ст</w:t>
      </w:r>
      <w:r w:rsidR="00206CB3">
        <w:rPr>
          <w:rFonts w:ascii="Arial" w:hAnsi="Arial" w:cs="Arial"/>
          <w:sz w:val="20"/>
          <w:szCs w:val="20"/>
        </w:rPr>
        <w:softHyphen/>
        <w:t>ва, ау</w:t>
      </w:r>
      <w:r w:rsidR="00206CB3">
        <w:rPr>
          <w:rFonts w:ascii="Arial" w:hAnsi="Arial" w:cs="Arial"/>
          <w:sz w:val="20"/>
          <w:szCs w:val="20"/>
        </w:rPr>
        <w:softHyphen/>
        <w:t>ди</w:t>
      </w:r>
      <w:r w:rsidR="00206CB3">
        <w:rPr>
          <w:rFonts w:ascii="Arial" w:hAnsi="Arial" w:cs="Arial"/>
          <w:sz w:val="20"/>
          <w:szCs w:val="20"/>
        </w:rPr>
        <w:softHyphen/>
        <w:t>то</w:t>
      </w:r>
      <w:r w:rsidR="00206CB3">
        <w:rPr>
          <w:rFonts w:ascii="Arial" w:hAnsi="Arial" w:cs="Arial"/>
          <w:sz w:val="20"/>
          <w:szCs w:val="20"/>
        </w:rPr>
        <w:softHyphen/>
        <w:t>ра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 или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 (ак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ра), яв</w:t>
      </w:r>
      <w:r w:rsidR="00B76F79">
        <w:rPr>
          <w:rFonts w:ascii="Arial" w:hAnsi="Arial" w:cs="Arial"/>
          <w:sz w:val="20"/>
          <w:szCs w:val="20"/>
        </w:rPr>
        <w:softHyphen/>
        <w:t>ля</w:t>
      </w:r>
      <w:r w:rsidR="00B76F79">
        <w:rPr>
          <w:rFonts w:ascii="Arial" w:hAnsi="Arial" w:cs="Arial"/>
          <w:sz w:val="20"/>
          <w:szCs w:val="20"/>
        </w:rPr>
        <w:softHyphen/>
        <w:t>ю</w:t>
      </w:r>
      <w:r w:rsidR="00B76F79">
        <w:rPr>
          <w:rFonts w:ascii="Arial" w:hAnsi="Arial" w:cs="Arial"/>
          <w:sz w:val="20"/>
          <w:szCs w:val="20"/>
        </w:rPr>
        <w:softHyphen/>
        <w:t>щих</w:t>
      </w:r>
      <w:r w:rsidR="00B76F79">
        <w:rPr>
          <w:rFonts w:ascii="Arial" w:hAnsi="Arial" w:cs="Arial"/>
          <w:sz w:val="20"/>
          <w:szCs w:val="20"/>
        </w:rPr>
        <w:softHyphen/>
        <w:t>ся вла</w:t>
      </w:r>
      <w:r w:rsidR="00B76F79">
        <w:rPr>
          <w:rFonts w:ascii="Arial" w:hAnsi="Arial" w:cs="Arial"/>
          <w:sz w:val="20"/>
          <w:szCs w:val="20"/>
        </w:rPr>
        <w:softHyphen/>
        <w:t>дель</w:t>
      </w:r>
      <w:r w:rsidR="00B76F79">
        <w:rPr>
          <w:rFonts w:ascii="Arial" w:hAnsi="Arial" w:cs="Arial"/>
          <w:sz w:val="20"/>
          <w:szCs w:val="20"/>
        </w:rPr>
        <w:softHyphen/>
        <w:t>ца</w:t>
      </w:r>
      <w:r w:rsidR="00B76F79">
        <w:rPr>
          <w:rFonts w:ascii="Arial" w:hAnsi="Arial" w:cs="Arial"/>
          <w:sz w:val="20"/>
          <w:szCs w:val="20"/>
        </w:rPr>
        <w:softHyphen/>
        <w:t>ми не ме</w:t>
      </w:r>
      <w:r w:rsidR="00B76F79">
        <w:rPr>
          <w:rFonts w:ascii="Arial" w:hAnsi="Arial" w:cs="Arial"/>
          <w:sz w:val="20"/>
          <w:szCs w:val="20"/>
        </w:rPr>
        <w:softHyphen/>
        <w:t>нее чем 10 про</w:t>
      </w:r>
      <w:r w:rsidR="00206CB3">
        <w:rPr>
          <w:rFonts w:ascii="Arial" w:hAnsi="Arial" w:cs="Arial"/>
          <w:sz w:val="20"/>
          <w:szCs w:val="20"/>
        </w:rPr>
        <w:softHyphen/>
        <w:t>цен</w:t>
      </w:r>
      <w:r w:rsidR="00206CB3">
        <w:rPr>
          <w:rFonts w:ascii="Arial" w:hAnsi="Arial" w:cs="Arial"/>
          <w:sz w:val="20"/>
          <w:szCs w:val="20"/>
        </w:rPr>
        <w:softHyphen/>
        <w:t>тов го</w:t>
      </w:r>
      <w:r w:rsidR="00206CB3">
        <w:rPr>
          <w:rFonts w:ascii="Arial" w:hAnsi="Arial" w:cs="Arial"/>
          <w:sz w:val="20"/>
          <w:szCs w:val="20"/>
        </w:rPr>
        <w:softHyphen/>
        <w:t>ло</w:t>
      </w:r>
      <w:r w:rsidR="00206CB3">
        <w:rPr>
          <w:rFonts w:ascii="Arial" w:hAnsi="Arial" w:cs="Arial"/>
          <w:sz w:val="20"/>
          <w:szCs w:val="20"/>
        </w:rPr>
        <w:softHyphen/>
        <w:t>су</w:t>
      </w:r>
      <w:r w:rsidR="00206CB3">
        <w:rPr>
          <w:rFonts w:ascii="Arial" w:hAnsi="Arial" w:cs="Arial"/>
          <w:sz w:val="20"/>
          <w:szCs w:val="20"/>
        </w:rPr>
        <w:softHyphen/>
        <w:t>ю</w:t>
      </w:r>
      <w:r w:rsidR="00206CB3">
        <w:rPr>
          <w:rFonts w:ascii="Arial" w:hAnsi="Arial" w:cs="Arial"/>
          <w:sz w:val="20"/>
          <w:szCs w:val="20"/>
        </w:rPr>
        <w:softHyphen/>
        <w:t>щих ак</w:t>
      </w:r>
      <w:r w:rsidR="00206CB3">
        <w:rPr>
          <w:rFonts w:ascii="Arial" w:hAnsi="Arial" w:cs="Arial"/>
          <w:sz w:val="20"/>
          <w:szCs w:val="20"/>
        </w:rPr>
        <w:softHyphen/>
        <w:t>ций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ва. На</w:t>
      </w:r>
      <w:r w:rsidR="00B76F79">
        <w:rPr>
          <w:rFonts w:ascii="Arial" w:hAnsi="Arial" w:cs="Arial"/>
          <w:sz w:val="20"/>
          <w:szCs w:val="20"/>
        </w:rPr>
        <w:softHyphen/>
        <w:t>ру</w:t>
      </w:r>
      <w:r w:rsidR="00B76F79">
        <w:rPr>
          <w:rFonts w:ascii="Arial" w:hAnsi="Arial" w:cs="Arial"/>
          <w:sz w:val="20"/>
          <w:szCs w:val="20"/>
        </w:rPr>
        <w:softHyphen/>
        <w:t>ше</w:t>
      </w:r>
      <w:r w:rsidR="00B76F79">
        <w:rPr>
          <w:rFonts w:ascii="Arial" w:hAnsi="Arial" w:cs="Arial"/>
          <w:sz w:val="20"/>
          <w:szCs w:val="20"/>
        </w:rPr>
        <w:softHyphen/>
        <w:t>ние ука</w:t>
      </w:r>
      <w:r w:rsidR="00B76F79">
        <w:rPr>
          <w:rFonts w:ascii="Arial" w:hAnsi="Arial" w:cs="Arial"/>
          <w:sz w:val="20"/>
          <w:szCs w:val="20"/>
        </w:rPr>
        <w:softHyphen/>
        <w:t>зан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>го пра</w:t>
      </w:r>
      <w:r w:rsidR="00B76F79">
        <w:rPr>
          <w:rFonts w:ascii="Arial" w:hAnsi="Arial" w:cs="Arial"/>
          <w:sz w:val="20"/>
          <w:szCs w:val="20"/>
        </w:rPr>
        <w:softHyphen/>
        <w:t>ви</w:t>
      </w:r>
      <w:r w:rsidR="00B76F79">
        <w:rPr>
          <w:rFonts w:ascii="Arial" w:hAnsi="Arial" w:cs="Arial"/>
          <w:sz w:val="20"/>
          <w:szCs w:val="20"/>
        </w:rPr>
        <w:softHyphen/>
        <w:t>ла при</w:t>
      </w:r>
      <w:r w:rsidR="00B76F79">
        <w:rPr>
          <w:rFonts w:ascii="Arial" w:hAnsi="Arial" w:cs="Arial"/>
          <w:sz w:val="20"/>
          <w:szCs w:val="20"/>
        </w:rPr>
        <w:softHyphen/>
        <w:t>рав</w:t>
      </w:r>
      <w:r w:rsidR="00B76F79">
        <w:rPr>
          <w:rFonts w:ascii="Arial" w:hAnsi="Arial" w:cs="Arial"/>
          <w:sz w:val="20"/>
          <w:szCs w:val="20"/>
        </w:rPr>
        <w:softHyphen/>
        <w:t>ни</w:t>
      </w:r>
      <w:r w:rsidR="00B76F79">
        <w:rPr>
          <w:rFonts w:ascii="Arial" w:hAnsi="Arial" w:cs="Arial"/>
          <w:sz w:val="20"/>
          <w:szCs w:val="20"/>
        </w:rPr>
        <w:softHyphen/>
      </w:r>
      <w:r w:rsidR="00206CB3">
        <w:rPr>
          <w:rFonts w:ascii="Arial" w:hAnsi="Arial" w:cs="Arial"/>
          <w:sz w:val="20"/>
          <w:szCs w:val="20"/>
        </w:rPr>
        <w:t>ва</w:t>
      </w:r>
      <w:r w:rsidR="00206CB3">
        <w:rPr>
          <w:rFonts w:ascii="Arial" w:hAnsi="Arial" w:cs="Arial"/>
          <w:sz w:val="20"/>
          <w:szCs w:val="20"/>
        </w:rPr>
        <w:softHyphen/>
        <w:t>ет</w:t>
      </w:r>
      <w:r w:rsidR="00206CB3">
        <w:rPr>
          <w:rFonts w:ascii="Arial" w:hAnsi="Arial" w:cs="Arial"/>
          <w:sz w:val="20"/>
          <w:szCs w:val="20"/>
        </w:rPr>
        <w:softHyphen/>
        <w:t>ся к от</w:t>
      </w:r>
      <w:r w:rsidR="00206CB3">
        <w:rPr>
          <w:rFonts w:ascii="Arial" w:hAnsi="Arial" w:cs="Arial"/>
          <w:sz w:val="20"/>
          <w:szCs w:val="20"/>
        </w:rPr>
        <w:softHyphen/>
        <w:t>ка</w:t>
      </w:r>
      <w:r w:rsidR="00206CB3">
        <w:rPr>
          <w:rFonts w:ascii="Arial" w:hAnsi="Arial" w:cs="Arial"/>
          <w:sz w:val="20"/>
          <w:szCs w:val="20"/>
        </w:rPr>
        <w:softHyphen/>
        <w:t>зу в со</w:t>
      </w:r>
      <w:r w:rsidR="00206CB3">
        <w:rPr>
          <w:rFonts w:ascii="Arial" w:hAnsi="Arial" w:cs="Arial"/>
          <w:sz w:val="20"/>
          <w:szCs w:val="20"/>
        </w:rPr>
        <w:softHyphen/>
        <w:t>зы</w:t>
      </w:r>
      <w:r w:rsidR="00206CB3">
        <w:rPr>
          <w:rFonts w:ascii="Arial" w:hAnsi="Arial" w:cs="Arial"/>
          <w:sz w:val="20"/>
          <w:szCs w:val="20"/>
        </w:rPr>
        <w:softHyphen/>
        <w:t>ве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и вле</w:t>
      </w:r>
      <w:r w:rsidR="00B76F79">
        <w:rPr>
          <w:rFonts w:ascii="Arial" w:hAnsi="Arial" w:cs="Arial"/>
          <w:sz w:val="20"/>
          <w:szCs w:val="20"/>
        </w:rPr>
        <w:softHyphen/>
        <w:t>чет воз</w:t>
      </w:r>
      <w:r w:rsidR="00B76F79">
        <w:rPr>
          <w:rFonts w:ascii="Arial" w:hAnsi="Arial" w:cs="Arial"/>
          <w:sz w:val="20"/>
          <w:szCs w:val="20"/>
        </w:rPr>
        <w:softHyphen/>
        <w:t>ни</w:t>
      </w:r>
      <w:r w:rsidR="00B76F79">
        <w:rPr>
          <w:rFonts w:ascii="Arial" w:hAnsi="Arial" w:cs="Arial"/>
          <w:sz w:val="20"/>
          <w:szCs w:val="20"/>
        </w:rPr>
        <w:softHyphen/>
        <w:t>к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>ве</w:t>
      </w:r>
      <w:r w:rsidR="00B76F79">
        <w:rPr>
          <w:rFonts w:ascii="Arial" w:hAnsi="Arial" w:cs="Arial"/>
          <w:sz w:val="20"/>
          <w:szCs w:val="20"/>
        </w:rPr>
        <w:softHyphen/>
        <w:t xml:space="preserve">ние </w:t>
      </w:r>
      <w:r w:rsidR="00206CB3">
        <w:rPr>
          <w:rFonts w:ascii="Arial" w:hAnsi="Arial" w:cs="Arial"/>
          <w:sz w:val="20"/>
          <w:szCs w:val="20"/>
        </w:rPr>
        <w:t>у лиц, тре</w:t>
      </w:r>
      <w:r w:rsidR="00206CB3">
        <w:rPr>
          <w:rFonts w:ascii="Arial" w:hAnsi="Arial" w:cs="Arial"/>
          <w:sz w:val="20"/>
          <w:szCs w:val="20"/>
        </w:rPr>
        <w:softHyphen/>
        <w:t>бо</w:t>
      </w:r>
      <w:r w:rsidR="00206CB3">
        <w:rPr>
          <w:rFonts w:ascii="Arial" w:hAnsi="Arial" w:cs="Arial"/>
          <w:sz w:val="20"/>
          <w:szCs w:val="20"/>
        </w:rPr>
        <w:softHyphen/>
        <w:t>вав</w:t>
      </w:r>
      <w:r w:rsidR="00206CB3">
        <w:rPr>
          <w:rFonts w:ascii="Arial" w:hAnsi="Arial" w:cs="Arial"/>
          <w:sz w:val="20"/>
          <w:szCs w:val="20"/>
        </w:rPr>
        <w:softHyphen/>
        <w:t>ших со</w:t>
      </w:r>
      <w:r w:rsidR="00206CB3">
        <w:rPr>
          <w:rFonts w:ascii="Arial" w:hAnsi="Arial" w:cs="Arial"/>
          <w:sz w:val="20"/>
          <w:szCs w:val="20"/>
        </w:rPr>
        <w:softHyphen/>
        <w:t>зы</w:t>
      </w:r>
      <w:r w:rsidR="00206CB3">
        <w:rPr>
          <w:rFonts w:ascii="Arial" w:hAnsi="Arial" w:cs="Arial"/>
          <w:sz w:val="20"/>
          <w:szCs w:val="20"/>
        </w:rPr>
        <w:softHyphen/>
        <w:t>ва Внеочередного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ния, прав, пре</w:t>
      </w:r>
      <w:r w:rsidR="00B76F79">
        <w:rPr>
          <w:rFonts w:ascii="Arial" w:hAnsi="Arial" w:cs="Arial"/>
          <w:sz w:val="20"/>
          <w:szCs w:val="20"/>
        </w:rPr>
        <w:softHyphen/>
        <w:t>д</w:t>
      </w:r>
      <w:r w:rsidR="00B76F79">
        <w:rPr>
          <w:rFonts w:ascii="Arial" w:hAnsi="Arial" w:cs="Arial"/>
          <w:sz w:val="20"/>
          <w:szCs w:val="20"/>
        </w:rPr>
        <w:softHyphen/>
        <w:t>у</w:t>
      </w:r>
      <w:r w:rsidR="00B76F79">
        <w:rPr>
          <w:rFonts w:ascii="Arial" w:hAnsi="Arial" w:cs="Arial"/>
          <w:sz w:val="20"/>
          <w:szCs w:val="20"/>
        </w:rPr>
        <w:softHyphen/>
        <w:t>смо</w:t>
      </w:r>
      <w:r w:rsidR="00B76F79">
        <w:rPr>
          <w:rFonts w:ascii="Arial" w:hAnsi="Arial" w:cs="Arial"/>
          <w:sz w:val="20"/>
          <w:szCs w:val="20"/>
        </w:rPr>
        <w:softHyphen/>
        <w:t>т</w:t>
      </w:r>
      <w:r w:rsidR="00B76F79">
        <w:rPr>
          <w:rFonts w:ascii="Arial" w:hAnsi="Arial" w:cs="Arial"/>
          <w:sz w:val="20"/>
          <w:szCs w:val="20"/>
        </w:rPr>
        <w:softHyphen/>
        <w:t>рен</w:t>
      </w:r>
      <w:r w:rsidR="00B76F79">
        <w:rPr>
          <w:rFonts w:ascii="Arial" w:hAnsi="Arial" w:cs="Arial"/>
          <w:sz w:val="20"/>
          <w:szCs w:val="20"/>
        </w:rPr>
        <w:softHyphen/>
        <w:t>ных п. 8 ст. 55 Фе</w:t>
      </w:r>
      <w:r w:rsidR="00B76F79">
        <w:rPr>
          <w:rFonts w:ascii="Arial" w:hAnsi="Arial" w:cs="Arial"/>
          <w:sz w:val="20"/>
          <w:szCs w:val="20"/>
        </w:rPr>
        <w:softHyphen/>
        <w:t>де</w:t>
      </w:r>
      <w:r w:rsidR="00B76F79">
        <w:rPr>
          <w:rFonts w:ascii="Arial" w:hAnsi="Arial" w:cs="Arial"/>
          <w:sz w:val="20"/>
          <w:szCs w:val="20"/>
        </w:rPr>
        <w:softHyphen/>
        <w:t>раль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>го за</w:t>
      </w:r>
      <w:r w:rsidR="00B76F79">
        <w:rPr>
          <w:rFonts w:ascii="Arial" w:hAnsi="Arial" w:cs="Arial"/>
          <w:sz w:val="20"/>
          <w:szCs w:val="20"/>
        </w:rPr>
        <w:softHyphen/>
        <w:t>ко</w:t>
      </w:r>
      <w:r w:rsidR="00B76F79">
        <w:rPr>
          <w:rFonts w:ascii="Arial" w:hAnsi="Arial" w:cs="Arial"/>
          <w:sz w:val="20"/>
          <w:szCs w:val="20"/>
        </w:rPr>
        <w:softHyphen/>
        <w:t xml:space="preserve">на </w:t>
      </w:r>
      <w:r w:rsidR="00A21273">
        <w:rPr>
          <w:rFonts w:ascii="Arial" w:hAnsi="Arial" w:cs="Arial"/>
          <w:sz w:val="20"/>
          <w:szCs w:val="20"/>
        </w:rPr>
        <w:t>«</w:t>
      </w:r>
      <w:r w:rsidR="00B76F79">
        <w:rPr>
          <w:rFonts w:ascii="Arial" w:hAnsi="Arial" w:cs="Arial"/>
          <w:sz w:val="20"/>
          <w:szCs w:val="20"/>
        </w:rPr>
        <w:t>Об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нер</w:t>
      </w:r>
      <w:r w:rsidR="00B76F79">
        <w:rPr>
          <w:rFonts w:ascii="Arial" w:hAnsi="Arial" w:cs="Arial"/>
          <w:sz w:val="20"/>
          <w:szCs w:val="20"/>
        </w:rPr>
        <w:softHyphen/>
        <w:t>ных об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вах</w:t>
      </w:r>
      <w:r w:rsidR="00A21273">
        <w:rPr>
          <w:rFonts w:ascii="Arial" w:hAnsi="Arial" w:cs="Arial"/>
          <w:sz w:val="20"/>
          <w:szCs w:val="20"/>
        </w:rPr>
        <w:t>»</w:t>
      </w:r>
      <w:r w:rsidR="00B76F79">
        <w:rPr>
          <w:rFonts w:ascii="Arial" w:hAnsi="Arial" w:cs="Arial"/>
          <w:sz w:val="20"/>
          <w:szCs w:val="20"/>
        </w:rPr>
        <w:t>.</w:t>
      </w:r>
    </w:p>
    <w:p w:rsidR="00B76F79" w:rsidRDefault="00D60F3B" w:rsidP="00E928BF">
      <w:pPr>
        <w:tabs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4.5.</w:t>
      </w:r>
      <w:r w:rsidR="00B76F79">
        <w:rPr>
          <w:rFonts w:ascii="Arial" w:hAnsi="Arial" w:cs="Arial"/>
          <w:sz w:val="20"/>
          <w:szCs w:val="20"/>
        </w:rPr>
        <w:t xml:space="preserve"> В слу</w:t>
      </w:r>
      <w:r w:rsidR="00B76F79">
        <w:rPr>
          <w:rFonts w:ascii="Arial" w:hAnsi="Arial" w:cs="Arial"/>
          <w:sz w:val="20"/>
          <w:szCs w:val="20"/>
        </w:rPr>
        <w:softHyphen/>
        <w:t>чае</w:t>
      </w:r>
      <w:proofErr w:type="gramStart"/>
      <w:r w:rsidR="00C92694">
        <w:rPr>
          <w:rFonts w:ascii="Arial" w:hAnsi="Arial" w:cs="Arial"/>
          <w:sz w:val="20"/>
          <w:szCs w:val="20"/>
        </w:rPr>
        <w:t>,</w:t>
      </w:r>
      <w:proofErr w:type="gramEnd"/>
      <w:r w:rsidR="00B76F7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ес</w:t>
      </w:r>
      <w:r>
        <w:rPr>
          <w:rFonts w:ascii="Arial" w:hAnsi="Arial" w:cs="Arial"/>
          <w:sz w:val="20"/>
          <w:szCs w:val="20"/>
        </w:rPr>
        <w:softHyphen/>
        <w:t>ли тре</w:t>
      </w:r>
      <w:r>
        <w:rPr>
          <w:rFonts w:ascii="Arial" w:hAnsi="Arial" w:cs="Arial"/>
          <w:sz w:val="20"/>
          <w:szCs w:val="20"/>
        </w:rPr>
        <w:softHyphen/>
        <w:t>бо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ние о со</w:t>
      </w:r>
      <w:r>
        <w:rPr>
          <w:rFonts w:ascii="Arial" w:hAnsi="Arial" w:cs="Arial"/>
          <w:sz w:val="20"/>
          <w:szCs w:val="20"/>
        </w:rPr>
        <w:softHyphen/>
        <w:t>зы</w:t>
      </w:r>
      <w:r>
        <w:rPr>
          <w:rFonts w:ascii="Arial" w:hAnsi="Arial" w:cs="Arial"/>
          <w:sz w:val="20"/>
          <w:szCs w:val="20"/>
        </w:rPr>
        <w:softHyphen/>
        <w:t>ве В</w:t>
      </w:r>
      <w:r w:rsidR="00B76F79">
        <w:rPr>
          <w:rFonts w:ascii="Arial" w:hAnsi="Arial" w:cs="Arial"/>
          <w:sz w:val="20"/>
          <w:szCs w:val="20"/>
        </w:rPr>
        <w:t>не</w:t>
      </w:r>
      <w:r w:rsidR="00B76F79">
        <w:rPr>
          <w:rFonts w:ascii="Arial" w:hAnsi="Arial" w:cs="Arial"/>
          <w:sz w:val="20"/>
          <w:szCs w:val="20"/>
        </w:rPr>
        <w:softHyphen/>
        <w:t>оче</w:t>
      </w:r>
      <w:r w:rsidR="00B76F79">
        <w:rPr>
          <w:rFonts w:ascii="Arial" w:hAnsi="Arial" w:cs="Arial"/>
          <w:sz w:val="20"/>
          <w:szCs w:val="20"/>
        </w:rPr>
        <w:softHyphen/>
        <w:t>ред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>го об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 ис</w:t>
      </w:r>
      <w:r w:rsidR="00B76F79">
        <w:rPr>
          <w:rFonts w:ascii="Arial" w:hAnsi="Arial" w:cs="Arial"/>
          <w:sz w:val="20"/>
          <w:szCs w:val="20"/>
        </w:rPr>
        <w:softHyphen/>
        <w:t>хо</w:t>
      </w:r>
      <w:r w:rsidR="00B76F79">
        <w:rPr>
          <w:rFonts w:ascii="Arial" w:hAnsi="Arial" w:cs="Arial"/>
          <w:sz w:val="20"/>
          <w:szCs w:val="20"/>
        </w:rPr>
        <w:softHyphen/>
        <w:t>дит от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 (ак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ра), оно дол</w:t>
      </w:r>
      <w:r w:rsidR="00B76F79">
        <w:rPr>
          <w:rFonts w:ascii="Arial" w:hAnsi="Arial" w:cs="Arial"/>
          <w:sz w:val="20"/>
          <w:szCs w:val="20"/>
        </w:rPr>
        <w:softHyphen/>
        <w:t>ж</w:t>
      </w:r>
      <w:r w:rsidR="00B76F79">
        <w:rPr>
          <w:rFonts w:ascii="Arial" w:hAnsi="Arial" w:cs="Arial"/>
          <w:sz w:val="20"/>
          <w:szCs w:val="20"/>
        </w:rPr>
        <w:softHyphen/>
        <w:t>но со</w:t>
      </w:r>
      <w:r w:rsidR="00B76F79">
        <w:rPr>
          <w:rFonts w:ascii="Arial" w:hAnsi="Arial" w:cs="Arial"/>
          <w:sz w:val="20"/>
          <w:szCs w:val="20"/>
        </w:rPr>
        <w:softHyphen/>
        <w:t>дер</w:t>
      </w:r>
      <w:r w:rsidR="00B76F79">
        <w:rPr>
          <w:rFonts w:ascii="Arial" w:hAnsi="Arial" w:cs="Arial"/>
          <w:sz w:val="20"/>
          <w:szCs w:val="20"/>
        </w:rPr>
        <w:softHyphen/>
        <w:t>жать име</w:t>
      </w:r>
      <w:r w:rsidR="00B76F79">
        <w:rPr>
          <w:rFonts w:ascii="Arial" w:hAnsi="Arial" w:cs="Arial"/>
          <w:sz w:val="20"/>
          <w:szCs w:val="20"/>
        </w:rPr>
        <w:softHyphen/>
        <w:t>на (на</w:t>
      </w:r>
      <w:r w:rsidR="00B76F79">
        <w:rPr>
          <w:rFonts w:ascii="Arial" w:hAnsi="Arial" w:cs="Arial"/>
          <w:sz w:val="20"/>
          <w:szCs w:val="20"/>
        </w:rPr>
        <w:softHyphen/>
        <w:t>име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>ва</w:t>
      </w:r>
      <w:r w:rsidR="00B76F79">
        <w:rPr>
          <w:rFonts w:ascii="Arial" w:hAnsi="Arial" w:cs="Arial"/>
          <w:sz w:val="20"/>
          <w:szCs w:val="20"/>
        </w:rPr>
        <w:softHyphen/>
        <w:t>ния)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 (ак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ра), тре</w:t>
      </w:r>
      <w:r w:rsidR="00B76F79">
        <w:rPr>
          <w:rFonts w:ascii="Arial" w:hAnsi="Arial" w:cs="Arial"/>
          <w:sz w:val="20"/>
          <w:szCs w:val="20"/>
        </w:rPr>
        <w:softHyphen/>
        <w:t>бу</w:t>
      </w:r>
      <w:r w:rsidR="00B76F79">
        <w:rPr>
          <w:rFonts w:ascii="Arial" w:hAnsi="Arial" w:cs="Arial"/>
          <w:sz w:val="20"/>
          <w:szCs w:val="20"/>
        </w:rPr>
        <w:softHyphen/>
        <w:t>ю</w:t>
      </w:r>
      <w:r w:rsidR="00B76F79">
        <w:rPr>
          <w:rFonts w:ascii="Arial" w:hAnsi="Arial" w:cs="Arial"/>
          <w:sz w:val="20"/>
          <w:szCs w:val="20"/>
        </w:rPr>
        <w:softHyphen/>
        <w:t>щих со</w:t>
      </w:r>
      <w:r w:rsidR="00B76F79">
        <w:rPr>
          <w:rFonts w:ascii="Arial" w:hAnsi="Arial" w:cs="Arial"/>
          <w:sz w:val="20"/>
          <w:szCs w:val="20"/>
        </w:rPr>
        <w:softHyphen/>
        <w:t>зы</w:t>
      </w:r>
      <w:r w:rsidR="00B76F79">
        <w:rPr>
          <w:rFonts w:ascii="Arial" w:hAnsi="Arial" w:cs="Arial"/>
          <w:sz w:val="20"/>
          <w:szCs w:val="20"/>
        </w:rPr>
        <w:softHyphen/>
        <w:t>ва та</w:t>
      </w:r>
      <w:r w:rsidR="00B76F79">
        <w:rPr>
          <w:rFonts w:ascii="Arial" w:hAnsi="Arial" w:cs="Arial"/>
          <w:sz w:val="20"/>
          <w:szCs w:val="20"/>
        </w:rPr>
        <w:softHyphen/>
        <w:t>ко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ния, и ука</w:t>
      </w:r>
      <w:r w:rsidR="00B76F79">
        <w:rPr>
          <w:rFonts w:ascii="Arial" w:hAnsi="Arial" w:cs="Arial"/>
          <w:sz w:val="20"/>
          <w:szCs w:val="20"/>
        </w:rPr>
        <w:softHyphen/>
        <w:t>за</w:t>
      </w:r>
      <w:r w:rsidR="00B76F79">
        <w:rPr>
          <w:rFonts w:ascii="Arial" w:hAnsi="Arial" w:cs="Arial"/>
          <w:sz w:val="20"/>
          <w:szCs w:val="20"/>
        </w:rPr>
        <w:softHyphen/>
        <w:t>ние ко</w:t>
      </w:r>
      <w:r w:rsidR="00B76F79">
        <w:rPr>
          <w:rFonts w:ascii="Arial" w:hAnsi="Arial" w:cs="Arial"/>
          <w:sz w:val="20"/>
          <w:szCs w:val="20"/>
        </w:rPr>
        <w:softHyphen/>
        <w:t>ли</w:t>
      </w:r>
      <w:r w:rsidR="00B76F79">
        <w:rPr>
          <w:rFonts w:ascii="Arial" w:hAnsi="Arial" w:cs="Arial"/>
          <w:sz w:val="20"/>
          <w:szCs w:val="20"/>
        </w:rPr>
        <w:softHyphen/>
        <w:t>че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ва, ка</w:t>
      </w:r>
      <w:r w:rsidR="00B76F79">
        <w:rPr>
          <w:rFonts w:ascii="Arial" w:hAnsi="Arial" w:cs="Arial"/>
          <w:sz w:val="20"/>
          <w:szCs w:val="20"/>
        </w:rPr>
        <w:softHyphen/>
        <w:t>те</w:t>
      </w:r>
      <w:r w:rsidR="00B76F79">
        <w:rPr>
          <w:rFonts w:ascii="Arial" w:hAnsi="Arial" w:cs="Arial"/>
          <w:sz w:val="20"/>
          <w:szCs w:val="20"/>
        </w:rPr>
        <w:softHyphen/>
        <w:t>го</w:t>
      </w:r>
      <w:r w:rsidR="00B76F79">
        <w:rPr>
          <w:rFonts w:ascii="Arial" w:hAnsi="Arial" w:cs="Arial"/>
          <w:sz w:val="20"/>
          <w:szCs w:val="20"/>
        </w:rPr>
        <w:softHyphen/>
        <w:t>рии (ти</w:t>
      </w:r>
      <w:r w:rsidR="00B76F79">
        <w:rPr>
          <w:rFonts w:ascii="Arial" w:hAnsi="Arial" w:cs="Arial"/>
          <w:sz w:val="20"/>
          <w:szCs w:val="20"/>
        </w:rPr>
        <w:softHyphen/>
        <w:t>па) при</w:t>
      </w:r>
      <w:r w:rsidR="00B76F79">
        <w:rPr>
          <w:rFonts w:ascii="Arial" w:hAnsi="Arial" w:cs="Arial"/>
          <w:sz w:val="20"/>
          <w:szCs w:val="20"/>
        </w:rPr>
        <w:softHyphen/>
        <w:t>на</w:t>
      </w:r>
      <w:r w:rsidR="00B76F79">
        <w:rPr>
          <w:rFonts w:ascii="Arial" w:hAnsi="Arial" w:cs="Arial"/>
          <w:sz w:val="20"/>
          <w:szCs w:val="20"/>
        </w:rPr>
        <w:softHyphen/>
        <w:t>д</w:t>
      </w:r>
      <w:r w:rsidR="00B76F79">
        <w:rPr>
          <w:rFonts w:ascii="Arial" w:hAnsi="Arial" w:cs="Arial"/>
          <w:sz w:val="20"/>
          <w:szCs w:val="20"/>
        </w:rPr>
        <w:softHyphen/>
        <w:t>ле</w:t>
      </w:r>
      <w:r w:rsidR="00B76F79">
        <w:rPr>
          <w:rFonts w:ascii="Arial" w:hAnsi="Arial" w:cs="Arial"/>
          <w:sz w:val="20"/>
          <w:szCs w:val="20"/>
        </w:rPr>
        <w:softHyphen/>
        <w:t>жа</w:t>
      </w:r>
      <w:r w:rsidR="00B76F79">
        <w:rPr>
          <w:rFonts w:ascii="Arial" w:hAnsi="Arial" w:cs="Arial"/>
          <w:sz w:val="20"/>
          <w:szCs w:val="20"/>
        </w:rPr>
        <w:softHyphen/>
        <w:t>щих им ак</w:t>
      </w:r>
      <w:r w:rsidR="00B76F79">
        <w:rPr>
          <w:rFonts w:ascii="Arial" w:hAnsi="Arial" w:cs="Arial"/>
          <w:sz w:val="20"/>
          <w:szCs w:val="20"/>
        </w:rPr>
        <w:softHyphen/>
        <w:t>ций.</w:t>
      </w:r>
    </w:p>
    <w:p w:rsidR="00B76F79" w:rsidRDefault="00D60F3B" w:rsidP="00E928BF">
      <w:pPr>
        <w:tabs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4.6.</w:t>
      </w:r>
      <w:r w:rsidR="00206CB3">
        <w:rPr>
          <w:rFonts w:ascii="Arial" w:hAnsi="Arial" w:cs="Arial"/>
          <w:sz w:val="20"/>
          <w:szCs w:val="20"/>
        </w:rPr>
        <w:t xml:space="preserve"> Тре</w:t>
      </w:r>
      <w:r w:rsidR="00206CB3">
        <w:rPr>
          <w:rFonts w:ascii="Arial" w:hAnsi="Arial" w:cs="Arial"/>
          <w:sz w:val="20"/>
          <w:szCs w:val="20"/>
        </w:rPr>
        <w:softHyphen/>
        <w:t>бо</w:t>
      </w:r>
      <w:r w:rsidR="00206CB3">
        <w:rPr>
          <w:rFonts w:ascii="Arial" w:hAnsi="Arial" w:cs="Arial"/>
          <w:sz w:val="20"/>
          <w:szCs w:val="20"/>
        </w:rPr>
        <w:softHyphen/>
        <w:t>ва</w:t>
      </w:r>
      <w:r w:rsidR="00206CB3">
        <w:rPr>
          <w:rFonts w:ascii="Arial" w:hAnsi="Arial" w:cs="Arial"/>
          <w:sz w:val="20"/>
          <w:szCs w:val="20"/>
        </w:rPr>
        <w:softHyphen/>
        <w:t>ние о со</w:t>
      </w:r>
      <w:r w:rsidR="00206CB3">
        <w:rPr>
          <w:rFonts w:ascii="Arial" w:hAnsi="Arial" w:cs="Arial"/>
          <w:sz w:val="20"/>
          <w:szCs w:val="20"/>
        </w:rPr>
        <w:softHyphen/>
        <w:t>зы</w:t>
      </w:r>
      <w:r w:rsidR="00206CB3">
        <w:rPr>
          <w:rFonts w:ascii="Arial" w:hAnsi="Arial" w:cs="Arial"/>
          <w:sz w:val="20"/>
          <w:szCs w:val="20"/>
        </w:rPr>
        <w:softHyphen/>
        <w:t>ве В</w:t>
      </w:r>
      <w:r w:rsidR="00B76F79">
        <w:rPr>
          <w:rFonts w:ascii="Arial" w:hAnsi="Arial" w:cs="Arial"/>
          <w:sz w:val="20"/>
          <w:szCs w:val="20"/>
        </w:rPr>
        <w:t>не</w:t>
      </w:r>
      <w:r w:rsidR="00B76F79">
        <w:rPr>
          <w:rFonts w:ascii="Arial" w:hAnsi="Arial" w:cs="Arial"/>
          <w:sz w:val="20"/>
          <w:szCs w:val="20"/>
        </w:rPr>
        <w:softHyphen/>
        <w:t>оче</w:t>
      </w:r>
      <w:r w:rsidR="00B76F79">
        <w:rPr>
          <w:rFonts w:ascii="Arial" w:hAnsi="Arial" w:cs="Arial"/>
          <w:sz w:val="20"/>
          <w:szCs w:val="20"/>
        </w:rPr>
        <w:softHyphen/>
        <w:t>ред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>го об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 под</w:t>
      </w:r>
      <w:r w:rsidR="00B76F79">
        <w:rPr>
          <w:rFonts w:ascii="Arial" w:hAnsi="Arial" w:cs="Arial"/>
          <w:sz w:val="20"/>
          <w:szCs w:val="20"/>
        </w:rPr>
        <w:softHyphen/>
        <w:t>пи</w:t>
      </w:r>
      <w:r w:rsidR="00B76F79">
        <w:rPr>
          <w:rFonts w:ascii="Arial" w:hAnsi="Arial" w:cs="Arial"/>
          <w:sz w:val="20"/>
          <w:szCs w:val="20"/>
        </w:rPr>
        <w:softHyphen/>
        <w:t>сы</w:t>
      </w:r>
      <w:r w:rsidR="00B76F79">
        <w:rPr>
          <w:rFonts w:ascii="Arial" w:hAnsi="Arial" w:cs="Arial"/>
          <w:sz w:val="20"/>
          <w:szCs w:val="20"/>
        </w:rPr>
        <w:softHyphen/>
        <w:t>ва</w:t>
      </w:r>
      <w:r w:rsidR="00B76F79">
        <w:rPr>
          <w:rFonts w:ascii="Arial" w:hAnsi="Arial" w:cs="Arial"/>
          <w:sz w:val="20"/>
          <w:szCs w:val="20"/>
        </w:rPr>
        <w:softHyphen/>
        <w:t>ет</w:t>
      </w:r>
      <w:r w:rsidR="00B76F79">
        <w:rPr>
          <w:rFonts w:ascii="Arial" w:hAnsi="Arial" w:cs="Arial"/>
          <w:sz w:val="20"/>
          <w:szCs w:val="20"/>
        </w:rPr>
        <w:softHyphen/>
        <w:t>ся ли</w:t>
      </w:r>
      <w:r w:rsidR="00B76F79">
        <w:rPr>
          <w:rFonts w:ascii="Arial" w:hAnsi="Arial" w:cs="Arial"/>
          <w:sz w:val="20"/>
          <w:szCs w:val="20"/>
        </w:rPr>
        <w:softHyphen/>
        <w:t>ца</w:t>
      </w:r>
      <w:r w:rsidR="00B76F79">
        <w:rPr>
          <w:rFonts w:ascii="Arial" w:hAnsi="Arial" w:cs="Arial"/>
          <w:sz w:val="20"/>
          <w:szCs w:val="20"/>
        </w:rPr>
        <w:softHyphen/>
        <w:t>ми (ли</w:t>
      </w:r>
      <w:r w:rsidR="00206CB3">
        <w:rPr>
          <w:rFonts w:ascii="Arial" w:hAnsi="Arial" w:cs="Arial"/>
          <w:sz w:val="20"/>
          <w:szCs w:val="20"/>
        </w:rPr>
        <w:softHyphen/>
        <w:t>цом), тре</w:t>
      </w:r>
      <w:r w:rsidR="00206CB3">
        <w:rPr>
          <w:rFonts w:ascii="Arial" w:hAnsi="Arial" w:cs="Arial"/>
          <w:sz w:val="20"/>
          <w:szCs w:val="20"/>
        </w:rPr>
        <w:softHyphen/>
        <w:t>бу</w:t>
      </w:r>
      <w:r w:rsidR="00206CB3">
        <w:rPr>
          <w:rFonts w:ascii="Arial" w:hAnsi="Arial" w:cs="Arial"/>
          <w:sz w:val="20"/>
          <w:szCs w:val="20"/>
        </w:rPr>
        <w:softHyphen/>
        <w:t>ю</w:t>
      </w:r>
      <w:r w:rsidR="00206CB3">
        <w:rPr>
          <w:rFonts w:ascii="Arial" w:hAnsi="Arial" w:cs="Arial"/>
          <w:sz w:val="20"/>
          <w:szCs w:val="20"/>
        </w:rPr>
        <w:softHyphen/>
        <w:t>щи</w:t>
      </w:r>
      <w:r w:rsidR="00206CB3">
        <w:rPr>
          <w:rFonts w:ascii="Arial" w:hAnsi="Arial" w:cs="Arial"/>
          <w:sz w:val="20"/>
          <w:szCs w:val="20"/>
        </w:rPr>
        <w:softHyphen/>
        <w:t>ми со</w:t>
      </w:r>
      <w:r w:rsidR="00206CB3">
        <w:rPr>
          <w:rFonts w:ascii="Arial" w:hAnsi="Arial" w:cs="Arial"/>
          <w:sz w:val="20"/>
          <w:szCs w:val="20"/>
        </w:rPr>
        <w:softHyphen/>
        <w:t>зы</w:t>
      </w:r>
      <w:r w:rsidR="00206CB3">
        <w:rPr>
          <w:rFonts w:ascii="Arial" w:hAnsi="Arial" w:cs="Arial"/>
          <w:sz w:val="20"/>
          <w:szCs w:val="20"/>
        </w:rPr>
        <w:softHyphen/>
        <w:t>ва В</w:t>
      </w:r>
      <w:r w:rsidR="00B76F79">
        <w:rPr>
          <w:rFonts w:ascii="Arial" w:hAnsi="Arial" w:cs="Arial"/>
          <w:sz w:val="20"/>
          <w:szCs w:val="20"/>
        </w:rPr>
        <w:t>не</w:t>
      </w:r>
      <w:r w:rsidR="00B76F79">
        <w:rPr>
          <w:rFonts w:ascii="Arial" w:hAnsi="Arial" w:cs="Arial"/>
          <w:sz w:val="20"/>
          <w:szCs w:val="20"/>
        </w:rPr>
        <w:softHyphen/>
        <w:t>оче</w:t>
      </w:r>
      <w:r w:rsidR="00B76F79">
        <w:rPr>
          <w:rFonts w:ascii="Arial" w:hAnsi="Arial" w:cs="Arial"/>
          <w:sz w:val="20"/>
          <w:szCs w:val="20"/>
        </w:rPr>
        <w:softHyphen/>
        <w:t>ред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>го об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</w:t>
      </w:r>
      <w:r w:rsidR="00C92694">
        <w:rPr>
          <w:rFonts w:ascii="Arial" w:hAnsi="Arial" w:cs="Arial"/>
          <w:sz w:val="20"/>
          <w:szCs w:val="20"/>
        </w:rPr>
        <w:t>, либо их представителями, полномочия которых удостоверяются в установленном ГК РФ порядке</w:t>
      </w:r>
      <w:r w:rsidR="00B76F79">
        <w:rPr>
          <w:rFonts w:ascii="Arial" w:hAnsi="Arial" w:cs="Arial"/>
          <w:sz w:val="20"/>
          <w:szCs w:val="20"/>
        </w:rPr>
        <w:t>.</w:t>
      </w:r>
    </w:p>
    <w:p w:rsidR="00B76F79" w:rsidRDefault="00B76F79" w:rsidP="00E928BF">
      <w:pPr>
        <w:tabs>
          <w:tab w:val="left" w:pos="0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Тре</w:t>
      </w:r>
      <w:r>
        <w:rPr>
          <w:rFonts w:ascii="Arial" w:hAnsi="Arial" w:cs="Arial"/>
          <w:sz w:val="20"/>
          <w:szCs w:val="20"/>
        </w:rPr>
        <w:softHyphen/>
        <w:t>бо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ние о со</w:t>
      </w:r>
      <w:r>
        <w:rPr>
          <w:rFonts w:ascii="Arial" w:hAnsi="Arial" w:cs="Arial"/>
          <w:sz w:val="20"/>
          <w:szCs w:val="20"/>
        </w:rPr>
        <w:softHyphen/>
      </w:r>
      <w:r w:rsidR="00206CB3">
        <w:rPr>
          <w:rFonts w:ascii="Arial" w:hAnsi="Arial" w:cs="Arial"/>
          <w:sz w:val="20"/>
          <w:szCs w:val="20"/>
        </w:rPr>
        <w:t>зы</w:t>
      </w:r>
      <w:r w:rsidR="00206CB3">
        <w:rPr>
          <w:rFonts w:ascii="Arial" w:hAnsi="Arial" w:cs="Arial"/>
          <w:sz w:val="20"/>
          <w:szCs w:val="20"/>
        </w:rPr>
        <w:softHyphen/>
        <w:t>ве В</w:t>
      </w:r>
      <w:r>
        <w:rPr>
          <w:rFonts w:ascii="Arial" w:hAnsi="Arial" w:cs="Arial"/>
          <w:sz w:val="20"/>
          <w:szCs w:val="20"/>
        </w:rPr>
        <w:t>не</w:t>
      </w:r>
      <w:r>
        <w:rPr>
          <w:rFonts w:ascii="Arial" w:hAnsi="Arial" w:cs="Arial"/>
          <w:sz w:val="20"/>
          <w:szCs w:val="20"/>
        </w:rPr>
        <w:softHyphen/>
        <w:t>оче</w:t>
      </w:r>
      <w:r>
        <w:rPr>
          <w:rFonts w:ascii="Arial" w:hAnsi="Arial" w:cs="Arial"/>
          <w:sz w:val="20"/>
          <w:szCs w:val="20"/>
        </w:rPr>
        <w:softHyphen/>
        <w:t>ред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го 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го со</w:t>
      </w:r>
      <w:r w:rsidR="00667DB3">
        <w:rPr>
          <w:rFonts w:ascii="Arial" w:hAnsi="Arial" w:cs="Arial"/>
          <w:sz w:val="20"/>
          <w:szCs w:val="20"/>
        </w:rPr>
        <w:softHyphen/>
        <w:t>б</w:t>
      </w:r>
      <w:r w:rsidR="00667DB3">
        <w:rPr>
          <w:rFonts w:ascii="Arial" w:hAnsi="Arial" w:cs="Arial"/>
          <w:sz w:val="20"/>
          <w:szCs w:val="20"/>
        </w:rPr>
        <w:softHyphen/>
        <w:t>ра</w:t>
      </w:r>
      <w:r w:rsidR="00667DB3">
        <w:rPr>
          <w:rFonts w:ascii="Arial" w:hAnsi="Arial" w:cs="Arial"/>
          <w:sz w:val="20"/>
          <w:szCs w:val="20"/>
        </w:rPr>
        <w:softHyphen/>
        <w:t>ния ак</w:t>
      </w:r>
      <w:r w:rsidR="00667DB3">
        <w:rPr>
          <w:rFonts w:ascii="Arial" w:hAnsi="Arial" w:cs="Arial"/>
          <w:sz w:val="20"/>
          <w:szCs w:val="20"/>
        </w:rPr>
        <w:softHyphen/>
        <w:t>ци</w:t>
      </w:r>
      <w:r w:rsidR="00667DB3">
        <w:rPr>
          <w:rFonts w:ascii="Arial" w:hAnsi="Arial" w:cs="Arial"/>
          <w:sz w:val="20"/>
          <w:szCs w:val="20"/>
        </w:rPr>
        <w:softHyphen/>
        <w:t>о</w:t>
      </w:r>
      <w:r w:rsidR="00667DB3">
        <w:rPr>
          <w:rFonts w:ascii="Arial" w:hAnsi="Arial" w:cs="Arial"/>
          <w:sz w:val="20"/>
          <w:szCs w:val="20"/>
        </w:rPr>
        <w:softHyphen/>
        <w:t>не</w:t>
      </w:r>
      <w:r w:rsidR="00667DB3">
        <w:rPr>
          <w:rFonts w:ascii="Arial" w:hAnsi="Arial" w:cs="Arial"/>
          <w:sz w:val="20"/>
          <w:szCs w:val="20"/>
        </w:rPr>
        <w:softHyphen/>
        <w:t>ров признае</w:t>
      </w:r>
      <w:r>
        <w:rPr>
          <w:rFonts w:ascii="Arial" w:hAnsi="Arial" w:cs="Arial"/>
          <w:sz w:val="20"/>
          <w:szCs w:val="20"/>
        </w:rPr>
        <w:t>тся поступившим от тех акционеров, ко</w:t>
      </w:r>
      <w:r w:rsidR="00667DB3">
        <w:rPr>
          <w:rFonts w:ascii="Arial" w:hAnsi="Arial" w:cs="Arial"/>
          <w:sz w:val="20"/>
          <w:szCs w:val="20"/>
        </w:rPr>
        <w:t>торые (представители которых) его</w:t>
      </w:r>
      <w:r>
        <w:rPr>
          <w:rFonts w:ascii="Arial" w:hAnsi="Arial" w:cs="Arial"/>
          <w:sz w:val="20"/>
          <w:szCs w:val="20"/>
        </w:rPr>
        <w:t xml:space="preserve"> подписали.</w:t>
      </w:r>
    </w:p>
    <w:p w:rsidR="00B76F79" w:rsidRDefault="00B76F79" w:rsidP="00E928BF">
      <w:pPr>
        <w:tabs>
          <w:tab w:val="left" w:pos="0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Ес</w:t>
      </w:r>
      <w:r w:rsidR="00206CB3">
        <w:rPr>
          <w:rFonts w:ascii="Arial" w:hAnsi="Arial" w:cs="Arial"/>
          <w:sz w:val="20"/>
          <w:szCs w:val="20"/>
        </w:rPr>
        <w:softHyphen/>
        <w:t>ли в тре</w:t>
      </w:r>
      <w:r w:rsidR="00206CB3">
        <w:rPr>
          <w:rFonts w:ascii="Arial" w:hAnsi="Arial" w:cs="Arial"/>
          <w:sz w:val="20"/>
          <w:szCs w:val="20"/>
        </w:rPr>
        <w:softHyphen/>
        <w:t>бо</w:t>
      </w:r>
      <w:r w:rsidR="00206CB3">
        <w:rPr>
          <w:rFonts w:ascii="Arial" w:hAnsi="Arial" w:cs="Arial"/>
          <w:sz w:val="20"/>
          <w:szCs w:val="20"/>
        </w:rPr>
        <w:softHyphen/>
        <w:t>ва</w:t>
      </w:r>
      <w:r w:rsidR="00206CB3">
        <w:rPr>
          <w:rFonts w:ascii="Arial" w:hAnsi="Arial" w:cs="Arial"/>
          <w:sz w:val="20"/>
          <w:szCs w:val="20"/>
        </w:rPr>
        <w:softHyphen/>
        <w:t>нии о со</w:t>
      </w:r>
      <w:r w:rsidR="00206CB3">
        <w:rPr>
          <w:rFonts w:ascii="Arial" w:hAnsi="Arial" w:cs="Arial"/>
          <w:sz w:val="20"/>
          <w:szCs w:val="20"/>
        </w:rPr>
        <w:softHyphen/>
        <w:t>зы</w:t>
      </w:r>
      <w:r w:rsidR="00206CB3">
        <w:rPr>
          <w:rFonts w:ascii="Arial" w:hAnsi="Arial" w:cs="Arial"/>
          <w:sz w:val="20"/>
          <w:szCs w:val="20"/>
        </w:rPr>
        <w:softHyphen/>
        <w:t>ве В</w:t>
      </w:r>
      <w:r>
        <w:rPr>
          <w:rFonts w:ascii="Arial" w:hAnsi="Arial" w:cs="Arial"/>
          <w:sz w:val="20"/>
          <w:szCs w:val="20"/>
        </w:rPr>
        <w:t>не</w:t>
      </w:r>
      <w:r>
        <w:rPr>
          <w:rFonts w:ascii="Arial" w:hAnsi="Arial" w:cs="Arial"/>
          <w:sz w:val="20"/>
          <w:szCs w:val="20"/>
        </w:rPr>
        <w:softHyphen/>
        <w:t>оче</w:t>
      </w:r>
      <w:r>
        <w:rPr>
          <w:rFonts w:ascii="Arial" w:hAnsi="Arial" w:cs="Arial"/>
          <w:sz w:val="20"/>
          <w:szCs w:val="20"/>
        </w:rPr>
        <w:softHyphen/>
        <w:t>ред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го 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го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ука</w:t>
      </w:r>
      <w:r>
        <w:rPr>
          <w:rFonts w:ascii="Arial" w:hAnsi="Arial" w:cs="Arial"/>
          <w:sz w:val="20"/>
          <w:szCs w:val="20"/>
        </w:rPr>
        <w:softHyphen/>
        <w:t>зы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ет</w:t>
      </w:r>
      <w:r>
        <w:rPr>
          <w:rFonts w:ascii="Arial" w:hAnsi="Arial" w:cs="Arial"/>
          <w:sz w:val="20"/>
          <w:szCs w:val="20"/>
        </w:rPr>
        <w:softHyphen/>
        <w:t>ся, что оно вно</w:t>
      </w:r>
      <w:r>
        <w:rPr>
          <w:rFonts w:ascii="Arial" w:hAnsi="Arial" w:cs="Arial"/>
          <w:sz w:val="20"/>
          <w:szCs w:val="20"/>
        </w:rPr>
        <w:softHyphen/>
        <w:t>сит</w:t>
      </w:r>
      <w:r>
        <w:rPr>
          <w:rFonts w:ascii="Arial" w:hAnsi="Arial" w:cs="Arial"/>
          <w:sz w:val="20"/>
          <w:szCs w:val="20"/>
        </w:rPr>
        <w:softHyphen/>
        <w:t>ся не</w:t>
      </w:r>
      <w:r>
        <w:rPr>
          <w:rFonts w:ascii="Arial" w:hAnsi="Arial" w:cs="Arial"/>
          <w:sz w:val="20"/>
          <w:szCs w:val="20"/>
        </w:rPr>
        <w:softHyphen/>
        <w:t>сколь</w:t>
      </w:r>
      <w:r>
        <w:rPr>
          <w:rFonts w:ascii="Arial" w:hAnsi="Arial" w:cs="Arial"/>
          <w:sz w:val="20"/>
          <w:szCs w:val="20"/>
        </w:rPr>
        <w:softHyphen/>
        <w:t>ки</w:t>
      </w:r>
      <w:r>
        <w:rPr>
          <w:rFonts w:ascii="Arial" w:hAnsi="Arial" w:cs="Arial"/>
          <w:sz w:val="20"/>
          <w:szCs w:val="20"/>
        </w:rPr>
        <w:softHyphen/>
        <w:t>ми ли</w:t>
      </w:r>
      <w:r>
        <w:rPr>
          <w:rFonts w:ascii="Arial" w:hAnsi="Arial" w:cs="Arial"/>
          <w:sz w:val="20"/>
          <w:szCs w:val="20"/>
        </w:rPr>
        <w:softHyphen/>
        <w:t>ца</w:t>
      </w:r>
      <w:r>
        <w:rPr>
          <w:rFonts w:ascii="Arial" w:hAnsi="Arial" w:cs="Arial"/>
          <w:sz w:val="20"/>
          <w:szCs w:val="20"/>
        </w:rPr>
        <w:softHyphen/>
        <w:t>ми, но требование под</w:t>
      </w:r>
      <w:r>
        <w:rPr>
          <w:rFonts w:ascii="Arial" w:hAnsi="Arial" w:cs="Arial"/>
          <w:sz w:val="20"/>
          <w:szCs w:val="20"/>
        </w:rPr>
        <w:softHyphen/>
        <w:t>пи</w:t>
      </w:r>
      <w:r>
        <w:rPr>
          <w:rFonts w:ascii="Arial" w:hAnsi="Arial" w:cs="Arial"/>
          <w:sz w:val="20"/>
          <w:szCs w:val="20"/>
        </w:rPr>
        <w:softHyphen/>
        <w:t>са</w:t>
      </w:r>
      <w:r>
        <w:rPr>
          <w:rFonts w:ascii="Arial" w:hAnsi="Arial" w:cs="Arial"/>
          <w:sz w:val="20"/>
          <w:szCs w:val="20"/>
        </w:rPr>
        <w:softHyphen/>
        <w:t>но толь</w:t>
      </w:r>
      <w:r>
        <w:rPr>
          <w:rFonts w:ascii="Arial" w:hAnsi="Arial" w:cs="Arial"/>
          <w:sz w:val="20"/>
          <w:szCs w:val="20"/>
        </w:rPr>
        <w:softHyphen/>
        <w:t>ко ча</w:t>
      </w:r>
      <w:r>
        <w:rPr>
          <w:rFonts w:ascii="Arial" w:hAnsi="Arial" w:cs="Arial"/>
          <w:sz w:val="20"/>
          <w:szCs w:val="20"/>
        </w:rPr>
        <w:softHyphen/>
        <w:t>стью из них, то оно счи</w:t>
      </w:r>
      <w:r>
        <w:rPr>
          <w:rFonts w:ascii="Arial" w:hAnsi="Arial" w:cs="Arial"/>
          <w:sz w:val="20"/>
          <w:szCs w:val="20"/>
        </w:rPr>
        <w:softHyphen/>
        <w:t>та</w:t>
      </w:r>
      <w:r>
        <w:rPr>
          <w:rFonts w:ascii="Arial" w:hAnsi="Arial" w:cs="Arial"/>
          <w:sz w:val="20"/>
          <w:szCs w:val="20"/>
        </w:rPr>
        <w:softHyphen/>
        <w:t>ет</w:t>
      </w:r>
      <w:r>
        <w:rPr>
          <w:rFonts w:ascii="Arial" w:hAnsi="Arial" w:cs="Arial"/>
          <w:sz w:val="20"/>
          <w:szCs w:val="20"/>
        </w:rPr>
        <w:softHyphen/>
        <w:t>ся вне</w:t>
      </w:r>
      <w:r>
        <w:rPr>
          <w:rFonts w:ascii="Arial" w:hAnsi="Arial" w:cs="Arial"/>
          <w:sz w:val="20"/>
          <w:szCs w:val="20"/>
        </w:rPr>
        <w:softHyphen/>
        <w:t>сен</w:t>
      </w:r>
      <w:r>
        <w:rPr>
          <w:rFonts w:ascii="Arial" w:hAnsi="Arial" w:cs="Arial"/>
          <w:sz w:val="20"/>
          <w:szCs w:val="20"/>
        </w:rPr>
        <w:softHyphen/>
        <w:t>ным те</w:t>
      </w:r>
      <w:r>
        <w:rPr>
          <w:rFonts w:ascii="Arial" w:hAnsi="Arial" w:cs="Arial"/>
          <w:sz w:val="20"/>
          <w:szCs w:val="20"/>
        </w:rPr>
        <w:softHyphen/>
        <w:t>ми ли</w:t>
      </w:r>
      <w:r>
        <w:rPr>
          <w:rFonts w:ascii="Arial" w:hAnsi="Arial" w:cs="Arial"/>
          <w:sz w:val="20"/>
          <w:szCs w:val="20"/>
        </w:rPr>
        <w:softHyphen/>
        <w:t>ца</w:t>
      </w:r>
      <w:r>
        <w:rPr>
          <w:rFonts w:ascii="Arial" w:hAnsi="Arial" w:cs="Arial"/>
          <w:sz w:val="20"/>
          <w:szCs w:val="20"/>
        </w:rPr>
        <w:softHyphen/>
        <w:t>ми, ко</w:t>
      </w:r>
      <w:r>
        <w:rPr>
          <w:rFonts w:ascii="Arial" w:hAnsi="Arial" w:cs="Arial"/>
          <w:sz w:val="20"/>
          <w:szCs w:val="20"/>
        </w:rPr>
        <w:softHyphen/>
        <w:t>то</w:t>
      </w:r>
      <w:r>
        <w:rPr>
          <w:rFonts w:ascii="Arial" w:hAnsi="Arial" w:cs="Arial"/>
          <w:sz w:val="20"/>
          <w:szCs w:val="20"/>
        </w:rPr>
        <w:softHyphen/>
        <w:t>рые его под</w:t>
      </w:r>
      <w:r>
        <w:rPr>
          <w:rFonts w:ascii="Arial" w:hAnsi="Arial" w:cs="Arial"/>
          <w:sz w:val="20"/>
          <w:szCs w:val="20"/>
        </w:rPr>
        <w:softHyphen/>
        <w:t>пи</w:t>
      </w:r>
      <w:r>
        <w:rPr>
          <w:rFonts w:ascii="Arial" w:hAnsi="Arial" w:cs="Arial"/>
          <w:sz w:val="20"/>
          <w:szCs w:val="20"/>
        </w:rPr>
        <w:softHyphen/>
        <w:t>са</w:t>
      </w:r>
      <w:r>
        <w:rPr>
          <w:rFonts w:ascii="Arial" w:hAnsi="Arial" w:cs="Arial"/>
          <w:sz w:val="20"/>
          <w:szCs w:val="20"/>
        </w:rPr>
        <w:softHyphen/>
        <w:t>ли. Со</w:t>
      </w:r>
      <w:r>
        <w:rPr>
          <w:rFonts w:ascii="Arial" w:hAnsi="Arial" w:cs="Arial"/>
          <w:sz w:val="20"/>
          <w:szCs w:val="20"/>
        </w:rPr>
        <w:softHyphen/>
        <w:t>вет ди</w:t>
      </w:r>
      <w:r>
        <w:rPr>
          <w:rFonts w:ascii="Arial" w:hAnsi="Arial" w:cs="Arial"/>
          <w:sz w:val="20"/>
          <w:szCs w:val="20"/>
        </w:rPr>
        <w:softHyphen/>
        <w:t>ре</w:t>
      </w:r>
      <w:r>
        <w:rPr>
          <w:rFonts w:ascii="Arial" w:hAnsi="Arial" w:cs="Arial"/>
          <w:sz w:val="20"/>
          <w:szCs w:val="20"/>
        </w:rPr>
        <w:softHyphen/>
        <w:t>к</w:t>
      </w:r>
      <w:r>
        <w:rPr>
          <w:rFonts w:ascii="Arial" w:hAnsi="Arial" w:cs="Arial"/>
          <w:sz w:val="20"/>
          <w:szCs w:val="20"/>
        </w:rPr>
        <w:softHyphen/>
        <w:t>то</w:t>
      </w:r>
      <w:r>
        <w:rPr>
          <w:rFonts w:ascii="Arial" w:hAnsi="Arial" w:cs="Arial"/>
          <w:sz w:val="20"/>
          <w:szCs w:val="20"/>
        </w:rPr>
        <w:softHyphen/>
        <w:t>ров обя</w:t>
      </w:r>
      <w:r>
        <w:rPr>
          <w:rFonts w:ascii="Arial" w:hAnsi="Arial" w:cs="Arial"/>
          <w:sz w:val="20"/>
          <w:szCs w:val="20"/>
        </w:rPr>
        <w:softHyphen/>
        <w:t>зан рас</w:t>
      </w:r>
      <w:r>
        <w:rPr>
          <w:rFonts w:ascii="Arial" w:hAnsi="Arial" w:cs="Arial"/>
          <w:sz w:val="20"/>
          <w:szCs w:val="20"/>
        </w:rPr>
        <w:softHyphen/>
        <w:t>смо</w:t>
      </w:r>
      <w:r>
        <w:rPr>
          <w:rFonts w:ascii="Arial" w:hAnsi="Arial" w:cs="Arial"/>
          <w:sz w:val="20"/>
          <w:szCs w:val="20"/>
        </w:rPr>
        <w:softHyphen/>
        <w:t>т</w:t>
      </w:r>
      <w:r>
        <w:rPr>
          <w:rFonts w:ascii="Arial" w:hAnsi="Arial" w:cs="Arial"/>
          <w:sz w:val="20"/>
          <w:szCs w:val="20"/>
        </w:rPr>
        <w:softHyphen/>
        <w:t>реть та</w:t>
      </w:r>
      <w:r>
        <w:rPr>
          <w:rFonts w:ascii="Arial" w:hAnsi="Arial" w:cs="Arial"/>
          <w:sz w:val="20"/>
          <w:szCs w:val="20"/>
        </w:rPr>
        <w:softHyphen/>
        <w:t>кое требование и не впра</w:t>
      </w:r>
      <w:r>
        <w:rPr>
          <w:rFonts w:ascii="Arial" w:hAnsi="Arial" w:cs="Arial"/>
          <w:sz w:val="20"/>
          <w:szCs w:val="20"/>
        </w:rPr>
        <w:softHyphen/>
        <w:t>ве от</w:t>
      </w:r>
      <w:r>
        <w:rPr>
          <w:rFonts w:ascii="Arial" w:hAnsi="Arial" w:cs="Arial"/>
          <w:sz w:val="20"/>
          <w:szCs w:val="20"/>
        </w:rPr>
        <w:softHyphen/>
        <w:t>ка</w:t>
      </w:r>
      <w:r>
        <w:rPr>
          <w:rFonts w:ascii="Arial" w:hAnsi="Arial" w:cs="Arial"/>
          <w:sz w:val="20"/>
          <w:szCs w:val="20"/>
        </w:rPr>
        <w:softHyphen/>
        <w:t>зы</w:t>
      </w:r>
      <w:r>
        <w:rPr>
          <w:rFonts w:ascii="Arial" w:hAnsi="Arial" w:cs="Arial"/>
          <w:sz w:val="20"/>
          <w:szCs w:val="20"/>
        </w:rPr>
        <w:softHyphen/>
        <w:t>вать в его удо</w:t>
      </w:r>
      <w:r>
        <w:rPr>
          <w:rFonts w:ascii="Arial" w:hAnsi="Arial" w:cs="Arial"/>
          <w:sz w:val="20"/>
          <w:szCs w:val="20"/>
        </w:rPr>
        <w:softHyphen/>
        <w:t>в</w:t>
      </w:r>
      <w:r>
        <w:rPr>
          <w:rFonts w:ascii="Arial" w:hAnsi="Arial" w:cs="Arial"/>
          <w:sz w:val="20"/>
          <w:szCs w:val="20"/>
        </w:rPr>
        <w:softHyphen/>
        <w:t>ле</w:t>
      </w:r>
      <w:r>
        <w:rPr>
          <w:rFonts w:ascii="Arial" w:hAnsi="Arial" w:cs="Arial"/>
          <w:sz w:val="20"/>
          <w:szCs w:val="20"/>
        </w:rPr>
        <w:softHyphen/>
        <w:t>тво</w:t>
      </w:r>
      <w:r>
        <w:rPr>
          <w:rFonts w:ascii="Arial" w:hAnsi="Arial" w:cs="Arial"/>
          <w:sz w:val="20"/>
          <w:szCs w:val="20"/>
        </w:rPr>
        <w:softHyphen/>
        <w:t>ре</w:t>
      </w:r>
      <w:r>
        <w:rPr>
          <w:rFonts w:ascii="Arial" w:hAnsi="Arial" w:cs="Arial"/>
          <w:sz w:val="20"/>
          <w:szCs w:val="20"/>
        </w:rPr>
        <w:softHyphen/>
        <w:t>нии на ос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нии от</w:t>
      </w:r>
      <w:r>
        <w:rPr>
          <w:rFonts w:ascii="Arial" w:hAnsi="Arial" w:cs="Arial"/>
          <w:sz w:val="20"/>
          <w:szCs w:val="20"/>
        </w:rPr>
        <w:softHyphen/>
        <w:t>сут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вия под</w:t>
      </w:r>
      <w:r>
        <w:rPr>
          <w:rFonts w:ascii="Arial" w:hAnsi="Arial" w:cs="Arial"/>
          <w:sz w:val="20"/>
          <w:szCs w:val="20"/>
        </w:rPr>
        <w:softHyphen/>
        <w:t>пи</w:t>
      </w:r>
      <w:r>
        <w:rPr>
          <w:rFonts w:ascii="Arial" w:hAnsi="Arial" w:cs="Arial"/>
          <w:sz w:val="20"/>
          <w:szCs w:val="20"/>
        </w:rPr>
        <w:softHyphen/>
        <w:t>си всех лиц, ука</w:t>
      </w:r>
      <w:r>
        <w:rPr>
          <w:rFonts w:ascii="Arial" w:hAnsi="Arial" w:cs="Arial"/>
          <w:sz w:val="20"/>
          <w:szCs w:val="20"/>
        </w:rPr>
        <w:softHyphen/>
        <w:t>зан</w:t>
      </w:r>
      <w:r>
        <w:rPr>
          <w:rFonts w:ascii="Arial" w:hAnsi="Arial" w:cs="Arial"/>
          <w:sz w:val="20"/>
          <w:szCs w:val="20"/>
        </w:rPr>
        <w:softHyphen/>
        <w:t>ных в требовании.</w:t>
      </w:r>
    </w:p>
    <w:p w:rsidR="00B76F79" w:rsidRPr="00601ECB" w:rsidRDefault="00B76F79" w:rsidP="00601ECB">
      <w:pPr>
        <w:tabs>
          <w:tab w:val="left" w:pos="0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D60F3B">
        <w:rPr>
          <w:rFonts w:ascii="Arial" w:hAnsi="Arial" w:cs="Arial"/>
          <w:sz w:val="20"/>
          <w:szCs w:val="20"/>
        </w:rPr>
        <w:t>.7.</w:t>
      </w:r>
      <w:r>
        <w:rPr>
          <w:rFonts w:ascii="Arial" w:hAnsi="Arial" w:cs="Arial"/>
          <w:sz w:val="20"/>
          <w:szCs w:val="20"/>
        </w:rPr>
        <w:t xml:space="preserve"> </w:t>
      </w:r>
      <w:r w:rsidRPr="00085EA3">
        <w:rPr>
          <w:rFonts w:ascii="Arial" w:hAnsi="Arial" w:cs="Arial"/>
          <w:sz w:val="20"/>
          <w:szCs w:val="20"/>
        </w:rPr>
        <w:t xml:space="preserve">В </w:t>
      </w:r>
      <w:r w:rsidR="00667DB3">
        <w:rPr>
          <w:rFonts w:ascii="Arial" w:hAnsi="Arial" w:cs="Arial"/>
          <w:sz w:val="20"/>
          <w:szCs w:val="20"/>
        </w:rPr>
        <w:t>случае</w:t>
      </w:r>
      <w:proofErr w:type="gramStart"/>
      <w:r w:rsidR="00C92694">
        <w:rPr>
          <w:rFonts w:ascii="Arial" w:hAnsi="Arial" w:cs="Arial"/>
          <w:sz w:val="20"/>
          <w:szCs w:val="20"/>
        </w:rPr>
        <w:t>,</w:t>
      </w:r>
      <w:proofErr w:type="gramEnd"/>
      <w:r w:rsidR="00667DB3">
        <w:rPr>
          <w:rFonts w:ascii="Arial" w:hAnsi="Arial" w:cs="Arial"/>
          <w:sz w:val="20"/>
          <w:szCs w:val="20"/>
        </w:rPr>
        <w:t xml:space="preserve"> если</w:t>
      </w:r>
      <w:r w:rsidR="00D60F3B">
        <w:rPr>
          <w:rFonts w:ascii="Arial" w:hAnsi="Arial" w:cs="Arial"/>
          <w:sz w:val="20"/>
          <w:szCs w:val="20"/>
        </w:rPr>
        <w:t xml:space="preserve"> требование о проведении В</w:t>
      </w:r>
      <w:r w:rsidRPr="00085EA3">
        <w:rPr>
          <w:rFonts w:ascii="Arial" w:hAnsi="Arial" w:cs="Arial"/>
          <w:sz w:val="20"/>
          <w:szCs w:val="20"/>
        </w:rPr>
        <w:t xml:space="preserve">неочередного общего собрания подписано представителем акционера, к такому требованию должна прилагаться </w:t>
      </w:r>
      <w:r w:rsidR="00601ECB" w:rsidRPr="00085EA3">
        <w:rPr>
          <w:rFonts w:ascii="Arial" w:hAnsi="Arial" w:cs="Arial"/>
          <w:sz w:val="20"/>
          <w:szCs w:val="20"/>
        </w:rPr>
        <w:t xml:space="preserve">доверенность (копия доверенности, засвидетельствованная в установленном порядке), </w:t>
      </w:r>
      <w:r w:rsidR="00601ECB">
        <w:rPr>
          <w:rFonts w:ascii="Arial" w:hAnsi="Arial" w:cs="Arial"/>
          <w:sz w:val="20"/>
          <w:szCs w:val="20"/>
        </w:rPr>
        <w:t>соответствующая требованиям законодательства Российской Федерации к оформлению доверенности на голосование</w:t>
      </w:r>
      <w:r>
        <w:rPr>
          <w:rFonts w:ascii="Arial" w:hAnsi="Arial" w:cs="Arial"/>
          <w:sz w:val="20"/>
          <w:szCs w:val="20"/>
        </w:rPr>
        <w:t>, или иные до</w:t>
      </w:r>
      <w:r>
        <w:rPr>
          <w:rFonts w:ascii="Arial" w:hAnsi="Arial" w:cs="Arial"/>
          <w:sz w:val="20"/>
          <w:szCs w:val="20"/>
        </w:rPr>
        <w:softHyphen/>
        <w:t>ку</w:t>
      </w:r>
      <w:r>
        <w:rPr>
          <w:rFonts w:ascii="Arial" w:hAnsi="Arial" w:cs="Arial"/>
          <w:sz w:val="20"/>
          <w:szCs w:val="20"/>
        </w:rPr>
        <w:softHyphen/>
        <w:t>мен</w:t>
      </w:r>
      <w:r>
        <w:rPr>
          <w:rFonts w:ascii="Arial" w:hAnsi="Arial" w:cs="Arial"/>
          <w:sz w:val="20"/>
          <w:szCs w:val="20"/>
        </w:rPr>
        <w:softHyphen/>
        <w:t>ты, удо</w:t>
      </w:r>
      <w:r>
        <w:rPr>
          <w:rFonts w:ascii="Arial" w:hAnsi="Arial" w:cs="Arial"/>
          <w:sz w:val="20"/>
          <w:szCs w:val="20"/>
        </w:rPr>
        <w:softHyphen/>
        <w:t>сто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ря</w:t>
      </w:r>
      <w:r>
        <w:rPr>
          <w:rFonts w:ascii="Arial" w:hAnsi="Arial" w:cs="Arial"/>
          <w:sz w:val="20"/>
          <w:szCs w:val="20"/>
        </w:rPr>
        <w:softHyphen/>
        <w:t>ю</w:t>
      </w:r>
      <w:r>
        <w:rPr>
          <w:rFonts w:ascii="Arial" w:hAnsi="Arial" w:cs="Arial"/>
          <w:sz w:val="20"/>
          <w:szCs w:val="20"/>
        </w:rPr>
        <w:softHyphen/>
        <w:t>щие пра</w:t>
      </w:r>
      <w:r>
        <w:rPr>
          <w:rFonts w:ascii="Arial" w:hAnsi="Arial" w:cs="Arial"/>
          <w:sz w:val="20"/>
          <w:szCs w:val="20"/>
        </w:rPr>
        <w:softHyphen/>
        <w:t>во пред</w:t>
      </w:r>
      <w:r>
        <w:rPr>
          <w:rFonts w:ascii="Arial" w:hAnsi="Arial" w:cs="Arial"/>
          <w:sz w:val="20"/>
          <w:szCs w:val="20"/>
        </w:rPr>
        <w:softHyphen/>
        <w:t>ста</w:t>
      </w:r>
      <w:r>
        <w:rPr>
          <w:rFonts w:ascii="Arial" w:hAnsi="Arial" w:cs="Arial"/>
          <w:sz w:val="20"/>
          <w:szCs w:val="20"/>
        </w:rPr>
        <w:softHyphen/>
        <w:t>ви</w:t>
      </w:r>
      <w:r>
        <w:rPr>
          <w:rFonts w:ascii="Arial" w:hAnsi="Arial" w:cs="Arial"/>
          <w:sz w:val="20"/>
          <w:szCs w:val="20"/>
        </w:rPr>
        <w:softHyphen/>
        <w:t>те</w:t>
      </w:r>
      <w:r>
        <w:rPr>
          <w:rFonts w:ascii="Arial" w:hAnsi="Arial" w:cs="Arial"/>
          <w:sz w:val="20"/>
          <w:szCs w:val="20"/>
        </w:rPr>
        <w:softHyphen/>
        <w:t>ля дей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во</w:t>
      </w:r>
      <w:r>
        <w:rPr>
          <w:rFonts w:ascii="Arial" w:hAnsi="Arial" w:cs="Arial"/>
          <w:sz w:val="20"/>
          <w:szCs w:val="20"/>
        </w:rPr>
        <w:softHyphen/>
        <w:t>вать от име</w:t>
      </w:r>
      <w:r>
        <w:rPr>
          <w:rFonts w:ascii="Arial" w:hAnsi="Arial" w:cs="Arial"/>
          <w:sz w:val="20"/>
          <w:szCs w:val="20"/>
        </w:rPr>
        <w:softHyphen/>
        <w:t>ни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 xml:space="preserve">ра. </w:t>
      </w:r>
      <w:r w:rsidRPr="00085EA3">
        <w:rPr>
          <w:rFonts w:ascii="Arial" w:hAnsi="Arial" w:cs="Arial"/>
          <w:sz w:val="20"/>
          <w:szCs w:val="20"/>
        </w:rPr>
        <w:t xml:space="preserve"> </w:t>
      </w:r>
    </w:p>
    <w:p w:rsidR="00B76F79" w:rsidRDefault="00601ECB" w:rsidP="00E928BF">
      <w:pPr>
        <w:tabs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4.8.</w:t>
      </w:r>
      <w:r w:rsidR="00B76F79">
        <w:rPr>
          <w:rFonts w:ascii="Arial" w:hAnsi="Arial" w:cs="Arial"/>
          <w:sz w:val="20"/>
          <w:szCs w:val="20"/>
        </w:rPr>
        <w:t xml:space="preserve"> </w:t>
      </w:r>
      <w:proofErr w:type="gramStart"/>
      <w:r w:rsidR="00B76F79">
        <w:rPr>
          <w:rFonts w:ascii="Arial" w:hAnsi="Arial" w:cs="Arial"/>
          <w:sz w:val="20"/>
          <w:szCs w:val="20"/>
        </w:rPr>
        <w:t>В те</w:t>
      </w:r>
      <w:r w:rsidR="00B76F79">
        <w:rPr>
          <w:rFonts w:ascii="Arial" w:hAnsi="Arial" w:cs="Arial"/>
          <w:sz w:val="20"/>
          <w:szCs w:val="20"/>
        </w:rPr>
        <w:softHyphen/>
        <w:t>че</w:t>
      </w:r>
      <w:r w:rsidR="00B76F79">
        <w:rPr>
          <w:rFonts w:ascii="Arial" w:hAnsi="Arial" w:cs="Arial"/>
          <w:sz w:val="20"/>
          <w:szCs w:val="20"/>
        </w:rPr>
        <w:softHyphen/>
        <w:t>ние 5</w:t>
      </w:r>
      <w:r>
        <w:rPr>
          <w:rFonts w:ascii="Arial" w:hAnsi="Arial" w:cs="Arial"/>
          <w:sz w:val="20"/>
          <w:szCs w:val="20"/>
        </w:rPr>
        <w:t xml:space="preserve"> (Пяти)</w:t>
      </w:r>
      <w:r w:rsidR="00B76F79">
        <w:rPr>
          <w:rFonts w:ascii="Arial" w:hAnsi="Arial" w:cs="Arial"/>
          <w:sz w:val="20"/>
          <w:szCs w:val="20"/>
        </w:rPr>
        <w:t xml:space="preserve"> дней </w:t>
      </w:r>
      <w:r w:rsidR="00B76F79" w:rsidRPr="00601ECB">
        <w:rPr>
          <w:rFonts w:ascii="Arial" w:hAnsi="Arial" w:cs="Arial"/>
          <w:sz w:val="20"/>
          <w:szCs w:val="20"/>
        </w:rPr>
        <w:t>с да</w:t>
      </w:r>
      <w:r w:rsidR="00B76F79" w:rsidRPr="00601ECB">
        <w:rPr>
          <w:rFonts w:ascii="Arial" w:hAnsi="Arial" w:cs="Arial"/>
          <w:sz w:val="20"/>
          <w:szCs w:val="20"/>
        </w:rPr>
        <w:softHyphen/>
        <w:t>ты предъ</w:t>
      </w:r>
      <w:r w:rsidR="00B76F79" w:rsidRPr="00601ECB">
        <w:rPr>
          <w:rFonts w:ascii="Arial" w:hAnsi="Arial" w:cs="Arial"/>
          <w:sz w:val="20"/>
          <w:szCs w:val="20"/>
        </w:rPr>
        <w:softHyphen/>
        <w:t>я</w:t>
      </w:r>
      <w:r w:rsidR="00B76F79" w:rsidRPr="00601ECB">
        <w:rPr>
          <w:rFonts w:ascii="Arial" w:hAnsi="Arial" w:cs="Arial"/>
          <w:sz w:val="20"/>
          <w:szCs w:val="20"/>
        </w:rPr>
        <w:softHyphen/>
        <w:t>в</w:t>
      </w:r>
      <w:r w:rsidR="00B76F79" w:rsidRPr="00601ECB">
        <w:rPr>
          <w:rFonts w:ascii="Arial" w:hAnsi="Arial" w:cs="Arial"/>
          <w:sz w:val="20"/>
          <w:szCs w:val="20"/>
        </w:rPr>
        <w:softHyphen/>
        <w:t>ле</w:t>
      </w:r>
      <w:r w:rsidR="00B76F79" w:rsidRPr="00601ECB">
        <w:rPr>
          <w:rFonts w:ascii="Arial" w:hAnsi="Arial" w:cs="Arial"/>
          <w:sz w:val="20"/>
          <w:szCs w:val="20"/>
        </w:rPr>
        <w:softHyphen/>
        <w:t>ния тре</w:t>
      </w:r>
      <w:r w:rsidR="00B76F79" w:rsidRPr="00601ECB">
        <w:rPr>
          <w:rFonts w:ascii="Arial" w:hAnsi="Arial" w:cs="Arial"/>
          <w:sz w:val="20"/>
          <w:szCs w:val="20"/>
        </w:rPr>
        <w:softHyphen/>
        <w:t>бо</w:t>
      </w:r>
      <w:r w:rsidR="00B76F79" w:rsidRPr="00601ECB">
        <w:rPr>
          <w:rFonts w:ascii="Arial" w:hAnsi="Arial" w:cs="Arial"/>
          <w:sz w:val="20"/>
          <w:szCs w:val="20"/>
        </w:rPr>
        <w:softHyphen/>
        <w:t>ва</w:t>
      </w:r>
      <w:r w:rsidR="00B76F79" w:rsidRPr="00601ECB">
        <w:rPr>
          <w:rFonts w:ascii="Arial" w:hAnsi="Arial" w:cs="Arial"/>
          <w:sz w:val="20"/>
          <w:szCs w:val="20"/>
        </w:rPr>
        <w:softHyphen/>
        <w:t>ния</w:t>
      </w:r>
      <w:r>
        <w:rPr>
          <w:rFonts w:ascii="Arial" w:hAnsi="Arial" w:cs="Arial"/>
          <w:sz w:val="20"/>
          <w:szCs w:val="20"/>
        </w:rPr>
        <w:t xml:space="preserve"> Р</w:t>
      </w:r>
      <w:r w:rsidR="00B76F79">
        <w:rPr>
          <w:rFonts w:ascii="Arial" w:hAnsi="Arial" w:cs="Arial"/>
          <w:sz w:val="20"/>
          <w:szCs w:val="20"/>
        </w:rPr>
        <w:t>е</w:t>
      </w:r>
      <w:r w:rsidR="00B76F79">
        <w:rPr>
          <w:rFonts w:ascii="Arial" w:hAnsi="Arial" w:cs="Arial"/>
          <w:sz w:val="20"/>
          <w:szCs w:val="20"/>
        </w:rPr>
        <w:softHyphen/>
        <w:t>ви</w:t>
      </w:r>
      <w:r w:rsidR="00B76F79">
        <w:rPr>
          <w:rFonts w:ascii="Arial" w:hAnsi="Arial" w:cs="Arial"/>
          <w:sz w:val="20"/>
          <w:szCs w:val="20"/>
        </w:rPr>
        <w:softHyphen/>
        <w:t>зи</w:t>
      </w:r>
      <w:r w:rsidR="00B76F79">
        <w:rPr>
          <w:rFonts w:ascii="Arial" w:hAnsi="Arial" w:cs="Arial"/>
          <w:sz w:val="20"/>
          <w:szCs w:val="20"/>
        </w:rPr>
        <w:softHyphen/>
        <w:t>он</w:t>
      </w:r>
      <w:r w:rsidR="00B76F79">
        <w:rPr>
          <w:rFonts w:ascii="Arial" w:hAnsi="Arial" w:cs="Arial"/>
          <w:sz w:val="20"/>
          <w:szCs w:val="20"/>
        </w:rPr>
        <w:softHyphen/>
        <w:t>ной ко</w:t>
      </w:r>
      <w:r w:rsidR="00B76F79">
        <w:rPr>
          <w:rFonts w:ascii="Arial" w:hAnsi="Arial" w:cs="Arial"/>
          <w:sz w:val="20"/>
          <w:szCs w:val="20"/>
        </w:rPr>
        <w:softHyphen/>
        <w:t>мис</w:t>
      </w:r>
      <w:r w:rsidR="00B76F79">
        <w:rPr>
          <w:rFonts w:ascii="Arial" w:hAnsi="Arial" w:cs="Arial"/>
          <w:sz w:val="20"/>
          <w:szCs w:val="20"/>
        </w:rPr>
        <w:softHyphen/>
        <w:t xml:space="preserve">сии </w:t>
      </w:r>
      <w:r>
        <w:rPr>
          <w:rFonts w:ascii="Arial" w:hAnsi="Arial" w:cs="Arial"/>
          <w:sz w:val="20"/>
          <w:szCs w:val="20"/>
        </w:rPr>
        <w:t>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ва, ау</w:t>
      </w:r>
      <w:r>
        <w:rPr>
          <w:rFonts w:ascii="Arial" w:hAnsi="Arial" w:cs="Arial"/>
          <w:sz w:val="20"/>
          <w:szCs w:val="20"/>
        </w:rPr>
        <w:softHyphen/>
        <w:t>ди</w:t>
      </w:r>
      <w:r>
        <w:rPr>
          <w:rFonts w:ascii="Arial" w:hAnsi="Arial" w:cs="Arial"/>
          <w:sz w:val="20"/>
          <w:szCs w:val="20"/>
        </w:rPr>
        <w:softHyphen/>
        <w:t>то</w:t>
      </w:r>
      <w:r>
        <w:rPr>
          <w:rFonts w:ascii="Arial" w:hAnsi="Arial" w:cs="Arial"/>
          <w:sz w:val="20"/>
          <w:szCs w:val="20"/>
        </w:rPr>
        <w:softHyphen/>
        <w:t>ра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 или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 (ак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ра), яв</w:t>
      </w:r>
      <w:r w:rsidR="00B76F79">
        <w:rPr>
          <w:rFonts w:ascii="Arial" w:hAnsi="Arial" w:cs="Arial"/>
          <w:sz w:val="20"/>
          <w:szCs w:val="20"/>
        </w:rPr>
        <w:softHyphen/>
        <w:t>ля</w:t>
      </w:r>
      <w:r w:rsidR="00B76F79">
        <w:rPr>
          <w:rFonts w:ascii="Arial" w:hAnsi="Arial" w:cs="Arial"/>
          <w:sz w:val="20"/>
          <w:szCs w:val="20"/>
        </w:rPr>
        <w:softHyphen/>
        <w:t>ю</w:t>
      </w:r>
      <w:r w:rsidR="00B76F79">
        <w:rPr>
          <w:rFonts w:ascii="Arial" w:hAnsi="Arial" w:cs="Arial"/>
          <w:sz w:val="20"/>
          <w:szCs w:val="20"/>
        </w:rPr>
        <w:softHyphen/>
        <w:t>щих</w:t>
      </w:r>
      <w:r w:rsidR="00B76F79">
        <w:rPr>
          <w:rFonts w:ascii="Arial" w:hAnsi="Arial" w:cs="Arial"/>
          <w:sz w:val="20"/>
          <w:szCs w:val="20"/>
        </w:rPr>
        <w:softHyphen/>
        <w:t>ся вла</w:t>
      </w:r>
      <w:r w:rsidR="00B76F79">
        <w:rPr>
          <w:rFonts w:ascii="Arial" w:hAnsi="Arial" w:cs="Arial"/>
          <w:sz w:val="20"/>
          <w:szCs w:val="20"/>
        </w:rPr>
        <w:softHyphen/>
        <w:t>дель</w:t>
      </w:r>
      <w:r w:rsidR="00B76F79">
        <w:rPr>
          <w:rFonts w:ascii="Arial" w:hAnsi="Arial" w:cs="Arial"/>
          <w:sz w:val="20"/>
          <w:szCs w:val="20"/>
        </w:rPr>
        <w:softHyphen/>
        <w:t>ца</w:t>
      </w:r>
      <w:r w:rsidR="00B76F79">
        <w:rPr>
          <w:rFonts w:ascii="Arial" w:hAnsi="Arial" w:cs="Arial"/>
          <w:sz w:val="20"/>
          <w:szCs w:val="20"/>
        </w:rPr>
        <w:softHyphen/>
        <w:t>ми не ме</w:t>
      </w:r>
      <w:r w:rsidR="00B76F79">
        <w:rPr>
          <w:rFonts w:ascii="Arial" w:hAnsi="Arial" w:cs="Arial"/>
          <w:sz w:val="20"/>
          <w:szCs w:val="20"/>
        </w:rPr>
        <w:softHyphen/>
        <w:t xml:space="preserve">нее чем 10 </w:t>
      </w:r>
      <w:r w:rsidR="00B76F79">
        <w:rPr>
          <w:rFonts w:ascii="Arial" w:hAnsi="Arial" w:cs="Arial"/>
          <w:sz w:val="20"/>
          <w:szCs w:val="20"/>
        </w:rPr>
        <w:lastRenderedPageBreak/>
        <w:t>про</w:t>
      </w:r>
      <w:r>
        <w:rPr>
          <w:rFonts w:ascii="Arial" w:hAnsi="Arial" w:cs="Arial"/>
          <w:sz w:val="20"/>
          <w:szCs w:val="20"/>
        </w:rPr>
        <w:softHyphen/>
        <w:t>цен</w:t>
      </w:r>
      <w:r>
        <w:rPr>
          <w:rFonts w:ascii="Arial" w:hAnsi="Arial" w:cs="Arial"/>
          <w:sz w:val="20"/>
          <w:szCs w:val="20"/>
        </w:rPr>
        <w:softHyphen/>
        <w:t>тов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су</w:t>
      </w:r>
      <w:r>
        <w:rPr>
          <w:rFonts w:ascii="Arial" w:hAnsi="Arial" w:cs="Arial"/>
          <w:sz w:val="20"/>
          <w:szCs w:val="20"/>
        </w:rPr>
        <w:softHyphen/>
        <w:t>ю</w:t>
      </w:r>
      <w:r>
        <w:rPr>
          <w:rFonts w:ascii="Arial" w:hAnsi="Arial" w:cs="Arial"/>
          <w:sz w:val="20"/>
          <w:szCs w:val="20"/>
        </w:rPr>
        <w:softHyphen/>
        <w:t>щих ак</w:t>
      </w:r>
      <w:r>
        <w:rPr>
          <w:rFonts w:ascii="Arial" w:hAnsi="Arial" w:cs="Arial"/>
          <w:sz w:val="20"/>
          <w:szCs w:val="20"/>
        </w:rPr>
        <w:softHyphen/>
        <w:t>ций 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ва, о со</w:t>
      </w:r>
      <w:r>
        <w:rPr>
          <w:rFonts w:ascii="Arial" w:hAnsi="Arial" w:cs="Arial"/>
          <w:sz w:val="20"/>
          <w:szCs w:val="20"/>
        </w:rPr>
        <w:softHyphen/>
        <w:t>зы</w:t>
      </w:r>
      <w:r>
        <w:rPr>
          <w:rFonts w:ascii="Arial" w:hAnsi="Arial" w:cs="Arial"/>
          <w:sz w:val="20"/>
          <w:szCs w:val="20"/>
        </w:rPr>
        <w:softHyphen/>
        <w:t>ве В</w:t>
      </w:r>
      <w:r w:rsidR="00B76F79">
        <w:rPr>
          <w:rFonts w:ascii="Arial" w:hAnsi="Arial" w:cs="Arial"/>
          <w:sz w:val="20"/>
          <w:szCs w:val="20"/>
        </w:rPr>
        <w:t>не</w:t>
      </w:r>
      <w:r w:rsidR="00B76F79">
        <w:rPr>
          <w:rFonts w:ascii="Arial" w:hAnsi="Arial" w:cs="Arial"/>
          <w:sz w:val="20"/>
          <w:szCs w:val="20"/>
        </w:rPr>
        <w:softHyphen/>
        <w:t>оче</w:t>
      </w:r>
      <w:r w:rsidR="00B76F79">
        <w:rPr>
          <w:rFonts w:ascii="Arial" w:hAnsi="Arial" w:cs="Arial"/>
          <w:sz w:val="20"/>
          <w:szCs w:val="20"/>
        </w:rPr>
        <w:softHyphen/>
        <w:t>ред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>го об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го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 С</w:t>
      </w:r>
      <w:r w:rsidR="00C92694">
        <w:rPr>
          <w:rFonts w:ascii="Arial" w:hAnsi="Arial" w:cs="Arial"/>
          <w:sz w:val="20"/>
          <w:szCs w:val="20"/>
        </w:rPr>
        <w:t>о</w:t>
      </w:r>
      <w:r w:rsidR="00C92694">
        <w:rPr>
          <w:rFonts w:ascii="Arial" w:hAnsi="Arial" w:cs="Arial"/>
          <w:sz w:val="20"/>
          <w:szCs w:val="20"/>
        </w:rPr>
        <w:softHyphen/>
        <w:t>ве</w:t>
      </w:r>
      <w:r w:rsidR="00C92694">
        <w:rPr>
          <w:rFonts w:ascii="Arial" w:hAnsi="Arial" w:cs="Arial"/>
          <w:sz w:val="20"/>
          <w:szCs w:val="20"/>
        </w:rPr>
        <w:softHyphen/>
        <w:t>том ди</w:t>
      </w:r>
      <w:r w:rsidR="00C92694">
        <w:rPr>
          <w:rFonts w:ascii="Arial" w:hAnsi="Arial" w:cs="Arial"/>
          <w:sz w:val="20"/>
          <w:szCs w:val="20"/>
        </w:rPr>
        <w:softHyphen/>
        <w:t>ре</w:t>
      </w:r>
      <w:r w:rsidR="00C92694">
        <w:rPr>
          <w:rFonts w:ascii="Arial" w:hAnsi="Arial" w:cs="Arial"/>
          <w:sz w:val="20"/>
          <w:szCs w:val="20"/>
        </w:rPr>
        <w:softHyphen/>
        <w:t>к</w:t>
      </w:r>
      <w:r w:rsidR="00C92694">
        <w:rPr>
          <w:rFonts w:ascii="Arial" w:hAnsi="Arial" w:cs="Arial"/>
          <w:sz w:val="20"/>
          <w:szCs w:val="20"/>
        </w:rPr>
        <w:softHyphen/>
        <w:t>то</w:t>
      </w:r>
      <w:r w:rsidR="00C92694">
        <w:rPr>
          <w:rFonts w:ascii="Arial" w:hAnsi="Arial" w:cs="Arial"/>
          <w:sz w:val="20"/>
          <w:szCs w:val="20"/>
        </w:rPr>
        <w:softHyphen/>
        <w:t>ров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 дол</w:t>
      </w:r>
      <w:r w:rsidR="00B76F79">
        <w:rPr>
          <w:rFonts w:ascii="Arial" w:hAnsi="Arial" w:cs="Arial"/>
          <w:sz w:val="20"/>
          <w:szCs w:val="20"/>
        </w:rPr>
        <w:softHyphen/>
        <w:t>ж</w:t>
      </w:r>
      <w:r w:rsidR="00B76F79">
        <w:rPr>
          <w:rFonts w:ascii="Arial" w:hAnsi="Arial" w:cs="Arial"/>
          <w:sz w:val="20"/>
          <w:szCs w:val="20"/>
        </w:rPr>
        <w:softHyphen/>
        <w:t>но быть при</w:t>
      </w:r>
      <w:r w:rsidR="00B76F79">
        <w:rPr>
          <w:rFonts w:ascii="Arial" w:hAnsi="Arial" w:cs="Arial"/>
          <w:sz w:val="20"/>
          <w:szCs w:val="20"/>
        </w:rPr>
        <w:softHyphen/>
        <w:t>ня</w:t>
      </w:r>
      <w:r w:rsidR="00B76F79">
        <w:rPr>
          <w:rFonts w:ascii="Arial" w:hAnsi="Arial" w:cs="Arial"/>
          <w:sz w:val="20"/>
          <w:szCs w:val="20"/>
        </w:rPr>
        <w:softHyphen/>
        <w:t>то ре</w:t>
      </w:r>
      <w:r w:rsidR="00B76F79">
        <w:rPr>
          <w:rFonts w:ascii="Arial" w:hAnsi="Arial" w:cs="Arial"/>
          <w:sz w:val="20"/>
          <w:szCs w:val="20"/>
        </w:rPr>
        <w:softHyphen/>
        <w:t>ше</w:t>
      </w:r>
      <w:r w:rsidR="00B76F79">
        <w:rPr>
          <w:rFonts w:ascii="Arial" w:hAnsi="Arial" w:cs="Arial"/>
          <w:sz w:val="20"/>
          <w:szCs w:val="20"/>
        </w:rPr>
        <w:softHyphen/>
        <w:t>ние о со</w:t>
      </w:r>
      <w:r w:rsidR="00B76F79">
        <w:rPr>
          <w:rFonts w:ascii="Arial" w:hAnsi="Arial" w:cs="Arial"/>
          <w:sz w:val="20"/>
          <w:szCs w:val="20"/>
        </w:rPr>
        <w:softHyphen/>
        <w:t>зы</w:t>
      </w:r>
      <w:r w:rsidR="00B76F79">
        <w:rPr>
          <w:rFonts w:ascii="Arial" w:hAnsi="Arial" w:cs="Arial"/>
          <w:sz w:val="20"/>
          <w:szCs w:val="20"/>
        </w:rPr>
        <w:softHyphen/>
        <w:t>ве вне</w:t>
      </w:r>
      <w:r w:rsidR="00B76F79">
        <w:rPr>
          <w:rFonts w:ascii="Arial" w:hAnsi="Arial" w:cs="Arial"/>
          <w:sz w:val="20"/>
          <w:szCs w:val="20"/>
        </w:rPr>
        <w:softHyphen/>
        <w:t>оче</w:t>
      </w:r>
      <w:r w:rsidR="00B76F79">
        <w:rPr>
          <w:rFonts w:ascii="Arial" w:hAnsi="Arial" w:cs="Arial"/>
          <w:sz w:val="20"/>
          <w:szCs w:val="20"/>
        </w:rPr>
        <w:softHyphen/>
        <w:t>ред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>го об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 ли</w:t>
      </w:r>
      <w:r w:rsidR="00B76F79">
        <w:rPr>
          <w:rFonts w:ascii="Arial" w:hAnsi="Arial" w:cs="Arial"/>
          <w:sz w:val="20"/>
          <w:szCs w:val="20"/>
        </w:rPr>
        <w:softHyphen/>
        <w:t>бо об от</w:t>
      </w:r>
      <w:r w:rsidR="00B76F79">
        <w:rPr>
          <w:rFonts w:ascii="Arial" w:hAnsi="Arial" w:cs="Arial"/>
          <w:sz w:val="20"/>
          <w:szCs w:val="20"/>
        </w:rPr>
        <w:softHyphen/>
        <w:t>ка</w:t>
      </w:r>
      <w:r w:rsidR="00B76F79">
        <w:rPr>
          <w:rFonts w:ascii="Arial" w:hAnsi="Arial" w:cs="Arial"/>
          <w:sz w:val="20"/>
          <w:szCs w:val="20"/>
        </w:rPr>
        <w:softHyphen/>
        <w:t>зе в его со</w:t>
      </w:r>
      <w:r w:rsidR="00B76F79">
        <w:rPr>
          <w:rFonts w:ascii="Arial" w:hAnsi="Arial" w:cs="Arial"/>
          <w:sz w:val="20"/>
          <w:szCs w:val="20"/>
        </w:rPr>
        <w:softHyphen/>
        <w:t>зы</w:t>
      </w:r>
      <w:r w:rsidR="00B76F79">
        <w:rPr>
          <w:rFonts w:ascii="Arial" w:hAnsi="Arial" w:cs="Arial"/>
          <w:sz w:val="20"/>
          <w:szCs w:val="20"/>
        </w:rPr>
        <w:softHyphen/>
        <w:t>ве.</w:t>
      </w:r>
      <w:proofErr w:type="gramEnd"/>
    </w:p>
    <w:p w:rsidR="00B76F79" w:rsidRDefault="00FC689A" w:rsidP="00E928BF">
      <w:pPr>
        <w:tabs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4.9</w:t>
      </w:r>
      <w:r w:rsidR="00B76F79">
        <w:rPr>
          <w:rFonts w:ascii="Arial" w:hAnsi="Arial" w:cs="Arial"/>
          <w:sz w:val="20"/>
          <w:szCs w:val="20"/>
        </w:rPr>
        <w:t>. Ре</w:t>
      </w:r>
      <w:r w:rsidR="00B76F79">
        <w:rPr>
          <w:rFonts w:ascii="Arial" w:hAnsi="Arial" w:cs="Arial"/>
          <w:sz w:val="20"/>
          <w:szCs w:val="20"/>
        </w:rPr>
        <w:softHyphen/>
        <w:t>ше</w:t>
      </w:r>
      <w:r w:rsidR="00B76F79">
        <w:rPr>
          <w:rFonts w:ascii="Arial" w:hAnsi="Arial" w:cs="Arial"/>
          <w:sz w:val="20"/>
          <w:szCs w:val="20"/>
        </w:rPr>
        <w:softHyphen/>
        <w:t>ние об от</w:t>
      </w:r>
      <w:r w:rsidR="00B76F79">
        <w:rPr>
          <w:rFonts w:ascii="Arial" w:hAnsi="Arial" w:cs="Arial"/>
          <w:sz w:val="20"/>
          <w:szCs w:val="20"/>
        </w:rPr>
        <w:softHyphen/>
        <w:t>ка</w:t>
      </w:r>
      <w:r w:rsidR="00B76F79">
        <w:rPr>
          <w:rFonts w:ascii="Arial" w:hAnsi="Arial" w:cs="Arial"/>
          <w:sz w:val="20"/>
          <w:szCs w:val="20"/>
        </w:rPr>
        <w:softHyphen/>
        <w:t>зе в со</w:t>
      </w:r>
      <w:r w:rsidR="00B76F79">
        <w:rPr>
          <w:rFonts w:ascii="Arial" w:hAnsi="Arial" w:cs="Arial"/>
          <w:sz w:val="20"/>
          <w:szCs w:val="20"/>
        </w:rPr>
        <w:softHyphen/>
        <w:t>зы</w:t>
      </w:r>
      <w:r w:rsidR="00B76F79">
        <w:rPr>
          <w:rFonts w:ascii="Arial" w:hAnsi="Arial" w:cs="Arial"/>
          <w:sz w:val="20"/>
          <w:szCs w:val="20"/>
        </w:rPr>
        <w:softHyphen/>
        <w:t>ве вне</w:t>
      </w:r>
      <w:r w:rsidR="00B76F79">
        <w:rPr>
          <w:rFonts w:ascii="Arial" w:hAnsi="Arial" w:cs="Arial"/>
          <w:sz w:val="20"/>
          <w:szCs w:val="20"/>
        </w:rPr>
        <w:softHyphen/>
        <w:t>оче</w:t>
      </w:r>
      <w:r w:rsidR="00B76F79">
        <w:rPr>
          <w:rFonts w:ascii="Arial" w:hAnsi="Arial" w:cs="Arial"/>
          <w:sz w:val="20"/>
          <w:szCs w:val="20"/>
        </w:rPr>
        <w:softHyphen/>
        <w:t>ред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>го об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а</w:t>
      </w:r>
      <w:r w:rsidR="00C92694">
        <w:rPr>
          <w:rFonts w:ascii="Arial" w:hAnsi="Arial" w:cs="Arial"/>
          <w:sz w:val="20"/>
          <w:szCs w:val="20"/>
        </w:rPr>
        <w:t>к</w:t>
      </w:r>
      <w:r w:rsidR="00C92694">
        <w:rPr>
          <w:rFonts w:ascii="Arial" w:hAnsi="Arial" w:cs="Arial"/>
          <w:sz w:val="20"/>
          <w:szCs w:val="20"/>
        </w:rPr>
        <w:softHyphen/>
        <w:t>ци</w:t>
      </w:r>
      <w:r w:rsidR="00C92694">
        <w:rPr>
          <w:rFonts w:ascii="Arial" w:hAnsi="Arial" w:cs="Arial"/>
          <w:sz w:val="20"/>
          <w:szCs w:val="20"/>
        </w:rPr>
        <w:softHyphen/>
        <w:t>о</w:t>
      </w:r>
      <w:r w:rsidR="00C92694">
        <w:rPr>
          <w:rFonts w:ascii="Arial" w:hAnsi="Arial" w:cs="Arial"/>
          <w:sz w:val="20"/>
          <w:szCs w:val="20"/>
        </w:rPr>
        <w:softHyphen/>
        <w:t>не</w:t>
      </w:r>
      <w:r w:rsidR="00C92694">
        <w:rPr>
          <w:rFonts w:ascii="Arial" w:hAnsi="Arial" w:cs="Arial"/>
          <w:sz w:val="20"/>
          <w:szCs w:val="20"/>
        </w:rPr>
        <w:softHyphen/>
        <w:t>ров по тре</w:t>
      </w:r>
      <w:r w:rsidR="00C92694">
        <w:rPr>
          <w:rFonts w:ascii="Arial" w:hAnsi="Arial" w:cs="Arial"/>
          <w:sz w:val="20"/>
          <w:szCs w:val="20"/>
        </w:rPr>
        <w:softHyphen/>
        <w:t>бо</w:t>
      </w:r>
      <w:r w:rsidR="00C92694">
        <w:rPr>
          <w:rFonts w:ascii="Arial" w:hAnsi="Arial" w:cs="Arial"/>
          <w:sz w:val="20"/>
          <w:szCs w:val="20"/>
        </w:rPr>
        <w:softHyphen/>
        <w:t>ва</w:t>
      </w:r>
      <w:r w:rsidR="00C92694">
        <w:rPr>
          <w:rFonts w:ascii="Arial" w:hAnsi="Arial" w:cs="Arial"/>
          <w:sz w:val="20"/>
          <w:szCs w:val="20"/>
        </w:rPr>
        <w:softHyphen/>
        <w:t>нию Р</w:t>
      </w:r>
      <w:r w:rsidR="00B76F79">
        <w:rPr>
          <w:rFonts w:ascii="Arial" w:hAnsi="Arial" w:cs="Arial"/>
          <w:sz w:val="20"/>
          <w:szCs w:val="20"/>
        </w:rPr>
        <w:t>е</w:t>
      </w:r>
      <w:r w:rsidR="00B76F79">
        <w:rPr>
          <w:rFonts w:ascii="Arial" w:hAnsi="Arial" w:cs="Arial"/>
          <w:sz w:val="20"/>
          <w:szCs w:val="20"/>
        </w:rPr>
        <w:softHyphen/>
        <w:t>ви</w:t>
      </w:r>
      <w:r w:rsidR="00B76F79">
        <w:rPr>
          <w:rFonts w:ascii="Arial" w:hAnsi="Arial" w:cs="Arial"/>
          <w:sz w:val="20"/>
          <w:szCs w:val="20"/>
        </w:rPr>
        <w:softHyphen/>
        <w:t>зи</w:t>
      </w:r>
      <w:r w:rsidR="00B76F79">
        <w:rPr>
          <w:rFonts w:ascii="Arial" w:hAnsi="Arial" w:cs="Arial"/>
          <w:sz w:val="20"/>
          <w:szCs w:val="20"/>
        </w:rPr>
        <w:softHyphen/>
        <w:t>он</w:t>
      </w:r>
      <w:r w:rsidR="00B76F79">
        <w:rPr>
          <w:rFonts w:ascii="Arial" w:hAnsi="Arial" w:cs="Arial"/>
          <w:sz w:val="20"/>
          <w:szCs w:val="20"/>
        </w:rPr>
        <w:softHyphen/>
        <w:t>ной ко</w:t>
      </w:r>
      <w:r w:rsidR="00B76F79">
        <w:rPr>
          <w:rFonts w:ascii="Arial" w:hAnsi="Arial" w:cs="Arial"/>
          <w:sz w:val="20"/>
          <w:szCs w:val="20"/>
        </w:rPr>
        <w:softHyphen/>
        <w:t>мис</w:t>
      </w:r>
      <w:r w:rsidR="00B76F79">
        <w:rPr>
          <w:rFonts w:ascii="Arial" w:hAnsi="Arial" w:cs="Arial"/>
          <w:sz w:val="20"/>
          <w:szCs w:val="20"/>
        </w:rPr>
        <w:softHyphen/>
        <w:t xml:space="preserve">сии </w:t>
      </w:r>
      <w:r w:rsidR="00C92694">
        <w:rPr>
          <w:rFonts w:ascii="Arial" w:hAnsi="Arial" w:cs="Arial"/>
          <w:sz w:val="20"/>
          <w:szCs w:val="20"/>
        </w:rPr>
        <w:t>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C92694">
        <w:rPr>
          <w:rFonts w:ascii="Arial" w:hAnsi="Arial" w:cs="Arial"/>
          <w:sz w:val="20"/>
          <w:szCs w:val="20"/>
        </w:rPr>
        <w:softHyphen/>
        <w:t>ва, ау</w:t>
      </w:r>
      <w:r w:rsidR="00C92694">
        <w:rPr>
          <w:rFonts w:ascii="Arial" w:hAnsi="Arial" w:cs="Arial"/>
          <w:sz w:val="20"/>
          <w:szCs w:val="20"/>
        </w:rPr>
        <w:softHyphen/>
        <w:t>ди</w:t>
      </w:r>
      <w:r w:rsidR="00C92694">
        <w:rPr>
          <w:rFonts w:ascii="Arial" w:hAnsi="Arial" w:cs="Arial"/>
          <w:sz w:val="20"/>
          <w:szCs w:val="20"/>
        </w:rPr>
        <w:softHyphen/>
        <w:t>то</w:t>
      </w:r>
      <w:r w:rsidR="00C92694">
        <w:rPr>
          <w:rFonts w:ascii="Arial" w:hAnsi="Arial" w:cs="Arial"/>
          <w:sz w:val="20"/>
          <w:szCs w:val="20"/>
        </w:rPr>
        <w:softHyphen/>
        <w:t>ра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 или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 (ак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ра), яв</w:t>
      </w:r>
      <w:r w:rsidR="00B76F79">
        <w:rPr>
          <w:rFonts w:ascii="Arial" w:hAnsi="Arial" w:cs="Arial"/>
          <w:sz w:val="20"/>
          <w:szCs w:val="20"/>
        </w:rPr>
        <w:softHyphen/>
        <w:t>ля</w:t>
      </w:r>
      <w:r w:rsidR="00B76F79">
        <w:rPr>
          <w:rFonts w:ascii="Arial" w:hAnsi="Arial" w:cs="Arial"/>
          <w:sz w:val="20"/>
          <w:szCs w:val="20"/>
        </w:rPr>
        <w:softHyphen/>
        <w:t>ю</w:t>
      </w:r>
      <w:r w:rsidR="00B76F79">
        <w:rPr>
          <w:rFonts w:ascii="Arial" w:hAnsi="Arial" w:cs="Arial"/>
          <w:sz w:val="20"/>
          <w:szCs w:val="20"/>
        </w:rPr>
        <w:softHyphen/>
        <w:t>щих</w:t>
      </w:r>
      <w:r w:rsidR="00B76F79">
        <w:rPr>
          <w:rFonts w:ascii="Arial" w:hAnsi="Arial" w:cs="Arial"/>
          <w:sz w:val="20"/>
          <w:szCs w:val="20"/>
        </w:rPr>
        <w:softHyphen/>
        <w:t>ся вла</w:t>
      </w:r>
      <w:r w:rsidR="00B76F79">
        <w:rPr>
          <w:rFonts w:ascii="Arial" w:hAnsi="Arial" w:cs="Arial"/>
          <w:sz w:val="20"/>
          <w:szCs w:val="20"/>
        </w:rPr>
        <w:softHyphen/>
        <w:t>дель</w:t>
      </w:r>
      <w:r w:rsidR="00B76F79">
        <w:rPr>
          <w:rFonts w:ascii="Arial" w:hAnsi="Arial" w:cs="Arial"/>
          <w:sz w:val="20"/>
          <w:szCs w:val="20"/>
        </w:rPr>
        <w:softHyphen/>
        <w:t>ца</w:t>
      </w:r>
      <w:r w:rsidR="00B76F79">
        <w:rPr>
          <w:rFonts w:ascii="Arial" w:hAnsi="Arial" w:cs="Arial"/>
          <w:sz w:val="20"/>
          <w:szCs w:val="20"/>
        </w:rPr>
        <w:softHyphen/>
        <w:t>ми не ме</w:t>
      </w:r>
      <w:r w:rsidR="00B76F79">
        <w:rPr>
          <w:rFonts w:ascii="Arial" w:hAnsi="Arial" w:cs="Arial"/>
          <w:sz w:val="20"/>
          <w:szCs w:val="20"/>
        </w:rPr>
        <w:softHyphen/>
        <w:t>нее чем 10 про</w:t>
      </w:r>
      <w:r w:rsidR="00C92694">
        <w:rPr>
          <w:rFonts w:ascii="Arial" w:hAnsi="Arial" w:cs="Arial"/>
          <w:sz w:val="20"/>
          <w:szCs w:val="20"/>
        </w:rPr>
        <w:softHyphen/>
        <w:t>цен</w:t>
      </w:r>
      <w:r w:rsidR="00C92694">
        <w:rPr>
          <w:rFonts w:ascii="Arial" w:hAnsi="Arial" w:cs="Arial"/>
          <w:sz w:val="20"/>
          <w:szCs w:val="20"/>
        </w:rPr>
        <w:softHyphen/>
        <w:t>тов го</w:t>
      </w:r>
      <w:r w:rsidR="00C92694">
        <w:rPr>
          <w:rFonts w:ascii="Arial" w:hAnsi="Arial" w:cs="Arial"/>
          <w:sz w:val="20"/>
          <w:szCs w:val="20"/>
        </w:rPr>
        <w:softHyphen/>
        <w:t>ло</w:t>
      </w:r>
      <w:r w:rsidR="00C92694">
        <w:rPr>
          <w:rFonts w:ascii="Arial" w:hAnsi="Arial" w:cs="Arial"/>
          <w:sz w:val="20"/>
          <w:szCs w:val="20"/>
        </w:rPr>
        <w:softHyphen/>
        <w:t>су</w:t>
      </w:r>
      <w:r w:rsidR="00C92694">
        <w:rPr>
          <w:rFonts w:ascii="Arial" w:hAnsi="Arial" w:cs="Arial"/>
          <w:sz w:val="20"/>
          <w:szCs w:val="20"/>
        </w:rPr>
        <w:softHyphen/>
        <w:t>ю</w:t>
      </w:r>
      <w:r w:rsidR="00C92694">
        <w:rPr>
          <w:rFonts w:ascii="Arial" w:hAnsi="Arial" w:cs="Arial"/>
          <w:sz w:val="20"/>
          <w:szCs w:val="20"/>
        </w:rPr>
        <w:softHyphen/>
        <w:t>щих ак</w:t>
      </w:r>
      <w:r w:rsidR="00C92694">
        <w:rPr>
          <w:rFonts w:ascii="Arial" w:hAnsi="Arial" w:cs="Arial"/>
          <w:sz w:val="20"/>
          <w:szCs w:val="20"/>
        </w:rPr>
        <w:softHyphen/>
        <w:t>ций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ва, мо</w:t>
      </w:r>
      <w:r w:rsidR="00B76F79">
        <w:rPr>
          <w:rFonts w:ascii="Arial" w:hAnsi="Arial" w:cs="Arial"/>
          <w:sz w:val="20"/>
          <w:szCs w:val="20"/>
        </w:rPr>
        <w:softHyphen/>
        <w:t>жет быть при</w:t>
      </w:r>
      <w:r w:rsidR="00B76F79">
        <w:rPr>
          <w:rFonts w:ascii="Arial" w:hAnsi="Arial" w:cs="Arial"/>
          <w:sz w:val="20"/>
          <w:szCs w:val="20"/>
        </w:rPr>
        <w:softHyphen/>
        <w:t>ня</w:t>
      </w:r>
      <w:r w:rsidR="00B76F79">
        <w:rPr>
          <w:rFonts w:ascii="Arial" w:hAnsi="Arial" w:cs="Arial"/>
          <w:sz w:val="20"/>
          <w:szCs w:val="20"/>
        </w:rPr>
        <w:softHyphen/>
        <w:t xml:space="preserve">то в </w:t>
      </w:r>
      <w:r w:rsidR="00667DB3">
        <w:rPr>
          <w:rFonts w:ascii="Arial" w:hAnsi="Arial" w:cs="Arial"/>
          <w:sz w:val="20"/>
          <w:szCs w:val="20"/>
        </w:rPr>
        <w:t>случае</w:t>
      </w:r>
      <w:r w:rsidR="00C92694">
        <w:rPr>
          <w:rFonts w:ascii="Arial" w:hAnsi="Arial" w:cs="Arial"/>
          <w:sz w:val="20"/>
          <w:szCs w:val="20"/>
        </w:rPr>
        <w:t>,</w:t>
      </w:r>
      <w:r w:rsidR="00667DB3">
        <w:rPr>
          <w:rFonts w:ascii="Arial" w:hAnsi="Arial" w:cs="Arial"/>
          <w:sz w:val="20"/>
          <w:szCs w:val="20"/>
        </w:rPr>
        <w:t xml:space="preserve"> если</w:t>
      </w:r>
      <w:r w:rsidR="00B76F79">
        <w:rPr>
          <w:rFonts w:ascii="Arial" w:hAnsi="Arial" w:cs="Arial"/>
          <w:sz w:val="20"/>
          <w:szCs w:val="20"/>
        </w:rPr>
        <w:t>:</w:t>
      </w:r>
    </w:p>
    <w:p w:rsidR="00B76F79" w:rsidRDefault="00B76F79" w:rsidP="00E928BF">
      <w:pPr>
        <w:numPr>
          <w:ilvl w:val="0"/>
          <w:numId w:val="5"/>
        </w:numPr>
        <w:tabs>
          <w:tab w:val="left" w:pos="0"/>
          <w:tab w:val="num" w:pos="561"/>
        </w:tabs>
        <w:spacing w:line="32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не со</w:t>
      </w:r>
      <w:r>
        <w:rPr>
          <w:rFonts w:ascii="Arial" w:hAnsi="Arial" w:cs="Arial"/>
          <w:sz w:val="20"/>
          <w:szCs w:val="20"/>
        </w:rPr>
        <w:softHyphen/>
        <w:t>блю</w:t>
      </w:r>
      <w:r>
        <w:rPr>
          <w:rFonts w:ascii="Arial" w:hAnsi="Arial" w:cs="Arial"/>
          <w:sz w:val="20"/>
          <w:szCs w:val="20"/>
        </w:rPr>
        <w:softHyphen/>
        <w:t>ден ус</w:t>
      </w:r>
      <w:r>
        <w:rPr>
          <w:rFonts w:ascii="Arial" w:hAnsi="Arial" w:cs="Arial"/>
          <w:sz w:val="20"/>
          <w:szCs w:val="20"/>
        </w:rPr>
        <w:softHyphen/>
        <w:t>та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в</w:t>
      </w:r>
      <w:r>
        <w:rPr>
          <w:rFonts w:ascii="Arial" w:hAnsi="Arial" w:cs="Arial"/>
          <w:sz w:val="20"/>
          <w:szCs w:val="20"/>
        </w:rPr>
        <w:softHyphen/>
        <w:t>лен</w:t>
      </w:r>
      <w:r>
        <w:rPr>
          <w:rFonts w:ascii="Arial" w:hAnsi="Arial" w:cs="Arial"/>
          <w:sz w:val="20"/>
          <w:szCs w:val="20"/>
        </w:rPr>
        <w:softHyphen/>
        <w:t>ный Фе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раль</w:t>
      </w:r>
      <w:r>
        <w:rPr>
          <w:rFonts w:ascii="Arial" w:hAnsi="Arial" w:cs="Arial"/>
          <w:sz w:val="20"/>
          <w:szCs w:val="20"/>
        </w:rPr>
        <w:softHyphen/>
        <w:t>ным за</w:t>
      </w:r>
      <w:r>
        <w:rPr>
          <w:rFonts w:ascii="Arial" w:hAnsi="Arial" w:cs="Arial"/>
          <w:sz w:val="20"/>
          <w:szCs w:val="20"/>
        </w:rPr>
        <w:softHyphen/>
        <w:t>ко</w:t>
      </w:r>
      <w:r>
        <w:rPr>
          <w:rFonts w:ascii="Arial" w:hAnsi="Arial" w:cs="Arial"/>
          <w:sz w:val="20"/>
          <w:szCs w:val="20"/>
        </w:rPr>
        <w:softHyphen/>
        <w:t xml:space="preserve">ном </w:t>
      </w:r>
      <w:r w:rsidR="00A21273">
        <w:rPr>
          <w:rFonts w:ascii="Arial" w:hAnsi="Arial" w:cs="Arial"/>
          <w:sz w:val="20"/>
          <w:szCs w:val="20"/>
        </w:rPr>
        <w:t>«</w:t>
      </w:r>
      <w:r>
        <w:rPr>
          <w:rFonts w:ascii="Arial" w:hAnsi="Arial" w:cs="Arial"/>
          <w:sz w:val="20"/>
          <w:szCs w:val="20"/>
        </w:rPr>
        <w:t>Об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нер</w:t>
      </w:r>
      <w:r>
        <w:rPr>
          <w:rFonts w:ascii="Arial" w:hAnsi="Arial" w:cs="Arial"/>
          <w:sz w:val="20"/>
          <w:szCs w:val="20"/>
        </w:rPr>
        <w:softHyphen/>
        <w:t>ных 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вах</w:t>
      </w:r>
      <w:r w:rsidR="00A21273">
        <w:rPr>
          <w:rFonts w:ascii="Arial" w:hAnsi="Arial" w:cs="Arial"/>
          <w:sz w:val="20"/>
          <w:szCs w:val="20"/>
        </w:rPr>
        <w:t>»</w:t>
      </w:r>
      <w:r>
        <w:rPr>
          <w:rFonts w:ascii="Arial" w:hAnsi="Arial" w:cs="Arial"/>
          <w:sz w:val="20"/>
          <w:szCs w:val="20"/>
        </w:rPr>
        <w:t xml:space="preserve"> по</w:t>
      </w:r>
      <w:r>
        <w:rPr>
          <w:rFonts w:ascii="Arial" w:hAnsi="Arial" w:cs="Arial"/>
          <w:sz w:val="20"/>
          <w:szCs w:val="20"/>
        </w:rPr>
        <w:softHyphen/>
        <w:t>ря</w:t>
      </w:r>
      <w:r>
        <w:rPr>
          <w:rFonts w:ascii="Arial" w:hAnsi="Arial" w:cs="Arial"/>
          <w:sz w:val="20"/>
          <w:szCs w:val="20"/>
        </w:rPr>
        <w:softHyphen/>
        <w:t>док предъ</w:t>
      </w:r>
      <w:r>
        <w:rPr>
          <w:rFonts w:ascii="Arial" w:hAnsi="Arial" w:cs="Arial"/>
          <w:sz w:val="20"/>
          <w:szCs w:val="20"/>
        </w:rPr>
        <w:softHyphen/>
        <w:t>я</w:t>
      </w:r>
      <w:r>
        <w:rPr>
          <w:rFonts w:ascii="Arial" w:hAnsi="Arial" w:cs="Arial"/>
          <w:sz w:val="20"/>
          <w:szCs w:val="20"/>
        </w:rPr>
        <w:softHyphen/>
        <w:t>в</w:t>
      </w:r>
      <w:r>
        <w:rPr>
          <w:rFonts w:ascii="Arial" w:hAnsi="Arial" w:cs="Arial"/>
          <w:sz w:val="20"/>
          <w:szCs w:val="20"/>
        </w:rPr>
        <w:softHyphen/>
        <w:t>л</w:t>
      </w:r>
      <w:r w:rsidR="00601ECB">
        <w:rPr>
          <w:rFonts w:ascii="Arial" w:hAnsi="Arial" w:cs="Arial"/>
          <w:sz w:val="20"/>
          <w:szCs w:val="20"/>
        </w:rPr>
        <w:t>е</w:t>
      </w:r>
      <w:r w:rsidR="00601ECB">
        <w:rPr>
          <w:rFonts w:ascii="Arial" w:hAnsi="Arial" w:cs="Arial"/>
          <w:sz w:val="20"/>
          <w:szCs w:val="20"/>
        </w:rPr>
        <w:softHyphen/>
        <w:t>ния тре</w:t>
      </w:r>
      <w:r w:rsidR="00601ECB">
        <w:rPr>
          <w:rFonts w:ascii="Arial" w:hAnsi="Arial" w:cs="Arial"/>
          <w:sz w:val="20"/>
          <w:szCs w:val="20"/>
        </w:rPr>
        <w:softHyphen/>
        <w:t>бо</w:t>
      </w:r>
      <w:r w:rsidR="00601ECB">
        <w:rPr>
          <w:rFonts w:ascii="Arial" w:hAnsi="Arial" w:cs="Arial"/>
          <w:sz w:val="20"/>
          <w:szCs w:val="20"/>
        </w:rPr>
        <w:softHyphen/>
        <w:t>ва</w:t>
      </w:r>
      <w:r w:rsidR="00601ECB">
        <w:rPr>
          <w:rFonts w:ascii="Arial" w:hAnsi="Arial" w:cs="Arial"/>
          <w:sz w:val="20"/>
          <w:szCs w:val="20"/>
        </w:rPr>
        <w:softHyphen/>
        <w:t>ния о со</w:t>
      </w:r>
      <w:r w:rsidR="00601ECB">
        <w:rPr>
          <w:rFonts w:ascii="Arial" w:hAnsi="Arial" w:cs="Arial"/>
          <w:sz w:val="20"/>
          <w:szCs w:val="20"/>
        </w:rPr>
        <w:softHyphen/>
        <w:t>зы</w:t>
      </w:r>
      <w:r w:rsidR="00601ECB">
        <w:rPr>
          <w:rFonts w:ascii="Arial" w:hAnsi="Arial" w:cs="Arial"/>
          <w:sz w:val="20"/>
          <w:szCs w:val="20"/>
        </w:rPr>
        <w:softHyphen/>
        <w:t>ве В</w:t>
      </w:r>
      <w:r>
        <w:rPr>
          <w:rFonts w:ascii="Arial" w:hAnsi="Arial" w:cs="Arial"/>
          <w:sz w:val="20"/>
          <w:szCs w:val="20"/>
        </w:rPr>
        <w:t>не</w:t>
      </w:r>
      <w:r>
        <w:rPr>
          <w:rFonts w:ascii="Arial" w:hAnsi="Arial" w:cs="Arial"/>
          <w:sz w:val="20"/>
          <w:szCs w:val="20"/>
        </w:rPr>
        <w:softHyphen/>
        <w:t>оче</w:t>
      </w:r>
      <w:r>
        <w:rPr>
          <w:rFonts w:ascii="Arial" w:hAnsi="Arial" w:cs="Arial"/>
          <w:sz w:val="20"/>
          <w:szCs w:val="20"/>
        </w:rPr>
        <w:softHyphen/>
        <w:t>ред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го 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го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ров;</w:t>
      </w:r>
    </w:p>
    <w:p w:rsidR="00B76F79" w:rsidRPr="00601ECB" w:rsidRDefault="00B76F79" w:rsidP="00E928BF">
      <w:pPr>
        <w:numPr>
          <w:ilvl w:val="0"/>
          <w:numId w:val="5"/>
        </w:numPr>
        <w:tabs>
          <w:tab w:val="left" w:pos="0"/>
          <w:tab w:val="num" w:pos="561"/>
        </w:tabs>
        <w:spacing w:line="32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ры (ак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нер), подписавшие тре</w:t>
      </w:r>
      <w:r>
        <w:rPr>
          <w:rFonts w:ascii="Arial" w:hAnsi="Arial" w:cs="Arial"/>
          <w:sz w:val="20"/>
          <w:szCs w:val="20"/>
        </w:rPr>
        <w:softHyphen/>
        <w:t>бование о со</w:t>
      </w:r>
      <w:r>
        <w:rPr>
          <w:rFonts w:ascii="Arial" w:hAnsi="Arial" w:cs="Arial"/>
          <w:sz w:val="20"/>
          <w:szCs w:val="20"/>
        </w:rPr>
        <w:softHyphen/>
        <w:t>зы</w:t>
      </w:r>
      <w:r>
        <w:rPr>
          <w:rFonts w:ascii="Arial" w:hAnsi="Arial" w:cs="Arial"/>
          <w:sz w:val="20"/>
          <w:szCs w:val="20"/>
        </w:rPr>
        <w:softHyphen/>
        <w:t xml:space="preserve">ве </w:t>
      </w:r>
      <w:r w:rsidR="00601ECB">
        <w:rPr>
          <w:rFonts w:ascii="Arial" w:hAnsi="Arial" w:cs="Arial"/>
          <w:sz w:val="20"/>
          <w:szCs w:val="20"/>
        </w:rPr>
        <w:t>В</w:t>
      </w:r>
      <w:r>
        <w:rPr>
          <w:rFonts w:ascii="Arial" w:hAnsi="Arial" w:cs="Arial"/>
          <w:sz w:val="20"/>
          <w:szCs w:val="20"/>
        </w:rPr>
        <w:t>не</w:t>
      </w:r>
      <w:r>
        <w:rPr>
          <w:rFonts w:ascii="Arial" w:hAnsi="Arial" w:cs="Arial"/>
          <w:sz w:val="20"/>
          <w:szCs w:val="20"/>
        </w:rPr>
        <w:softHyphen/>
        <w:t>оче</w:t>
      </w:r>
      <w:r>
        <w:rPr>
          <w:rFonts w:ascii="Arial" w:hAnsi="Arial" w:cs="Arial"/>
          <w:sz w:val="20"/>
          <w:szCs w:val="20"/>
        </w:rPr>
        <w:softHyphen/>
        <w:t>ред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го 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го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ров, не яв</w:t>
      </w:r>
      <w:r>
        <w:rPr>
          <w:rFonts w:ascii="Arial" w:hAnsi="Arial" w:cs="Arial"/>
          <w:sz w:val="20"/>
          <w:szCs w:val="20"/>
        </w:rPr>
        <w:softHyphen/>
        <w:t>ля</w:t>
      </w:r>
      <w:r>
        <w:rPr>
          <w:rFonts w:ascii="Arial" w:hAnsi="Arial" w:cs="Arial"/>
          <w:sz w:val="20"/>
          <w:szCs w:val="20"/>
        </w:rPr>
        <w:softHyphen/>
        <w:t>ют</w:t>
      </w:r>
      <w:r>
        <w:rPr>
          <w:rFonts w:ascii="Arial" w:hAnsi="Arial" w:cs="Arial"/>
          <w:sz w:val="20"/>
          <w:szCs w:val="20"/>
        </w:rPr>
        <w:softHyphen/>
        <w:t>ся вла</w:t>
      </w:r>
      <w:r>
        <w:rPr>
          <w:rFonts w:ascii="Arial" w:hAnsi="Arial" w:cs="Arial"/>
          <w:sz w:val="20"/>
          <w:szCs w:val="20"/>
        </w:rPr>
        <w:softHyphen/>
        <w:t>дель</w:t>
      </w:r>
      <w:r>
        <w:rPr>
          <w:rFonts w:ascii="Arial" w:hAnsi="Arial" w:cs="Arial"/>
          <w:sz w:val="20"/>
          <w:szCs w:val="20"/>
        </w:rPr>
        <w:softHyphen/>
        <w:t>ца</w:t>
      </w:r>
      <w:r>
        <w:rPr>
          <w:rFonts w:ascii="Arial" w:hAnsi="Arial" w:cs="Arial"/>
          <w:sz w:val="20"/>
          <w:szCs w:val="20"/>
        </w:rPr>
        <w:softHyphen/>
        <w:t>ми 10 про</w:t>
      </w:r>
      <w:r>
        <w:rPr>
          <w:rFonts w:ascii="Arial" w:hAnsi="Arial" w:cs="Arial"/>
          <w:sz w:val="20"/>
          <w:szCs w:val="20"/>
        </w:rPr>
        <w:softHyphen/>
        <w:t>цен</w:t>
      </w:r>
      <w:r>
        <w:rPr>
          <w:rFonts w:ascii="Arial" w:hAnsi="Arial" w:cs="Arial"/>
          <w:sz w:val="20"/>
          <w:szCs w:val="20"/>
        </w:rPr>
        <w:softHyphen/>
        <w:t>тов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су</w:t>
      </w:r>
      <w:r>
        <w:rPr>
          <w:rFonts w:ascii="Arial" w:hAnsi="Arial" w:cs="Arial"/>
          <w:sz w:val="20"/>
          <w:szCs w:val="20"/>
        </w:rPr>
        <w:softHyphen/>
        <w:t>ю</w:t>
      </w:r>
      <w:r>
        <w:rPr>
          <w:rFonts w:ascii="Arial" w:hAnsi="Arial" w:cs="Arial"/>
          <w:sz w:val="20"/>
          <w:szCs w:val="20"/>
        </w:rPr>
        <w:softHyphen/>
        <w:t>щих ак</w:t>
      </w:r>
      <w:r>
        <w:rPr>
          <w:rFonts w:ascii="Arial" w:hAnsi="Arial" w:cs="Arial"/>
          <w:sz w:val="20"/>
          <w:szCs w:val="20"/>
        </w:rPr>
        <w:softHyphen/>
        <w:t>ций 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 xml:space="preserve">ва </w:t>
      </w:r>
      <w:r w:rsidRPr="00601ECB">
        <w:rPr>
          <w:rFonts w:ascii="Arial" w:hAnsi="Arial" w:cs="Arial"/>
          <w:sz w:val="20"/>
          <w:szCs w:val="20"/>
        </w:rPr>
        <w:t>на да</w:t>
      </w:r>
      <w:r w:rsidRPr="00601ECB">
        <w:rPr>
          <w:rFonts w:ascii="Arial" w:hAnsi="Arial" w:cs="Arial"/>
          <w:sz w:val="20"/>
          <w:szCs w:val="20"/>
        </w:rPr>
        <w:softHyphen/>
        <w:t>ту предъ</w:t>
      </w:r>
      <w:r w:rsidRPr="00601ECB">
        <w:rPr>
          <w:rFonts w:ascii="Arial" w:hAnsi="Arial" w:cs="Arial"/>
          <w:sz w:val="20"/>
          <w:szCs w:val="20"/>
        </w:rPr>
        <w:softHyphen/>
        <w:t>я</w:t>
      </w:r>
      <w:r w:rsidRPr="00601ECB">
        <w:rPr>
          <w:rFonts w:ascii="Arial" w:hAnsi="Arial" w:cs="Arial"/>
          <w:sz w:val="20"/>
          <w:szCs w:val="20"/>
        </w:rPr>
        <w:softHyphen/>
        <w:t>в</w:t>
      </w:r>
      <w:r w:rsidRPr="00601ECB">
        <w:rPr>
          <w:rFonts w:ascii="Arial" w:hAnsi="Arial" w:cs="Arial"/>
          <w:sz w:val="20"/>
          <w:szCs w:val="20"/>
        </w:rPr>
        <w:softHyphen/>
        <w:t>ле</w:t>
      </w:r>
      <w:r w:rsidRPr="00601ECB">
        <w:rPr>
          <w:rFonts w:ascii="Arial" w:hAnsi="Arial" w:cs="Arial"/>
          <w:sz w:val="20"/>
          <w:szCs w:val="20"/>
        </w:rPr>
        <w:softHyphen/>
        <w:t>ния тре</w:t>
      </w:r>
      <w:r w:rsidRPr="00601ECB">
        <w:rPr>
          <w:rFonts w:ascii="Arial" w:hAnsi="Arial" w:cs="Arial"/>
          <w:sz w:val="20"/>
          <w:szCs w:val="20"/>
        </w:rPr>
        <w:softHyphen/>
        <w:t>бо</w:t>
      </w:r>
      <w:r w:rsidRPr="00601ECB">
        <w:rPr>
          <w:rFonts w:ascii="Arial" w:hAnsi="Arial" w:cs="Arial"/>
          <w:sz w:val="20"/>
          <w:szCs w:val="20"/>
        </w:rPr>
        <w:softHyphen/>
        <w:t>ва</w:t>
      </w:r>
      <w:r w:rsidRPr="00601ECB">
        <w:rPr>
          <w:rFonts w:ascii="Arial" w:hAnsi="Arial" w:cs="Arial"/>
          <w:sz w:val="20"/>
          <w:szCs w:val="20"/>
        </w:rPr>
        <w:softHyphen/>
        <w:t>ния;</w:t>
      </w:r>
    </w:p>
    <w:p w:rsidR="00B76F79" w:rsidRDefault="00B76F79" w:rsidP="00E928BF">
      <w:pPr>
        <w:numPr>
          <w:ilvl w:val="0"/>
          <w:numId w:val="5"/>
        </w:numPr>
        <w:tabs>
          <w:tab w:val="left" w:pos="0"/>
          <w:tab w:val="num" w:pos="561"/>
        </w:tabs>
        <w:spacing w:line="32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ни один из во</w:t>
      </w:r>
      <w:r>
        <w:rPr>
          <w:rFonts w:ascii="Arial" w:hAnsi="Arial" w:cs="Arial"/>
          <w:sz w:val="20"/>
          <w:szCs w:val="20"/>
        </w:rPr>
        <w:softHyphen/>
        <w:t>п</w:t>
      </w:r>
      <w:r>
        <w:rPr>
          <w:rFonts w:ascii="Arial" w:hAnsi="Arial" w:cs="Arial"/>
          <w:sz w:val="20"/>
          <w:szCs w:val="20"/>
        </w:rPr>
        <w:softHyphen/>
        <w:t>ро</w:t>
      </w:r>
      <w:r>
        <w:rPr>
          <w:rFonts w:ascii="Arial" w:hAnsi="Arial" w:cs="Arial"/>
          <w:sz w:val="20"/>
          <w:szCs w:val="20"/>
        </w:rPr>
        <w:softHyphen/>
        <w:t>сов, пред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жен</w:t>
      </w:r>
      <w:r>
        <w:rPr>
          <w:rFonts w:ascii="Arial" w:hAnsi="Arial" w:cs="Arial"/>
          <w:sz w:val="20"/>
          <w:szCs w:val="20"/>
        </w:rPr>
        <w:softHyphen/>
        <w:t>ных дл</w:t>
      </w:r>
      <w:r w:rsidR="00FC689A">
        <w:rPr>
          <w:rFonts w:ascii="Arial" w:hAnsi="Arial" w:cs="Arial"/>
          <w:sz w:val="20"/>
          <w:szCs w:val="20"/>
        </w:rPr>
        <w:t>я вне</w:t>
      </w:r>
      <w:r w:rsidR="00FC689A">
        <w:rPr>
          <w:rFonts w:ascii="Arial" w:hAnsi="Arial" w:cs="Arial"/>
          <w:sz w:val="20"/>
          <w:szCs w:val="20"/>
        </w:rPr>
        <w:softHyphen/>
        <w:t>се</w:t>
      </w:r>
      <w:r w:rsidR="00FC689A">
        <w:rPr>
          <w:rFonts w:ascii="Arial" w:hAnsi="Arial" w:cs="Arial"/>
          <w:sz w:val="20"/>
          <w:szCs w:val="20"/>
        </w:rPr>
        <w:softHyphen/>
        <w:t>ния в по</w:t>
      </w:r>
      <w:r w:rsidR="00FC689A">
        <w:rPr>
          <w:rFonts w:ascii="Arial" w:hAnsi="Arial" w:cs="Arial"/>
          <w:sz w:val="20"/>
          <w:szCs w:val="20"/>
        </w:rPr>
        <w:softHyphen/>
        <w:t>ве</w:t>
      </w:r>
      <w:r w:rsidR="00FC689A">
        <w:rPr>
          <w:rFonts w:ascii="Arial" w:hAnsi="Arial" w:cs="Arial"/>
          <w:sz w:val="20"/>
          <w:szCs w:val="20"/>
        </w:rPr>
        <w:softHyphen/>
        <w:t>ст</w:t>
      </w:r>
      <w:r w:rsidR="00FC689A">
        <w:rPr>
          <w:rFonts w:ascii="Arial" w:hAnsi="Arial" w:cs="Arial"/>
          <w:sz w:val="20"/>
          <w:szCs w:val="20"/>
        </w:rPr>
        <w:softHyphen/>
        <w:t>ку дня В</w:t>
      </w:r>
      <w:r>
        <w:rPr>
          <w:rFonts w:ascii="Arial" w:hAnsi="Arial" w:cs="Arial"/>
          <w:sz w:val="20"/>
          <w:szCs w:val="20"/>
        </w:rPr>
        <w:t>не</w:t>
      </w:r>
      <w:r>
        <w:rPr>
          <w:rFonts w:ascii="Arial" w:hAnsi="Arial" w:cs="Arial"/>
          <w:sz w:val="20"/>
          <w:szCs w:val="20"/>
        </w:rPr>
        <w:softHyphen/>
        <w:t>оче</w:t>
      </w:r>
      <w:r>
        <w:rPr>
          <w:rFonts w:ascii="Arial" w:hAnsi="Arial" w:cs="Arial"/>
          <w:sz w:val="20"/>
          <w:szCs w:val="20"/>
        </w:rPr>
        <w:softHyphen/>
        <w:t>ред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го 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го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ров, не от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сен к его ком</w:t>
      </w:r>
      <w:r>
        <w:rPr>
          <w:rFonts w:ascii="Arial" w:hAnsi="Arial" w:cs="Arial"/>
          <w:sz w:val="20"/>
          <w:szCs w:val="20"/>
        </w:rPr>
        <w:softHyphen/>
        <w:t>пе</w:t>
      </w:r>
      <w:r>
        <w:rPr>
          <w:rFonts w:ascii="Arial" w:hAnsi="Arial" w:cs="Arial"/>
          <w:sz w:val="20"/>
          <w:szCs w:val="20"/>
        </w:rPr>
        <w:softHyphen/>
        <w:t>тен</w:t>
      </w:r>
      <w:r>
        <w:rPr>
          <w:rFonts w:ascii="Arial" w:hAnsi="Arial" w:cs="Arial"/>
          <w:sz w:val="20"/>
          <w:szCs w:val="20"/>
        </w:rPr>
        <w:softHyphen/>
        <w:t>ции и (или) не со</w:t>
      </w:r>
      <w:r>
        <w:rPr>
          <w:rFonts w:ascii="Arial" w:hAnsi="Arial" w:cs="Arial"/>
          <w:sz w:val="20"/>
          <w:szCs w:val="20"/>
        </w:rPr>
        <w:softHyphen/>
        <w:t>от</w:t>
      </w:r>
      <w:r>
        <w:rPr>
          <w:rFonts w:ascii="Arial" w:hAnsi="Arial" w:cs="Arial"/>
          <w:sz w:val="20"/>
          <w:szCs w:val="20"/>
        </w:rPr>
        <w:softHyphen/>
        <w:t>вет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ву</w:t>
      </w:r>
      <w:r>
        <w:rPr>
          <w:rFonts w:ascii="Arial" w:hAnsi="Arial" w:cs="Arial"/>
          <w:sz w:val="20"/>
          <w:szCs w:val="20"/>
        </w:rPr>
        <w:softHyphen/>
        <w:t>ет тре</w:t>
      </w:r>
      <w:r>
        <w:rPr>
          <w:rFonts w:ascii="Arial" w:hAnsi="Arial" w:cs="Arial"/>
          <w:sz w:val="20"/>
          <w:szCs w:val="20"/>
        </w:rPr>
        <w:softHyphen/>
        <w:t>бо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ни</w:t>
      </w:r>
      <w:r>
        <w:rPr>
          <w:rFonts w:ascii="Arial" w:hAnsi="Arial" w:cs="Arial"/>
          <w:sz w:val="20"/>
          <w:szCs w:val="20"/>
        </w:rPr>
        <w:softHyphen/>
        <w:t>ям Фе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раль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го за</w:t>
      </w:r>
      <w:r>
        <w:rPr>
          <w:rFonts w:ascii="Arial" w:hAnsi="Arial" w:cs="Arial"/>
          <w:sz w:val="20"/>
          <w:szCs w:val="20"/>
        </w:rPr>
        <w:softHyphen/>
        <w:t>ко</w:t>
      </w:r>
      <w:r>
        <w:rPr>
          <w:rFonts w:ascii="Arial" w:hAnsi="Arial" w:cs="Arial"/>
          <w:sz w:val="20"/>
          <w:szCs w:val="20"/>
        </w:rPr>
        <w:softHyphen/>
        <w:t xml:space="preserve">на </w:t>
      </w:r>
      <w:r w:rsidR="00A21273">
        <w:rPr>
          <w:rFonts w:ascii="Arial" w:hAnsi="Arial" w:cs="Arial"/>
          <w:sz w:val="20"/>
          <w:szCs w:val="20"/>
        </w:rPr>
        <w:t>«</w:t>
      </w:r>
      <w:r>
        <w:rPr>
          <w:rFonts w:ascii="Arial" w:hAnsi="Arial" w:cs="Arial"/>
          <w:sz w:val="20"/>
          <w:szCs w:val="20"/>
        </w:rPr>
        <w:t>Об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нер</w:t>
      </w:r>
      <w:r>
        <w:rPr>
          <w:rFonts w:ascii="Arial" w:hAnsi="Arial" w:cs="Arial"/>
          <w:sz w:val="20"/>
          <w:szCs w:val="20"/>
        </w:rPr>
        <w:softHyphen/>
        <w:t>ных 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вах</w:t>
      </w:r>
      <w:r w:rsidR="00A21273">
        <w:rPr>
          <w:rFonts w:ascii="Arial" w:hAnsi="Arial" w:cs="Arial"/>
          <w:sz w:val="20"/>
          <w:szCs w:val="20"/>
        </w:rPr>
        <w:t>»</w:t>
      </w:r>
      <w:r>
        <w:rPr>
          <w:rFonts w:ascii="Arial" w:hAnsi="Arial" w:cs="Arial"/>
          <w:sz w:val="20"/>
          <w:szCs w:val="20"/>
        </w:rPr>
        <w:t xml:space="preserve"> и иных пра</w:t>
      </w:r>
      <w:r>
        <w:rPr>
          <w:rFonts w:ascii="Arial" w:hAnsi="Arial" w:cs="Arial"/>
          <w:sz w:val="20"/>
          <w:szCs w:val="20"/>
        </w:rPr>
        <w:softHyphen/>
        <w:t>во</w:t>
      </w:r>
      <w:r>
        <w:rPr>
          <w:rFonts w:ascii="Arial" w:hAnsi="Arial" w:cs="Arial"/>
          <w:sz w:val="20"/>
          <w:szCs w:val="20"/>
        </w:rPr>
        <w:softHyphen/>
        <w:t>вых ак</w:t>
      </w:r>
      <w:r>
        <w:rPr>
          <w:rFonts w:ascii="Arial" w:hAnsi="Arial" w:cs="Arial"/>
          <w:sz w:val="20"/>
          <w:szCs w:val="20"/>
        </w:rPr>
        <w:softHyphen/>
        <w:t>тов Рос</w:t>
      </w:r>
      <w:r>
        <w:rPr>
          <w:rFonts w:ascii="Arial" w:hAnsi="Arial" w:cs="Arial"/>
          <w:sz w:val="20"/>
          <w:szCs w:val="20"/>
        </w:rPr>
        <w:softHyphen/>
        <w:t>сий</w:t>
      </w:r>
      <w:r>
        <w:rPr>
          <w:rFonts w:ascii="Arial" w:hAnsi="Arial" w:cs="Arial"/>
          <w:sz w:val="20"/>
          <w:szCs w:val="20"/>
        </w:rPr>
        <w:softHyphen/>
        <w:t>ской Фе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 xml:space="preserve">ции. </w:t>
      </w:r>
    </w:p>
    <w:p w:rsidR="00B76F79" w:rsidRDefault="00FC689A" w:rsidP="00E928BF">
      <w:pPr>
        <w:tabs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4.10</w:t>
      </w:r>
      <w:r w:rsidR="00B76F79">
        <w:rPr>
          <w:rFonts w:ascii="Arial" w:hAnsi="Arial" w:cs="Arial"/>
          <w:sz w:val="20"/>
          <w:szCs w:val="20"/>
        </w:rPr>
        <w:t>. Ре</w:t>
      </w:r>
      <w:r w:rsidR="00B76F79">
        <w:rPr>
          <w:rFonts w:ascii="Arial" w:hAnsi="Arial" w:cs="Arial"/>
          <w:sz w:val="20"/>
          <w:szCs w:val="20"/>
        </w:rPr>
        <w:softHyphen/>
        <w:t>ше</w:t>
      </w:r>
      <w:r w:rsidR="00B76F79">
        <w:rPr>
          <w:rFonts w:ascii="Arial" w:hAnsi="Arial" w:cs="Arial"/>
          <w:sz w:val="20"/>
          <w:szCs w:val="20"/>
        </w:rPr>
        <w:softHyphen/>
        <w:t>ние</w:t>
      </w:r>
      <w:r>
        <w:rPr>
          <w:rFonts w:ascii="Arial" w:hAnsi="Arial" w:cs="Arial"/>
          <w:sz w:val="20"/>
          <w:szCs w:val="20"/>
        </w:rPr>
        <w:t xml:space="preserve"> С</w:t>
      </w:r>
      <w:r w:rsidR="00B76F79">
        <w:rPr>
          <w:rFonts w:ascii="Arial" w:hAnsi="Arial" w:cs="Arial"/>
          <w:sz w:val="20"/>
          <w:szCs w:val="20"/>
        </w:rPr>
        <w:t>о</w:t>
      </w:r>
      <w:r w:rsidR="00B76F79">
        <w:rPr>
          <w:rFonts w:ascii="Arial" w:hAnsi="Arial" w:cs="Arial"/>
          <w:sz w:val="20"/>
          <w:szCs w:val="20"/>
        </w:rPr>
        <w:softHyphen/>
        <w:t>ве</w:t>
      </w:r>
      <w:r w:rsidR="00B76F79">
        <w:rPr>
          <w:rFonts w:ascii="Arial" w:hAnsi="Arial" w:cs="Arial"/>
          <w:sz w:val="20"/>
          <w:szCs w:val="20"/>
        </w:rPr>
        <w:softHyphen/>
        <w:t>та ди</w:t>
      </w:r>
      <w:r w:rsidR="00B76F79">
        <w:rPr>
          <w:rFonts w:ascii="Arial" w:hAnsi="Arial" w:cs="Arial"/>
          <w:sz w:val="20"/>
          <w:szCs w:val="20"/>
        </w:rPr>
        <w:softHyphen/>
        <w:t>ре</w:t>
      </w:r>
      <w:r w:rsidR="00B76F79">
        <w:rPr>
          <w:rFonts w:ascii="Arial" w:hAnsi="Arial" w:cs="Arial"/>
          <w:sz w:val="20"/>
          <w:szCs w:val="20"/>
        </w:rPr>
        <w:softHyphen/>
        <w:t>к</w:t>
      </w:r>
      <w:r w:rsidR="00C92694">
        <w:rPr>
          <w:rFonts w:ascii="Arial" w:hAnsi="Arial" w:cs="Arial"/>
          <w:sz w:val="20"/>
          <w:szCs w:val="20"/>
        </w:rPr>
        <w:softHyphen/>
        <w:t>то</w:t>
      </w:r>
      <w:r w:rsidR="00C92694">
        <w:rPr>
          <w:rFonts w:ascii="Arial" w:hAnsi="Arial" w:cs="Arial"/>
          <w:sz w:val="20"/>
          <w:szCs w:val="20"/>
        </w:rPr>
        <w:softHyphen/>
        <w:t>ров 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 о со</w:t>
      </w:r>
      <w:r>
        <w:rPr>
          <w:rFonts w:ascii="Arial" w:hAnsi="Arial" w:cs="Arial"/>
          <w:sz w:val="20"/>
          <w:szCs w:val="20"/>
        </w:rPr>
        <w:softHyphen/>
        <w:t>зы</w:t>
      </w:r>
      <w:r>
        <w:rPr>
          <w:rFonts w:ascii="Arial" w:hAnsi="Arial" w:cs="Arial"/>
          <w:sz w:val="20"/>
          <w:szCs w:val="20"/>
        </w:rPr>
        <w:softHyphen/>
        <w:t>ве В</w:t>
      </w:r>
      <w:r w:rsidR="00B76F79">
        <w:rPr>
          <w:rFonts w:ascii="Arial" w:hAnsi="Arial" w:cs="Arial"/>
          <w:sz w:val="20"/>
          <w:szCs w:val="20"/>
        </w:rPr>
        <w:t>не</w:t>
      </w:r>
      <w:r w:rsidR="00B76F79">
        <w:rPr>
          <w:rFonts w:ascii="Arial" w:hAnsi="Arial" w:cs="Arial"/>
          <w:sz w:val="20"/>
          <w:szCs w:val="20"/>
        </w:rPr>
        <w:softHyphen/>
        <w:t>оче</w:t>
      </w:r>
      <w:r w:rsidR="00B76F79">
        <w:rPr>
          <w:rFonts w:ascii="Arial" w:hAnsi="Arial" w:cs="Arial"/>
          <w:sz w:val="20"/>
          <w:szCs w:val="20"/>
        </w:rPr>
        <w:softHyphen/>
        <w:t>ред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>го об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 или мо</w:t>
      </w:r>
      <w:r w:rsidR="00B76F79">
        <w:rPr>
          <w:rFonts w:ascii="Arial" w:hAnsi="Arial" w:cs="Arial"/>
          <w:sz w:val="20"/>
          <w:szCs w:val="20"/>
        </w:rPr>
        <w:softHyphen/>
        <w:t>ти</w:t>
      </w:r>
      <w:r w:rsidR="00B76F79">
        <w:rPr>
          <w:rFonts w:ascii="Arial" w:hAnsi="Arial" w:cs="Arial"/>
          <w:sz w:val="20"/>
          <w:szCs w:val="20"/>
        </w:rPr>
        <w:softHyphen/>
        <w:t>ви</w:t>
      </w:r>
      <w:r w:rsidR="00B76F79">
        <w:rPr>
          <w:rFonts w:ascii="Arial" w:hAnsi="Arial" w:cs="Arial"/>
          <w:sz w:val="20"/>
          <w:szCs w:val="20"/>
        </w:rPr>
        <w:softHyphen/>
        <w:t>ро</w:t>
      </w:r>
      <w:r w:rsidR="00B76F79">
        <w:rPr>
          <w:rFonts w:ascii="Arial" w:hAnsi="Arial" w:cs="Arial"/>
          <w:sz w:val="20"/>
          <w:szCs w:val="20"/>
        </w:rPr>
        <w:softHyphen/>
        <w:t>ван</w:t>
      </w:r>
      <w:r w:rsidR="00B76F79">
        <w:rPr>
          <w:rFonts w:ascii="Arial" w:hAnsi="Arial" w:cs="Arial"/>
          <w:sz w:val="20"/>
          <w:szCs w:val="20"/>
        </w:rPr>
        <w:softHyphen/>
        <w:t>ное ре</w:t>
      </w:r>
      <w:r w:rsidR="00B76F79">
        <w:rPr>
          <w:rFonts w:ascii="Arial" w:hAnsi="Arial" w:cs="Arial"/>
          <w:sz w:val="20"/>
          <w:szCs w:val="20"/>
        </w:rPr>
        <w:softHyphen/>
        <w:t>ше</w:t>
      </w:r>
      <w:r w:rsidR="00B76F79">
        <w:rPr>
          <w:rFonts w:ascii="Arial" w:hAnsi="Arial" w:cs="Arial"/>
          <w:sz w:val="20"/>
          <w:szCs w:val="20"/>
        </w:rPr>
        <w:softHyphen/>
        <w:t>ние об от</w:t>
      </w:r>
      <w:r w:rsidR="00B76F79">
        <w:rPr>
          <w:rFonts w:ascii="Arial" w:hAnsi="Arial" w:cs="Arial"/>
          <w:sz w:val="20"/>
          <w:szCs w:val="20"/>
        </w:rPr>
        <w:softHyphen/>
        <w:t>ка</w:t>
      </w:r>
      <w:r w:rsidR="00B76F79">
        <w:rPr>
          <w:rFonts w:ascii="Arial" w:hAnsi="Arial" w:cs="Arial"/>
          <w:sz w:val="20"/>
          <w:szCs w:val="20"/>
        </w:rPr>
        <w:softHyphen/>
        <w:t>зе в его со</w:t>
      </w:r>
      <w:r w:rsidR="00B76F79">
        <w:rPr>
          <w:rFonts w:ascii="Arial" w:hAnsi="Arial" w:cs="Arial"/>
          <w:sz w:val="20"/>
          <w:szCs w:val="20"/>
        </w:rPr>
        <w:softHyphen/>
        <w:t>зы</w:t>
      </w:r>
      <w:r w:rsidR="00B76F79">
        <w:rPr>
          <w:rFonts w:ascii="Arial" w:hAnsi="Arial" w:cs="Arial"/>
          <w:sz w:val="20"/>
          <w:szCs w:val="20"/>
        </w:rPr>
        <w:softHyphen/>
        <w:t>ве на</w:t>
      </w:r>
      <w:r w:rsidR="00B76F79">
        <w:rPr>
          <w:rFonts w:ascii="Arial" w:hAnsi="Arial" w:cs="Arial"/>
          <w:sz w:val="20"/>
          <w:szCs w:val="20"/>
        </w:rPr>
        <w:softHyphen/>
        <w:t>пра</w:t>
      </w:r>
      <w:r w:rsidR="00B76F79">
        <w:rPr>
          <w:rFonts w:ascii="Arial" w:hAnsi="Arial" w:cs="Arial"/>
          <w:sz w:val="20"/>
          <w:szCs w:val="20"/>
        </w:rPr>
        <w:softHyphen/>
        <w:t>в</w:t>
      </w:r>
      <w:r w:rsidR="00B76F79">
        <w:rPr>
          <w:rFonts w:ascii="Arial" w:hAnsi="Arial" w:cs="Arial"/>
          <w:sz w:val="20"/>
          <w:szCs w:val="20"/>
        </w:rPr>
        <w:softHyphen/>
        <w:t>ля</w:t>
      </w:r>
      <w:r w:rsidR="00B76F79">
        <w:rPr>
          <w:rFonts w:ascii="Arial" w:hAnsi="Arial" w:cs="Arial"/>
          <w:sz w:val="20"/>
          <w:szCs w:val="20"/>
        </w:rPr>
        <w:softHyphen/>
        <w:t>ет</w:t>
      </w:r>
      <w:r w:rsidR="00B76F79">
        <w:rPr>
          <w:rFonts w:ascii="Arial" w:hAnsi="Arial" w:cs="Arial"/>
          <w:sz w:val="20"/>
          <w:szCs w:val="20"/>
        </w:rPr>
        <w:softHyphen/>
        <w:t>ся ли</w:t>
      </w:r>
      <w:r w:rsidR="00B76F79">
        <w:rPr>
          <w:rFonts w:ascii="Arial" w:hAnsi="Arial" w:cs="Arial"/>
          <w:sz w:val="20"/>
          <w:szCs w:val="20"/>
        </w:rPr>
        <w:softHyphen/>
        <w:t>цам, тре</w:t>
      </w:r>
      <w:r w:rsidR="00B76F79">
        <w:rPr>
          <w:rFonts w:ascii="Arial" w:hAnsi="Arial" w:cs="Arial"/>
          <w:sz w:val="20"/>
          <w:szCs w:val="20"/>
        </w:rPr>
        <w:softHyphen/>
        <w:t>бу</w:t>
      </w:r>
      <w:r w:rsidR="00B76F79">
        <w:rPr>
          <w:rFonts w:ascii="Arial" w:hAnsi="Arial" w:cs="Arial"/>
          <w:sz w:val="20"/>
          <w:szCs w:val="20"/>
        </w:rPr>
        <w:softHyphen/>
        <w:t>ю</w:t>
      </w:r>
      <w:r w:rsidR="00B76F79">
        <w:rPr>
          <w:rFonts w:ascii="Arial" w:hAnsi="Arial" w:cs="Arial"/>
          <w:sz w:val="20"/>
          <w:szCs w:val="20"/>
        </w:rPr>
        <w:softHyphen/>
        <w:t>щим его со</w:t>
      </w:r>
      <w:r w:rsidR="00B76F79">
        <w:rPr>
          <w:rFonts w:ascii="Arial" w:hAnsi="Arial" w:cs="Arial"/>
          <w:sz w:val="20"/>
          <w:szCs w:val="20"/>
        </w:rPr>
        <w:softHyphen/>
        <w:t>зы</w:t>
      </w:r>
      <w:r w:rsidR="00B76F79">
        <w:rPr>
          <w:rFonts w:ascii="Arial" w:hAnsi="Arial" w:cs="Arial"/>
          <w:sz w:val="20"/>
          <w:szCs w:val="20"/>
        </w:rPr>
        <w:softHyphen/>
        <w:t>ва, не позд</w:t>
      </w:r>
      <w:r w:rsidR="00B76F79">
        <w:rPr>
          <w:rFonts w:ascii="Arial" w:hAnsi="Arial" w:cs="Arial"/>
          <w:sz w:val="20"/>
          <w:szCs w:val="20"/>
        </w:rPr>
        <w:softHyphen/>
        <w:t xml:space="preserve">нее 3 </w:t>
      </w:r>
      <w:r>
        <w:rPr>
          <w:rFonts w:ascii="Arial" w:hAnsi="Arial" w:cs="Arial"/>
          <w:sz w:val="20"/>
          <w:szCs w:val="20"/>
        </w:rPr>
        <w:t xml:space="preserve">(Трех) </w:t>
      </w:r>
      <w:r w:rsidR="00B76F79">
        <w:rPr>
          <w:rFonts w:ascii="Arial" w:hAnsi="Arial" w:cs="Arial"/>
          <w:sz w:val="20"/>
          <w:szCs w:val="20"/>
        </w:rPr>
        <w:t>дней с мо</w:t>
      </w:r>
      <w:r w:rsidR="00B76F79">
        <w:rPr>
          <w:rFonts w:ascii="Arial" w:hAnsi="Arial" w:cs="Arial"/>
          <w:sz w:val="20"/>
          <w:szCs w:val="20"/>
        </w:rPr>
        <w:softHyphen/>
        <w:t>мен</w:t>
      </w:r>
      <w:r w:rsidR="00B76F79">
        <w:rPr>
          <w:rFonts w:ascii="Arial" w:hAnsi="Arial" w:cs="Arial"/>
          <w:sz w:val="20"/>
          <w:szCs w:val="20"/>
        </w:rPr>
        <w:softHyphen/>
        <w:t>та при</w:t>
      </w:r>
      <w:r w:rsidR="00B76F79">
        <w:rPr>
          <w:rFonts w:ascii="Arial" w:hAnsi="Arial" w:cs="Arial"/>
          <w:sz w:val="20"/>
          <w:szCs w:val="20"/>
        </w:rPr>
        <w:softHyphen/>
        <w:t>ня</w:t>
      </w:r>
      <w:r w:rsidR="00B76F79">
        <w:rPr>
          <w:rFonts w:ascii="Arial" w:hAnsi="Arial" w:cs="Arial"/>
          <w:sz w:val="20"/>
          <w:szCs w:val="20"/>
        </w:rPr>
        <w:softHyphen/>
        <w:t>тия та</w:t>
      </w:r>
      <w:r w:rsidR="00B76F79">
        <w:rPr>
          <w:rFonts w:ascii="Arial" w:hAnsi="Arial" w:cs="Arial"/>
          <w:sz w:val="20"/>
          <w:szCs w:val="20"/>
        </w:rPr>
        <w:softHyphen/>
        <w:t>ко</w:t>
      </w:r>
      <w:r w:rsidR="00B76F79">
        <w:rPr>
          <w:rFonts w:ascii="Arial" w:hAnsi="Arial" w:cs="Arial"/>
          <w:sz w:val="20"/>
          <w:szCs w:val="20"/>
        </w:rPr>
        <w:softHyphen/>
        <w:t>го ре</w:t>
      </w:r>
      <w:r w:rsidR="00B76F79">
        <w:rPr>
          <w:rFonts w:ascii="Arial" w:hAnsi="Arial" w:cs="Arial"/>
          <w:sz w:val="20"/>
          <w:szCs w:val="20"/>
        </w:rPr>
        <w:softHyphen/>
        <w:t>ше</w:t>
      </w:r>
      <w:r w:rsidR="00B76F79">
        <w:rPr>
          <w:rFonts w:ascii="Arial" w:hAnsi="Arial" w:cs="Arial"/>
          <w:sz w:val="20"/>
          <w:szCs w:val="20"/>
        </w:rPr>
        <w:softHyphen/>
        <w:t>ния.</w:t>
      </w:r>
    </w:p>
    <w:p w:rsidR="00B76F79" w:rsidRPr="00FC689A" w:rsidRDefault="00D67737" w:rsidP="00FC689A">
      <w:pPr>
        <w:tabs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FC689A">
        <w:rPr>
          <w:rFonts w:ascii="Arial" w:hAnsi="Arial" w:cs="Arial"/>
          <w:sz w:val="20"/>
          <w:szCs w:val="20"/>
        </w:rPr>
        <w:t>.11</w:t>
      </w:r>
      <w:r>
        <w:rPr>
          <w:rFonts w:ascii="Arial" w:hAnsi="Arial" w:cs="Arial"/>
          <w:sz w:val="20"/>
          <w:szCs w:val="20"/>
        </w:rPr>
        <w:t>. В слу</w:t>
      </w:r>
      <w:r>
        <w:rPr>
          <w:rFonts w:ascii="Arial" w:hAnsi="Arial" w:cs="Arial"/>
          <w:sz w:val="20"/>
          <w:szCs w:val="20"/>
        </w:rPr>
        <w:softHyphen/>
        <w:t>чае</w:t>
      </w:r>
      <w:proofErr w:type="gramStart"/>
      <w:r w:rsidR="00C92694">
        <w:rPr>
          <w:rFonts w:ascii="Arial" w:hAnsi="Arial" w:cs="Arial"/>
          <w:sz w:val="20"/>
          <w:szCs w:val="20"/>
        </w:rPr>
        <w:t>,</w:t>
      </w:r>
      <w:proofErr w:type="gramEnd"/>
      <w:r>
        <w:rPr>
          <w:rFonts w:ascii="Arial" w:hAnsi="Arial" w:cs="Arial"/>
          <w:sz w:val="20"/>
          <w:szCs w:val="20"/>
        </w:rPr>
        <w:t xml:space="preserve"> ес</w:t>
      </w:r>
      <w:r>
        <w:rPr>
          <w:rFonts w:ascii="Arial" w:hAnsi="Arial" w:cs="Arial"/>
          <w:sz w:val="20"/>
          <w:szCs w:val="20"/>
        </w:rPr>
        <w:softHyphen/>
        <w:t>ли в те</w:t>
      </w:r>
      <w:r>
        <w:rPr>
          <w:rFonts w:ascii="Arial" w:hAnsi="Arial" w:cs="Arial"/>
          <w:sz w:val="20"/>
          <w:szCs w:val="20"/>
        </w:rPr>
        <w:softHyphen/>
        <w:t>че</w:t>
      </w:r>
      <w:r>
        <w:rPr>
          <w:rFonts w:ascii="Arial" w:hAnsi="Arial" w:cs="Arial"/>
          <w:sz w:val="20"/>
          <w:szCs w:val="20"/>
        </w:rPr>
        <w:softHyphen/>
        <w:t>ние ус</w:t>
      </w:r>
      <w:r>
        <w:rPr>
          <w:rFonts w:ascii="Arial" w:hAnsi="Arial" w:cs="Arial"/>
          <w:sz w:val="20"/>
          <w:szCs w:val="20"/>
        </w:rPr>
        <w:softHyphen/>
        <w:t>та</w:t>
      </w:r>
      <w:r>
        <w:rPr>
          <w:rFonts w:ascii="Arial" w:hAnsi="Arial" w:cs="Arial"/>
          <w:sz w:val="20"/>
          <w:szCs w:val="20"/>
        </w:rPr>
        <w:softHyphen/>
        <w:t>н</w:t>
      </w:r>
      <w:r w:rsidR="00FC689A">
        <w:rPr>
          <w:rFonts w:ascii="Arial" w:hAnsi="Arial" w:cs="Arial"/>
          <w:sz w:val="20"/>
          <w:szCs w:val="20"/>
        </w:rPr>
        <w:t>о</w:t>
      </w:r>
      <w:r w:rsidR="00FC689A">
        <w:rPr>
          <w:rFonts w:ascii="Arial" w:hAnsi="Arial" w:cs="Arial"/>
          <w:sz w:val="20"/>
          <w:szCs w:val="20"/>
        </w:rPr>
        <w:softHyphen/>
        <w:t>в</w:t>
      </w:r>
      <w:r w:rsidR="00FC689A">
        <w:rPr>
          <w:rFonts w:ascii="Arial" w:hAnsi="Arial" w:cs="Arial"/>
          <w:sz w:val="20"/>
          <w:szCs w:val="20"/>
        </w:rPr>
        <w:softHyphen/>
        <w:t>лен</w:t>
      </w:r>
      <w:r w:rsidR="00FC689A">
        <w:rPr>
          <w:rFonts w:ascii="Arial" w:hAnsi="Arial" w:cs="Arial"/>
          <w:sz w:val="20"/>
          <w:szCs w:val="20"/>
        </w:rPr>
        <w:softHyphen/>
        <w:t>но</w:t>
      </w:r>
      <w:r w:rsidR="00FC689A">
        <w:rPr>
          <w:rFonts w:ascii="Arial" w:hAnsi="Arial" w:cs="Arial"/>
          <w:sz w:val="20"/>
          <w:szCs w:val="20"/>
        </w:rPr>
        <w:softHyphen/>
        <w:t xml:space="preserve">го </w:t>
      </w:r>
      <w:r w:rsidR="00C92694">
        <w:rPr>
          <w:rFonts w:ascii="Arial" w:hAnsi="Arial" w:cs="Arial"/>
          <w:sz w:val="20"/>
          <w:szCs w:val="20"/>
        </w:rPr>
        <w:t xml:space="preserve">Федеральным </w:t>
      </w:r>
      <w:r w:rsidR="00FC689A">
        <w:rPr>
          <w:rFonts w:ascii="Arial" w:hAnsi="Arial" w:cs="Arial"/>
          <w:sz w:val="20"/>
          <w:szCs w:val="20"/>
        </w:rPr>
        <w:t>за</w:t>
      </w:r>
      <w:r w:rsidR="00FC689A">
        <w:rPr>
          <w:rFonts w:ascii="Arial" w:hAnsi="Arial" w:cs="Arial"/>
          <w:sz w:val="20"/>
          <w:szCs w:val="20"/>
        </w:rPr>
        <w:softHyphen/>
        <w:t>ко</w:t>
      </w:r>
      <w:r w:rsidR="00FC689A">
        <w:rPr>
          <w:rFonts w:ascii="Arial" w:hAnsi="Arial" w:cs="Arial"/>
          <w:sz w:val="20"/>
          <w:szCs w:val="20"/>
        </w:rPr>
        <w:softHyphen/>
        <w:t xml:space="preserve">ном </w:t>
      </w:r>
      <w:r w:rsidR="00C92694">
        <w:rPr>
          <w:rFonts w:ascii="Arial" w:hAnsi="Arial" w:cs="Arial"/>
          <w:sz w:val="20"/>
          <w:szCs w:val="20"/>
        </w:rPr>
        <w:t xml:space="preserve">«Об акционерных обществах» </w:t>
      </w:r>
      <w:r w:rsidR="00FC689A">
        <w:rPr>
          <w:rFonts w:ascii="Arial" w:hAnsi="Arial" w:cs="Arial"/>
          <w:sz w:val="20"/>
          <w:szCs w:val="20"/>
        </w:rPr>
        <w:t>сро</w:t>
      </w:r>
      <w:r w:rsidR="00FC689A">
        <w:rPr>
          <w:rFonts w:ascii="Arial" w:hAnsi="Arial" w:cs="Arial"/>
          <w:sz w:val="20"/>
          <w:szCs w:val="20"/>
        </w:rPr>
        <w:softHyphen/>
        <w:t>ка Со</w:t>
      </w:r>
      <w:r w:rsidR="00FC689A">
        <w:rPr>
          <w:rFonts w:ascii="Arial" w:hAnsi="Arial" w:cs="Arial"/>
          <w:sz w:val="20"/>
          <w:szCs w:val="20"/>
        </w:rPr>
        <w:softHyphen/>
        <w:t>ве</w:t>
      </w:r>
      <w:r w:rsidR="00FC689A">
        <w:rPr>
          <w:rFonts w:ascii="Arial" w:hAnsi="Arial" w:cs="Arial"/>
          <w:sz w:val="20"/>
          <w:szCs w:val="20"/>
        </w:rPr>
        <w:softHyphen/>
        <w:t>том ди</w:t>
      </w:r>
      <w:r w:rsidR="00FC689A">
        <w:rPr>
          <w:rFonts w:ascii="Arial" w:hAnsi="Arial" w:cs="Arial"/>
          <w:sz w:val="20"/>
          <w:szCs w:val="20"/>
        </w:rPr>
        <w:softHyphen/>
        <w:t>ре</w:t>
      </w:r>
      <w:r w:rsidR="00FC689A">
        <w:rPr>
          <w:rFonts w:ascii="Arial" w:hAnsi="Arial" w:cs="Arial"/>
          <w:sz w:val="20"/>
          <w:szCs w:val="20"/>
        </w:rPr>
        <w:softHyphen/>
        <w:t>к</w:t>
      </w:r>
      <w:r w:rsidR="00FC689A">
        <w:rPr>
          <w:rFonts w:ascii="Arial" w:hAnsi="Arial" w:cs="Arial"/>
          <w:sz w:val="20"/>
          <w:szCs w:val="20"/>
        </w:rPr>
        <w:softHyphen/>
        <w:t>то</w:t>
      </w:r>
      <w:r w:rsidR="00FC689A">
        <w:rPr>
          <w:rFonts w:ascii="Arial" w:hAnsi="Arial" w:cs="Arial"/>
          <w:sz w:val="20"/>
          <w:szCs w:val="20"/>
        </w:rPr>
        <w:softHyphen/>
        <w:t>ров 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 xml:space="preserve">ва не </w:t>
      </w:r>
      <w:r w:rsidR="00FC689A">
        <w:rPr>
          <w:rFonts w:ascii="Arial" w:hAnsi="Arial" w:cs="Arial"/>
          <w:sz w:val="20"/>
          <w:szCs w:val="20"/>
        </w:rPr>
        <w:t>при</w:t>
      </w:r>
      <w:r w:rsidR="00FC689A">
        <w:rPr>
          <w:rFonts w:ascii="Arial" w:hAnsi="Arial" w:cs="Arial"/>
          <w:sz w:val="20"/>
          <w:szCs w:val="20"/>
        </w:rPr>
        <w:softHyphen/>
        <w:t>ня</w:t>
      </w:r>
      <w:r w:rsidR="00FC689A">
        <w:rPr>
          <w:rFonts w:ascii="Arial" w:hAnsi="Arial" w:cs="Arial"/>
          <w:sz w:val="20"/>
          <w:szCs w:val="20"/>
        </w:rPr>
        <w:softHyphen/>
        <w:t>то ре</w:t>
      </w:r>
      <w:r w:rsidR="00FC689A">
        <w:rPr>
          <w:rFonts w:ascii="Arial" w:hAnsi="Arial" w:cs="Arial"/>
          <w:sz w:val="20"/>
          <w:szCs w:val="20"/>
        </w:rPr>
        <w:softHyphen/>
        <w:t>ше</w:t>
      </w:r>
      <w:r w:rsidR="00FC689A">
        <w:rPr>
          <w:rFonts w:ascii="Arial" w:hAnsi="Arial" w:cs="Arial"/>
          <w:sz w:val="20"/>
          <w:szCs w:val="20"/>
        </w:rPr>
        <w:softHyphen/>
        <w:t>ние о со</w:t>
      </w:r>
      <w:r w:rsidR="00FC689A">
        <w:rPr>
          <w:rFonts w:ascii="Arial" w:hAnsi="Arial" w:cs="Arial"/>
          <w:sz w:val="20"/>
          <w:szCs w:val="20"/>
        </w:rPr>
        <w:softHyphen/>
        <w:t>зы</w:t>
      </w:r>
      <w:r w:rsidR="00FC689A">
        <w:rPr>
          <w:rFonts w:ascii="Arial" w:hAnsi="Arial" w:cs="Arial"/>
          <w:sz w:val="20"/>
          <w:szCs w:val="20"/>
        </w:rPr>
        <w:softHyphen/>
        <w:t>ве В</w:t>
      </w:r>
      <w:r>
        <w:rPr>
          <w:rFonts w:ascii="Arial" w:hAnsi="Arial" w:cs="Arial"/>
          <w:sz w:val="20"/>
          <w:szCs w:val="20"/>
        </w:rPr>
        <w:t>не</w:t>
      </w:r>
      <w:r>
        <w:rPr>
          <w:rFonts w:ascii="Arial" w:hAnsi="Arial" w:cs="Arial"/>
          <w:sz w:val="20"/>
          <w:szCs w:val="20"/>
        </w:rPr>
        <w:softHyphen/>
        <w:t>оче</w:t>
      </w:r>
      <w:r>
        <w:rPr>
          <w:rFonts w:ascii="Arial" w:hAnsi="Arial" w:cs="Arial"/>
          <w:sz w:val="20"/>
          <w:szCs w:val="20"/>
        </w:rPr>
        <w:softHyphen/>
        <w:t>ред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го 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го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 или при</w:t>
      </w:r>
      <w:r>
        <w:rPr>
          <w:rFonts w:ascii="Arial" w:hAnsi="Arial" w:cs="Arial"/>
          <w:sz w:val="20"/>
          <w:szCs w:val="20"/>
        </w:rPr>
        <w:softHyphen/>
        <w:t>ня</w:t>
      </w:r>
      <w:r>
        <w:rPr>
          <w:rFonts w:ascii="Arial" w:hAnsi="Arial" w:cs="Arial"/>
          <w:sz w:val="20"/>
          <w:szCs w:val="20"/>
        </w:rPr>
        <w:softHyphen/>
        <w:t>то ре</w:t>
      </w:r>
      <w:r>
        <w:rPr>
          <w:rFonts w:ascii="Arial" w:hAnsi="Arial" w:cs="Arial"/>
          <w:sz w:val="20"/>
          <w:szCs w:val="20"/>
        </w:rPr>
        <w:softHyphen/>
        <w:t>ше</w:t>
      </w:r>
      <w:r>
        <w:rPr>
          <w:rFonts w:ascii="Arial" w:hAnsi="Arial" w:cs="Arial"/>
          <w:sz w:val="20"/>
          <w:szCs w:val="20"/>
        </w:rPr>
        <w:softHyphen/>
        <w:t>ние об от</w:t>
      </w:r>
      <w:r>
        <w:rPr>
          <w:rFonts w:ascii="Arial" w:hAnsi="Arial" w:cs="Arial"/>
          <w:sz w:val="20"/>
          <w:szCs w:val="20"/>
        </w:rPr>
        <w:softHyphen/>
        <w:t>ка</w:t>
      </w:r>
      <w:r>
        <w:rPr>
          <w:rFonts w:ascii="Arial" w:hAnsi="Arial" w:cs="Arial"/>
          <w:sz w:val="20"/>
          <w:szCs w:val="20"/>
        </w:rPr>
        <w:softHyphen/>
        <w:t>зе в его со</w:t>
      </w:r>
      <w:r>
        <w:rPr>
          <w:rFonts w:ascii="Arial" w:hAnsi="Arial" w:cs="Arial"/>
          <w:sz w:val="20"/>
          <w:szCs w:val="20"/>
        </w:rPr>
        <w:softHyphen/>
        <w:t>зы</w:t>
      </w:r>
      <w:r>
        <w:rPr>
          <w:rFonts w:ascii="Arial" w:hAnsi="Arial" w:cs="Arial"/>
          <w:sz w:val="20"/>
          <w:szCs w:val="20"/>
        </w:rPr>
        <w:softHyphen/>
        <w:t>ве,</w:t>
      </w:r>
      <w:r w:rsidR="00FC689A">
        <w:rPr>
          <w:rFonts w:ascii="Arial" w:hAnsi="Arial" w:cs="Arial"/>
          <w:sz w:val="20"/>
          <w:szCs w:val="20"/>
        </w:rPr>
        <w:t xml:space="preserve"> орган О</w:t>
      </w:r>
      <w:r w:rsidRPr="00D67737">
        <w:rPr>
          <w:rFonts w:ascii="Arial" w:hAnsi="Arial" w:cs="Arial"/>
          <w:sz w:val="20"/>
          <w:szCs w:val="20"/>
        </w:rPr>
        <w:t>бщества или лица, требующие его созыва, вправе обратиться в суд с тре</w:t>
      </w:r>
      <w:r w:rsidR="00FC689A">
        <w:rPr>
          <w:rFonts w:ascii="Arial" w:hAnsi="Arial" w:cs="Arial"/>
          <w:sz w:val="20"/>
          <w:szCs w:val="20"/>
        </w:rPr>
        <w:t>бованием о понуждении Общества провести В</w:t>
      </w:r>
      <w:r w:rsidRPr="00D67737">
        <w:rPr>
          <w:rFonts w:ascii="Arial" w:hAnsi="Arial" w:cs="Arial"/>
          <w:sz w:val="20"/>
          <w:szCs w:val="20"/>
        </w:rPr>
        <w:t>неочеред</w:t>
      </w:r>
      <w:r>
        <w:rPr>
          <w:rFonts w:ascii="Arial" w:hAnsi="Arial" w:cs="Arial"/>
          <w:sz w:val="20"/>
          <w:szCs w:val="20"/>
        </w:rPr>
        <w:t>ное общее собрание акционеров.</w:t>
      </w:r>
    </w:p>
    <w:p w:rsidR="00B76F79" w:rsidRDefault="0091627C" w:rsidP="00E928BF">
      <w:pPr>
        <w:tabs>
          <w:tab w:val="left" w:pos="397"/>
          <w:tab w:val="left" w:pos="737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4.12</w:t>
      </w:r>
      <w:r w:rsidR="00B76F79">
        <w:rPr>
          <w:rFonts w:ascii="Arial" w:hAnsi="Arial" w:cs="Arial"/>
          <w:sz w:val="20"/>
          <w:szCs w:val="20"/>
        </w:rPr>
        <w:t>. По</w:t>
      </w:r>
      <w:r w:rsidR="00B76F79">
        <w:rPr>
          <w:rFonts w:ascii="Arial" w:hAnsi="Arial" w:cs="Arial"/>
          <w:sz w:val="20"/>
          <w:szCs w:val="20"/>
        </w:rPr>
        <w:softHyphen/>
        <w:t>ми</w:t>
      </w:r>
      <w:r w:rsidR="00B76F79">
        <w:rPr>
          <w:rFonts w:ascii="Arial" w:hAnsi="Arial" w:cs="Arial"/>
          <w:sz w:val="20"/>
          <w:szCs w:val="20"/>
        </w:rPr>
        <w:softHyphen/>
        <w:t>мо во</w:t>
      </w:r>
      <w:r w:rsidR="00B76F79">
        <w:rPr>
          <w:rFonts w:ascii="Arial" w:hAnsi="Arial" w:cs="Arial"/>
          <w:sz w:val="20"/>
          <w:szCs w:val="20"/>
        </w:rPr>
        <w:softHyphen/>
        <w:t>п</w:t>
      </w:r>
      <w:r w:rsidR="00B76F79">
        <w:rPr>
          <w:rFonts w:ascii="Arial" w:hAnsi="Arial" w:cs="Arial"/>
          <w:sz w:val="20"/>
          <w:szCs w:val="20"/>
        </w:rPr>
        <w:softHyphen/>
        <w:t>ро</w:t>
      </w:r>
      <w:r w:rsidR="00B76F79">
        <w:rPr>
          <w:rFonts w:ascii="Arial" w:hAnsi="Arial" w:cs="Arial"/>
          <w:sz w:val="20"/>
          <w:szCs w:val="20"/>
        </w:rPr>
        <w:softHyphen/>
        <w:t>сов, пред</w:t>
      </w:r>
      <w:r w:rsidR="00B76F79"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t>ло</w:t>
      </w:r>
      <w:r>
        <w:rPr>
          <w:rFonts w:ascii="Arial" w:hAnsi="Arial" w:cs="Arial"/>
          <w:sz w:val="20"/>
          <w:szCs w:val="20"/>
        </w:rPr>
        <w:softHyphen/>
        <w:t>жен</w:t>
      </w:r>
      <w:r>
        <w:rPr>
          <w:rFonts w:ascii="Arial" w:hAnsi="Arial" w:cs="Arial"/>
          <w:sz w:val="20"/>
          <w:szCs w:val="20"/>
        </w:rPr>
        <w:softHyphen/>
        <w:t>ных инициаторами созыва В</w:t>
      </w:r>
      <w:r w:rsidR="00B76F79">
        <w:rPr>
          <w:rFonts w:ascii="Arial" w:hAnsi="Arial" w:cs="Arial"/>
          <w:sz w:val="20"/>
          <w:szCs w:val="20"/>
        </w:rPr>
        <w:t>неочередного общего собрания акционеров для вклю</w:t>
      </w:r>
      <w:r w:rsidR="00B76F79">
        <w:rPr>
          <w:rFonts w:ascii="Arial" w:hAnsi="Arial" w:cs="Arial"/>
          <w:sz w:val="20"/>
          <w:szCs w:val="20"/>
        </w:rPr>
        <w:softHyphen/>
        <w:t>че</w:t>
      </w:r>
      <w:r w:rsidR="00B76F79">
        <w:rPr>
          <w:rFonts w:ascii="Arial" w:hAnsi="Arial" w:cs="Arial"/>
          <w:sz w:val="20"/>
          <w:szCs w:val="20"/>
        </w:rPr>
        <w:softHyphen/>
        <w:t>ния в по</w:t>
      </w:r>
      <w:r w:rsidR="00B76F79">
        <w:rPr>
          <w:rFonts w:ascii="Arial" w:hAnsi="Arial" w:cs="Arial"/>
          <w:sz w:val="20"/>
          <w:szCs w:val="20"/>
        </w:rPr>
        <w:softHyphen/>
        <w:t>ве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 xml:space="preserve">ку дня </w:t>
      </w:r>
      <w:r>
        <w:rPr>
          <w:rFonts w:ascii="Arial" w:hAnsi="Arial" w:cs="Arial"/>
          <w:sz w:val="20"/>
          <w:szCs w:val="20"/>
        </w:rPr>
        <w:t>В</w:t>
      </w:r>
      <w:r w:rsidR="00B76F79">
        <w:rPr>
          <w:rFonts w:ascii="Arial" w:hAnsi="Arial" w:cs="Arial"/>
          <w:sz w:val="20"/>
          <w:szCs w:val="20"/>
        </w:rPr>
        <w:t>неочередного об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</w:t>
      </w:r>
      <w:r w:rsidR="00667DB3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С</w:t>
      </w:r>
      <w:r w:rsidR="00B76F79">
        <w:rPr>
          <w:rFonts w:ascii="Arial" w:hAnsi="Arial" w:cs="Arial"/>
          <w:sz w:val="20"/>
          <w:szCs w:val="20"/>
        </w:rPr>
        <w:t>о</w:t>
      </w:r>
      <w:r w:rsidR="00B76F79">
        <w:rPr>
          <w:rFonts w:ascii="Arial" w:hAnsi="Arial" w:cs="Arial"/>
          <w:sz w:val="20"/>
          <w:szCs w:val="20"/>
        </w:rPr>
        <w:softHyphen/>
        <w:t>вет ди</w:t>
      </w:r>
      <w:r w:rsidR="00B76F79">
        <w:rPr>
          <w:rFonts w:ascii="Arial" w:hAnsi="Arial" w:cs="Arial"/>
          <w:sz w:val="20"/>
          <w:szCs w:val="20"/>
        </w:rPr>
        <w:softHyphen/>
        <w:t>ре</w:t>
      </w:r>
      <w:r w:rsidR="00B76F79"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t>к</w:t>
      </w:r>
      <w:r>
        <w:rPr>
          <w:rFonts w:ascii="Arial" w:hAnsi="Arial" w:cs="Arial"/>
          <w:sz w:val="20"/>
          <w:szCs w:val="20"/>
        </w:rPr>
        <w:softHyphen/>
        <w:t>то</w:t>
      </w:r>
      <w:r>
        <w:rPr>
          <w:rFonts w:ascii="Arial" w:hAnsi="Arial" w:cs="Arial"/>
          <w:sz w:val="20"/>
          <w:szCs w:val="20"/>
        </w:rPr>
        <w:softHyphen/>
        <w:t>ров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 впра</w:t>
      </w:r>
      <w:r w:rsidR="00B76F79"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t>ве вклю</w:t>
      </w:r>
      <w:r>
        <w:rPr>
          <w:rFonts w:ascii="Arial" w:hAnsi="Arial" w:cs="Arial"/>
          <w:sz w:val="20"/>
          <w:szCs w:val="20"/>
        </w:rPr>
        <w:softHyphen/>
        <w:t>чать в по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ку дня В</w:t>
      </w:r>
      <w:r w:rsidR="00B76F79">
        <w:rPr>
          <w:rFonts w:ascii="Arial" w:hAnsi="Arial" w:cs="Arial"/>
          <w:sz w:val="20"/>
          <w:szCs w:val="20"/>
        </w:rPr>
        <w:t>неочередного об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 во</w:t>
      </w:r>
      <w:r w:rsidR="00B76F79">
        <w:rPr>
          <w:rFonts w:ascii="Arial" w:hAnsi="Arial" w:cs="Arial"/>
          <w:sz w:val="20"/>
          <w:szCs w:val="20"/>
        </w:rPr>
        <w:softHyphen/>
        <w:t>п</w:t>
      </w:r>
      <w:r w:rsidR="00B76F79">
        <w:rPr>
          <w:rFonts w:ascii="Arial" w:hAnsi="Arial" w:cs="Arial"/>
          <w:sz w:val="20"/>
          <w:szCs w:val="20"/>
        </w:rPr>
        <w:softHyphen/>
        <w:t>ро</w:t>
      </w:r>
      <w:r w:rsidR="00B76F79">
        <w:rPr>
          <w:rFonts w:ascii="Arial" w:hAnsi="Arial" w:cs="Arial"/>
          <w:sz w:val="20"/>
          <w:szCs w:val="20"/>
        </w:rPr>
        <w:softHyphen/>
        <w:t>сы и формулировки ре</w:t>
      </w:r>
      <w:r w:rsidR="00B76F79">
        <w:rPr>
          <w:rFonts w:ascii="Arial" w:hAnsi="Arial" w:cs="Arial"/>
          <w:sz w:val="20"/>
          <w:szCs w:val="20"/>
        </w:rPr>
        <w:softHyphen/>
        <w:t>ше</w:t>
      </w:r>
      <w:r w:rsidR="00B76F79">
        <w:rPr>
          <w:rFonts w:ascii="Arial" w:hAnsi="Arial" w:cs="Arial"/>
          <w:sz w:val="20"/>
          <w:szCs w:val="20"/>
        </w:rPr>
        <w:softHyphen/>
        <w:t>ния по ним по сво</w:t>
      </w:r>
      <w:r w:rsidR="00B76F79">
        <w:rPr>
          <w:rFonts w:ascii="Arial" w:hAnsi="Arial" w:cs="Arial"/>
          <w:sz w:val="20"/>
          <w:szCs w:val="20"/>
        </w:rPr>
        <w:softHyphen/>
        <w:t>ему ус</w:t>
      </w:r>
      <w:r w:rsidR="00B76F79">
        <w:rPr>
          <w:rFonts w:ascii="Arial" w:hAnsi="Arial" w:cs="Arial"/>
          <w:sz w:val="20"/>
          <w:szCs w:val="20"/>
        </w:rPr>
        <w:softHyphen/>
        <w:t>мо</w:t>
      </w:r>
      <w:r w:rsidR="00B76F79">
        <w:rPr>
          <w:rFonts w:ascii="Arial" w:hAnsi="Arial" w:cs="Arial"/>
          <w:sz w:val="20"/>
          <w:szCs w:val="20"/>
        </w:rPr>
        <w:softHyphen/>
        <w:t>т</w:t>
      </w:r>
      <w:r w:rsidR="00B76F79">
        <w:rPr>
          <w:rFonts w:ascii="Arial" w:hAnsi="Arial" w:cs="Arial"/>
          <w:sz w:val="20"/>
          <w:szCs w:val="20"/>
        </w:rPr>
        <w:softHyphen/>
        <w:t>ре</w:t>
      </w:r>
      <w:r w:rsidR="00B76F79">
        <w:rPr>
          <w:rFonts w:ascii="Arial" w:hAnsi="Arial" w:cs="Arial"/>
          <w:sz w:val="20"/>
          <w:szCs w:val="20"/>
        </w:rPr>
        <w:softHyphen/>
        <w:t>нию.</w:t>
      </w:r>
    </w:p>
    <w:p w:rsidR="00B76F79" w:rsidRPr="008718F6" w:rsidRDefault="0091627C" w:rsidP="008718F6">
      <w:pPr>
        <w:tabs>
          <w:tab w:val="left" w:pos="397"/>
          <w:tab w:val="left" w:pos="737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4.13</w:t>
      </w:r>
      <w:r w:rsidR="008718F6">
        <w:rPr>
          <w:rFonts w:ascii="Arial" w:hAnsi="Arial" w:cs="Arial"/>
          <w:sz w:val="20"/>
          <w:szCs w:val="20"/>
        </w:rPr>
        <w:t>. </w:t>
      </w:r>
      <w:r>
        <w:rPr>
          <w:rFonts w:ascii="Arial" w:hAnsi="Arial" w:cs="Arial"/>
          <w:sz w:val="20"/>
          <w:szCs w:val="20"/>
        </w:rPr>
        <w:t>С</w:t>
      </w:r>
      <w:r w:rsidR="00B76F79">
        <w:rPr>
          <w:rFonts w:ascii="Arial" w:hAnsi="Arial" w:cs="Arial"/>
          <w:sz w:val="20"/>
          <w:szCs w:val="20"/>
        </w:rPr>
        <w:t>овет директоров вправе предлагать по своей инициативе дополнительные формулировки решений по вопросам повестки дня, предло</w:t>
      </w:r>
      <w:r w:rsidR="008718F6">
        <w:rPr>
          <w:rFonts w:ascii="Arial" w:hAnsi="Arial" w:cs="Arial"/>
          <w:sz w:val="20"/>
          <w:szCs w:val="20"/>
        </w:rPr>
        <w:t>женным инициаторами проведения В</w:t>
      </w:r>
      <w:r w:rsidR="00B76F79">
        <w:rPr>
          <w:rFonts w:ascii="Arial" w:hAnsi="Arial" w:cs="Arial"/>
          <w:sz w:val="20"/>
          <w:szCs w:val="20"/>
        </w:rPr>
        <w:t xml:space="preserve">неочередного общего собрания акционеров.  </w:t>
      </w:r>
    </w:p>
    <w:p w:rsidR="00B76F79" w:rsidRDefault="008718F6" w:rsidP="00E928BF">
      <w:pPr>
        <w:tabs>
          <w:tab w:val="left" w:pos="0"/>
          <w:tab w:val="left" w:pos="1080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4.14</w:t>
      </w:r>
      <w:r w:rsidR="00B76F79">
        <w:rPr>
          <w:rFonts w:ascii="Arial" w:hAnsi="Arial" w:cs="Arial"/>
          <w:sz w:val="20"/>
          <w:szCs w:val="20"/>
        </w:rPr>
        <w:t xml:space="preserve">. </w:t>
      </w:r>
      <w:proofErr w:type="gramStart"/>
      <w:r w:rsidR="00B76F79">
        <w:rPr>
          <w:rFonts w:ascii="Arial" w:hAnsi="Arial" w:cs="Arial"/>
          <w:sz w:val="20"/>
          <w:szCs w:val="20"/>
        </w:rPr>
        <w:t>Не</w:t>
      </w:r>
      <w:r w:rsidR="00B76F79">
        <w:rPr>
          <w:rFonts w:ascii="Arial" w:hAnsi="Arial" w:cs="Arial"/>
          <w:sz w:val="20"/>
          <w:szCs w:val="20"/>
        </w:rPr>
        <w:softHyphen/>
        <w:t>за</w:t>
      </w:r>
      <w:r w:rsidR="00B76F79">
        <w:rPr>
          <w:rFonts w:ascii="Arial" w:hAnsi="Arial" w:cs="Arial"/>
          <w:sz w:val="20"/>
          <w:szCs w:val="20"/>
        </w:rPr>
        <w:softHyphen/>
        <w:t>ви</w:t>
      </w:r>
      <w:r w:rsidR="00B76F79">
        <w:rPr>
          <w:rFonts w:ascii="Arial" w:hAnsi="Arial" w:cs="Arial"/>
          <w:sz w:val="20"/>
          <w:szCs w:val="20"/>
        </w:rPr>
        <w:softHyphen/>
        <w:t>си</w:t>
      </w:r>
      <w:r w:rsidR="00B76F79">
        <w:rPr>
          <w:rFonts w:ascii="Arial" w:hAnsi="Arial" w:cs="Arial"/>
          <w:sz w:val="20"/>
          <w:szCs w:val="20"/>
        </w:rPr>
        <w:softHyphen/>
        <w:t>мо от то</w:t>
      </w:r>
      <w:r w:rsidR="00B76F79">
        <w:rPr>
          <w:rFonts w:ascii="Arial" w:hAnsi="Arial" w:cs="Arial"/>
          <w:sz w:val="20"/>
          <w:szCs w:val="20"/>
        </w:rPr>
        <w:softHyphen/>
        <w:t>го, кто яв</w:t>
      </w:r>
      <w:r w:rsidR="00B76F79">
        <w:rPr>
          <w:rFonts w:ascii="Arial" w:hAnsi="Arial" w:cs="Arial"/>
          <w:sz w:val="20"/>
          <w:szCs w:val="20"/>
        </w:rPr>
        <w:softHyphen/>
        <w:t>лял</w:t>
      </w:r>
      <w:r w:rsidR="00B76F79">
        <w:rPr>
          <w:rFonts w:ascii="Arial" w:hAnsi="Arial" w:cs="Arial"/>
          <w:sz w:val="20"/>
          <w:szCs w:val="20"/>
        </w:rPr>
        <w:softHyphen/>
        <w:t>ся</w:t>
      </w:r>
      <w:r>
        <w:rPr>
          <w:rFonts w:ascii="Arial" w:hAnsi="Arial" w:cs="Arial"/>
          <w:sz w:val="20"/>
          <w:szCs w:val="20"/>
        </w:rPr>
        <w:t xml:space="preserve"> ини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а</w:t>
      </w:r>
      <w:r>
        <w:rPr>
          <w:rFonts w:ascii="Arial" w:hAnsi="Arial" w:cs="Arial"/>
          <w:sz w:val="20"/>
          <w:szCs w:val="20"/>
        </w:rPr>
        <w:softHyphen/>
        <w:t>то</w:t>
      </w:r>
      <w:r>
        <w:rPr>
          <w:rFonts w:ascii="Arial" w:hAnsi="Arial" w:cs="Arial"/>
          <w:sz w:val="20"/>
          <w:szCs w:val="20"/>
        </w:rPr>
        <w:softHyphen/>
        <w:t>ром про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ния В</w:t>
      </w:r>
      <w:r w:rsidR="00B76F79">
        <w:rPr>
          <w:rFonts w:ascii="Arial" w:hAnsi="Arial" w:cs="Arial"/>
          <w:sz w:val="20"/>
          <w:szCs w:val="20"/>
        </w:rPr>
        <w:t>не</w:t>
      </w:r>
      <w:r w:rsidR="00B76F79">
        <w:rPr>
          <w:rFonts w:ascii="Arial" w:hAnsi="Arial" w:cs="Arial"/>
          <w:sz w:val="20"/>
          <w:szCs w:val="20"/>
        </w:rPr>
        <w:softHyphen/>
        <w:t>оче</w:t>
      </w:r>
      <w:r w:rsidR="00B76F79">
        <w:rPr>
          <w:rFonts w:ascii="Arial" w:hAnsi="Arial" w:cs="Arial"/>
          <w:sz w:val="20"/>
          <w:szCs w:val="20"/>
        </w:rPr>
        <w:softHyphen/>
        <w:t>ред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>го об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с во</w:t>
      </w:r>
      <w:r w:rsidR="00B76F79">
        <w:rPr>
          <w:rFonts w:ascii="Arial" w:hAnsi="Arial" w:cs="Arial"/>
          <w:sz w:val="20"/>
          <w:szCs w:val="20"/>
        </w:rPr>
        <w:softHyphen/>
        <w:t>п</w:t>
      </w:r>
      <w:r w:rsidR="00B76F79">
        <w:rPr>
          <w:rFonts w:ascii="Arial" w:hAnsi="Arial" w:cs="Arial"/>
          <w:sz w:val="20"/>
          <w:szCs w:val="20"/>
        </w:rPr>
        <w:softHyphen/>
        <w:t>ро</w:t>
      </w:r>
      <w:r w:rsidR="00B76F79">
        <w:rPr>
          <w:rFonts w:ascii="Arial" w:hAnsi="Arial" w:cs="Arial"/>
          <w:sz w:val="20"/>
          <w:szCs w:val="20"/>
        </w:rPr>
        <w:softHyphen/>
        <w:t>сом</w:t>
      </w:r>
      <w:r>
        <w:rPr>
          <w:rFonts w:ascii="Arial" w:hAnsi="Arial" w:cs="Arial"/>
          <w:sz w:val="20"/>
          <w:szCs w:val="20"/>
        </w:rPr>
        <w:t xml:space="preserve"> по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ки дня об из</w:t>
      </w:r>
      <w:r>
        <w:rPr>
          <w:rFonts w:ascii="Arial" w:hAnsi="Arial" w:cs="Arial"/>
          <w:sz w:val="20"/>
          <w:szCs w:val="20"/>
        </w:rPr>
        <w:softHyphen/>
        <w:t>бра</w:t>
      </w:r>
      <w:r>
        <w:rPr>
          <w:rFonts w:ascii="Arial" w:hAnsi="Arial" w:cs="Arial"/>
          <w:sz w:val="20"/>
          <w:szCs w:val="20"/>
        </w:rPr>
        <w:softHyphen/>
        <w:t>нии Совета директоров</w:t>
      </w:r>
      <w:r w:rsidR="009E20A3">
        <w:rPr>
          <w:rFonts w:ascii="Arial" w:hAnsi="Arial" w:cs="Arial"/>
          <w:sz w:val="20"/>
          <w:szCs w:val="20"/>
        </w:rPr>
        <w:t>,</w:t>
      </w:r>
      <w:r w:rsidR="00F121A9">
        <w:rPr>
          <w:rFonts w:ascii="Arial" w:hAnsi="Arial" w:cs="Arial"/>
          <w:sz w:val="20"/>
          <w:szCs w:val="20"/>
        </w:rPr>
        <w:t xml:space="preserve"> </w:t>
      </w:r>
      <w:r w:rsidR="00B76F79">
        <w:rPr>
          <w:rFonts w:ascii="Arial" w:hAnsi="Arial" w:cs="Arial"/>
          <w:sz w:val="20"/>
          <w:szCs w:val="20"/>
        </w:rPr>
        <w:t>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ры (ак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нер), яв</w:t>
      </w:r>
      <w:r w:rsidR="00B76F79">
        <w:rPr>
          <w:rFonts w:ascii="Arial" w:hAnsi="Arial" w:cs="Arial"/>
          <w:sz w:val="20"/>
          <w:szCs w:val="20"/>
        </w:rPr>
        <w:softHyphen/>
        <w:t>ля</w:t>
      </w:r>
      <w:r w:rsidR="00B76F79">
        <w:rPr>
          <w:rFonts w:ascii="Arial" w:hAnsi="Arial" w:cs="Arial"/>
          <w:sz w:val="20"/>
          <w:szCs w:val="20"/>
        </w:rPr>
        <w:softHyphen/>
        <w:t>ю</w:t>
      </w:r>
      <w:r w:rsidR="00B76F79">
        <w:rPr>
          <w:rFonts w:ascii="Arial" w:hAnsi="Arial" w:cs="Arial"/>
          <w:sz w:val="20"/>
          <w:szCs w:val="20"/>
        </w:rPr>
        <w:softHyphen/>
        <w:t>щи</w:t>
      </w:r>
      <w:r w:rsidR="00B76F79">
        <w:rPr>
          <w:rFonts w:ascii="Arial" w:hAnsi="Arial" w:cs="Arial"/>
          <w:sz w:val="20"/>
          <w:szCs w:val="20"/>
        </w:rPr>
        <w:softHyphen/>
        <w:t>е</w:t>
      </w:r>
      <w:r w:rsidR="00B76F79">
        <w:rPr>
          <w:rFonts w:ascii="Arial" w:hAnsi="Arial" w:cs="Arial"/>
          <w:sz w:val="20"/>
          <w:szCs w:val="20"/>
        </w:rPr>
        <w:softHyphen/>
        <w:t>ся в со</w:t>
      </w:r>
      <w:r w:rsidR="00B76F79">
        <w:rPr>
          <w:rFonts w:ascii="Arial" w:hAnsi="Arial" w:cs="Arial"/>
          <w:sz w:val="20"/>
          <w:szCs w:val="20"/>
        </w:rPr>
        <w:softHyphen/>
        <w:t>во</w:t>
      </w:r>
      <w:r w:rsidR="00B76F79">
        <w:rPr>
          <w:rFonts w:ascii="Arial" w:hAnsi="Arial" w:cs="Arial"/>
          <w:sz w:val="20"/>
          <w:szCs w:val="20"/>
        </w:rPr>
        <w:softHyphen/>
        <w:t>куп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>сти вла</w:t>
      </w:r>
      <w:r w:rsidR="00B76F79">
        <w:rPr>
          <w:rFonts w:ascii="Arial" w:hAnsi="Arial" w:cs="Arial"/>
          <w:sz w:val="20"/>
          <w:szCs w:val="20"/>
        </w:rPr>
        <w:softHyphen/>
        <w:t>дель</w:t>
      </w:r>
      <w:r w:rsidR="00B76F79">
        <w:rPr>
          <w:rFonts w:ascii="Arial" w:hAnsi="Arial" w:cs="Arial"/>
          <w:sz w:val="20"/>
          <w:szCs w:val="20"/>
        </w:rPr>
        <w:softHyphen/>
        <w:t>ца</w:t>
      </w:r>
      <w:r w:rsidR="00B76F79">
        <w:rPr>
          <w:rFonts w:ascii="Arial" w:hAnsi="Arial" w:cs="Arial"/>
          <w:sz w:val="20"/>
          <w:szCs w:val="20"/>
        </w:rPr>
        <w:softHyphen/>
        <w:t>ми (вла</w:t>
      </w:r>
      <w:r w:rsidR="00B76F79">
        <w:rPr>
          <w:rFonts w:ascii="Arial" w:hAnsi="Arial" w:cs="Arial"/>
          <w:sz w:val="20"/>
          <w:szCs w:val="20"/>
        </w:rPr>
        <w:softHyphen/>
        <w:t>дель</w:t>
      </w:r>
      <w:r w:rsidR="00B76F79">
        <w:rPr>
          <w:rFonts w:ascii="Arial" w:hAnsi="Arial" w:cs="Arial"/>
          <w:sz w:val="20"/>
          <w:szCs w:val="20"/>
        </w:rPr>
        <w:softHyphen/>
        <w:t>цем) не ме</w:t>
      </w:r>
      <w:r w:rsidR="00B76F79">
        <w:rPr>
          <w:rFonts w:ascii="Arial" w:hAnsi="Arial" w:cs="Arial"/>
          <w:sz w:val="20"/>
          <w:szCs w:val="20"/>
        </w:rPr>
        <w:softHyphen/>
        <w:t>нее чем 2 про</w:t>
      </w:r>
      <w:r>
        <w:rPr>
          <w:rFonts w:ascii="Arial" w:hAnsi="Arial" w:cs="Arial"/>
          <w:sz w:val="20"/>
          <w:szCs w:val="20"/>
        </w:rPr>
        <w:softHyphen/>
        <w:t>цен</w:t>
      </w:r>
      <w:r>
        <w:rPr>
          <w:rFonts w:ascii="Arial" w:hAnsi="Arial" w:cs="Arial"/>
          <w:sz w:val="20"/>
          <w:szCs w:val="20"/>
        </w:rPr>
        <w:softHyphen/>
        <w:t>тов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су</w:t>
      </w:r>
      <w:r>
        <w:rPr>
          <w:rFonts w:ascii="Arial" w:hAnsi="Arial" w:cs="Arial"/>
          <w:sz w:val="20"/>
          <w:szCs w:val="20"/>
        </w:rPr>
        <w:softHyphen/>
        <w:t>ю</w:t>
      </w:r>
      <w:r>
        <w:rPr>
          <w:rFonts w:ascii="Arial" w:hAnsi="Arial" w:cs="Arial"/>
          <w:sz w:val="20"/>
          <w:szCs w:val="20"/>
        </w:rPr>
        <w:softHyphen/>
        <w:t>щих ак</w:t>
      </w:r>
      <w:r>
        <w:rPr>
          <w:rFonts w:ascii="Arial" w:hAnsi="Arial" w:cs="Arial"/>
          <w:sz w:val="20"/>
          <w:szCs w:val="20"/>
        </w:rPr>
        <w:softHyphen/>
        <w:t>ций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ва, впра</w:t>
      </w:r>
      <w:r w:rsidR="00B76F79"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t>ве вы</w:t>
      </w:r>
      <w:r>
        <w:rPr>
          <w:rFonts w:ascii="Arial" w:hAnsi="Arial" w:cs="Arial"/>
          <w:sz w:val="20"/>
          <w:szCs w:val="20"/>
        </w:rPr>
        <w:softHyphen/>
        <w:t>дви</w:t>
      </w:r>
      <w:r>
        <w:rPr>
          <w:rFonts w:ascii="Arial" w:hAnsi="Arial" w:cs="Arial"/>
          <w:sz w:val="20"/>
          <w:szCs w:val="20"/>
        </w:rPr>
        <w:softHyphen/>
        <w:t>нуть кан</w:t>
      </w:r>
      <w:r>
        <w:rPr>
          <w:rFonts w:ascii="Arial" w:hAnsi="Arial" w:cs="Arial"/>
          <w:sz w:val="20"/>
          <w:szCs w:val="20"/>
        </w:rPr>
        <w:softHyphen/>
        <w:t>ди</w:t>
      </w:r>
      <w:r>
        <w:rPr>
          <w:rFonts w:ascii="Arial" w:hAnsi="Arial" w:cs="Arial"/>
          <w:sz w:val="20"/>
          <w:szCs w:val="20"/>
        </w:rPr>
        <w:softHyphen/>
        <w:t>да</w:t>
      </w:r>
      <w:r>
        <w:rPr>
          <w:rFonts w:ascii="Arial" w:hAnsi="Arial" w:cs="Arial"/>
          <w:sz w:val="20"/>
          <w:szCs w:val="20"/>
        </w:rPr>
        <w:softHyphen/>
        <w:t>тов в С</w:t>
      </w:r>
      <w:r w:rsidR="00B76F79">
        <w:rPr>
          <w:rFonts w:ascii="Arial" w:hAnsi="Arial" w:cs="Arial"/>
          <w:sz w:val="20"/>
          <w:szCs w:val="20"/>
        </w:rPr>
        <w:t>о</w:t>
      </w:r>
      <w:r w:rsidR="00B76F79">
        <w:rPr>
          <w:rFonts w:ascii="Arial" w:hAnsi="Arial" w:cs="Arial"/>
          <w:sz w:val="20"/>
          <w:szCs w:val="20"/>
        </w:rPr>
        <w:softHyphen/>
        <w:t>вет ди</w:t>
      </w:r>
      <w:r w:rsidR="00B76F79">
        <w:rPr>
          <w:rFonts w:ascii="Arial" w:hAnsi="Arial" w:cs="Arial"/>
          <w:sz w:val="20"/>
          <w:szCs w:val="20"/>
        </w:rPr>
        <w:softHyphen/>
        <w:t>ре</w:t>
      </w:r>
      <w:r w:rsidR="00B76F79">
        <w:rPr>
          <w:rFonts w:ascii="Arial" w:hAnsi="Arial" w:cs="Arial"/>
          <w:sz w:val="20"/>
          <w:szCs w:val="20"/>
        </w:rPr>
        <w:softHyphen/>
        <w:t>к</w:t>
      </w:r>
      <w:r w:rsidR="00B76F79">
        <w:rPr>
          <w:rFonts w:ascii="Arial" w:hAnsi="Arial" w:cs="Arial"/>
          <w:sz w:val="20"/>
          <w:szCs w:val="20"/>
        </w:rPr>
        <w:softHyphen/>
        <w:t>то</w:t>
      </w:r>
      <w:r w:rsidR="00B76F79">
        <w:rPr>
          <w:rFonts w:ascii="Arial" w:hAnsi="Arial" w:cs="Arial"/>
          <w:sz w:val="20"/>
          <w:szCs w:val="20"/>
        </w:rPr>
        <w:softHyphen/>
        <w:t>ров об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ва, чи</w:t>
      </w:r>
      <w:r w:rsidR="00B76F79">
        <w:rPr>
          <w:rFonts w:ascii="Arial" w:hAnsi="Arial" w:cs="Arial"/>
          <w:sz w:val="20"/>
          <w:szCs w:val="20"/>
        </w:rPr>
        <w:softHyphen/>
        <w:t>с</w:t>
      </w:r>
      <w:r w:rsidR="00B76F79">
        <w:rPr>
          <w:rFonts w:ascii="Arial" w:hAnsi="Arial" w:cs="Arial"/>
          <w:sz w:val="20"/>
          <w:szCs w:val="20"/>
        </w:rPr>
        <w:softHyphen/>
        <w:t>ло ко</w:t>
      </w:r>
      <w:r w:rsidR="00B76F79">
        <w:rPr>
          <w:rFonts w:ascii="Arial" w:hAnsi="Arial" w:cs="Arial"/>
          <w:sz w:val="20"/>
          <w:szCs w:val="20"/>
        </w:rPr>
        <w:softHyphen/>
        <w:t>то</w:t>
      </w:r>
      <w:r w:rsidR="00B76F79">
        <w:rPr>
          <w:rFonts w:ascii="Arial" w:hAnsi="Arial" w:cs="Arial"/>
          <w:sz w:val="20"/>
          <w:szCs w:val="20"/>
        </w:rPr>
        <w:softHyphen/>
        <w:t>рых не мо</w:t>
      </w:r>
      <w:r w:rsidR="00B76F79">
        <w:rPr>
          <w:rFonts w:ascii="Arial" w:hAnsi="Arial" w:cs="Arial"/>
          <w:sz w:val="20"/>
          <w:szCs w:val="20"/>
        </w:rPr>
        <w:softHyphen/>
        <w:t>жет пре</w:t>
      </w:r>
      <w:r w:rsidR="00B76F79">
        <w:rPr>
          <w:rFonts w:ascii="Arial" w:hAnsi="Arial" w:cs="Arial"/>
          <w:sz w:val="20"/>
          <w:szCs w:val="20"/>
        </w:rPr>
        <w:softHyphen/>
        <w:t>вы</w:t>
      </w:r>
      <w:r w:rsidR="00B76F79">
        <w:rPr>
          <w:rFonts w:ascii="Arial" w:hAnsi="Arial" w:cs="Arial"/>
          <w:sz w:val="20"/>
          <w:szCs w:val="20"/>
        </w:rPr>
        <w:softHyphen/>
        <w:t>ша</w:t>
      </w:r>
      <w:r>
        <w:rPr>
          <w:rFonts w:ascii="Arial" w:hAnsi="Arial" w:cs="Arial"/>
          <w:sz w:val="20"/>
          <w:szCs w:val="20"/>
        </w:rPr>
        <w:t>ть ко</w:t>
      </w:r>
      <w:r>
        <w:rPr>
          <w:rFonts w:ascii="Arial" w:hAnsi="Arial" w:cs="Arial"/>
          <w:sz w:val="20"/>
          <w:szCs w:val="20"/>
        </w:rPr>
        <w:softHyphen/>
        <w:t>ли</w:t>
      </w:r>
      <w:r>
        <w:rPr>
          <w:rFonts w:ascii="Arial" w:hAnsi="Arial" w:cs="Arial"/>
          <w:sz w:val="20"/>
          <w:szCs w:val="20"/>
        </w:rPr>
        <w:softHyphen/>
        <w:t>че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вен</w:t>
      </w:r>
      <w:r>
        <w:rPr>
          <w:rFonts w:ascii="Arial" w:hAnsi="Arial" w:cs="Arial"/>
          <w:sz w:val="20"/>
          <w:szCs w:val="20"/>
        </w:rPr>
        <w:softHyphen/>
        <w:t>ный со</w:t>
      </w:r>
      <w:r>
        <w:rPr>
          <w:rFonts w:ascii="Arial" w:hAnsi="Arial" w:cs="Arial"/>
          <w:sz w:val="20"/>
          <w:szCs w:val="20"/>
        </w:rPr>
        <w:softHyphen/>
        <w:t>став С</w:t>
      </w:r>
      <w:r w:rsidR="00B76F79">
        <w:rPr>
          <w:rFonts w:ascii="Arial" w:hAnsi="Arial" w:cs="Arial"/>
          <w:sz w:val="20"/>
          <w:szCs w:val="20"/>
        </w:rPr>
        <w:t>овета директоров, оп</w:t>
      </w:r>
      <w:r w:rsidR="00B76F79">
        <w:rPr>
          <w:rFonts w:ascii="Arial" w:hAnsi="Arial" w:cs="Arial"/>
          <w:sz w:val="20"/>
          <w:szCs w:val="20"/>
        </w:rPr>
        <w:softHyphen/>
        <w:t>ре</w:t>
      </w:r>
      <w:r w:rsidR="00B76F79">
        <w:rPr>
          <w:rFonts w:ascii="Arial" w:hAnsi="Arial" w:cs="Arial"/>
          <w:sz w:val="20"/>
          <w:szCs w:val="20"/>
        </w:rPr>
        <w:softHyphen/>
        <w:t>де</w:t>
      </w:r>
      <w:r w:rsidR="00B76F79">
        <w:rPr>
          <w:rFonts w:ascii="Arial" w:hAnsi="Arial" w:cs="Arial"/>
          <w:sz w:val="20"/>
          <w:szCs w:val="20"/>
        </w:rPr>
        <w:softHyphen/>
        <w:t>лен</w:t>
      </w:r>
      <w:r w:rsidR="00B76F79">
        <w:rPr>
          <w:rFonts w:ascii="Arial" w:hAnsi="Arial" w:cs="Arial"/>
          <w:sz w:val="20"/>
          <w:szCs w:val="20"/>
        </w:rPr>
        <w:softHyphen/>
        <w:t xml:space="preserve">ный </w:t>
      </w:r>
      <w:r>
        <w:rPr>
          <w:rFonts w:ascii="Arial" w:hAnsi="Arial" w:cs="Arial"/>
          <w:sz w:val="20"/>
          <w:szCs w:val="20"/>
        </w:rPr>
        <w:t>Ус</w:t>
      </w:r>
      <w:r>
        <w:rPr>
          <w:rFonts w:ascii="Arial" w:hAnsi="Arial" w:cs="Arial"/>
          <w:sz w:val="20"/>
          <w:szCs w:val="20"/>
        </w:rPr>
        <w:softHyphen/>
        <w:t>та</w:t>
      </w:r>
      <w:r>
        <w:rPr>
          <w:rFonts w:ascii="Arial" w:hAnsi="Arial" w:cs="Arial"/>
          <w:sz w:val="20"/>
          <w:szCs w:val="20"/>
        </w:rPr>
        <w:softHyphen/>
        <w:t>вом 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ва.</w:t>
      </w:r>
      <w:proofErr w:type="gramEnd"/>
    </w:p>
    <w:p w:rsidR="00B76F79" w:rsidRPr="008718F6" w:rsidRDefault="00B76F79" w:rsidP="008718F6">
      <w:pPr>
        <w:spacing w:line="320" w:lineRule="atLeast"/>
        <w:ind w:firstLine="540"/>
        <w:rPr>
          <w:rFonts w:ascii="Arial" w:hAnsi="Arial" w:cs="Arial"/>
          <w:sz w:val="20"/>
          <w:szCs w:val="20"/>
        </w:rPr>
      </w:pPr>
      <w:r w:rsidRPr="008718F6">
        <w:rPr>
          <w:rFonts w:ascii="Arial" w:hAnsi="Arial" w:cs="Arial"/>
          <w:sz w:val="20"/>
          <w:szCs w:val="20"/>
        </w:rPr>
        <w:t>Такие пред</w:t>
      </w:r>
      <w:r w:rsidRPr="008718F6">
        <w:rPr>
          <w:rFonts w:ascii="Arial" w:hAnsi="Arial" w:cs="Arial"/>
          <w:sz w:val="20"/>
          <w:szCs w:val="20"/>
        </w:rPr>
        <w:softHyphen/>
        <w:t>ло</w:t>
      </w:r>
      <w:r w:rsidRPr="008718F6">
        <w:rPr>
          <w:rFonts w:ascii="Arial" w:hAnsi="Arial" w:cs="Arial"/>
          <w:sz w:val="20"/>
          <w:szCs w:val="20"/>
        </w:rPr>
        <w:softHyphen/>
        <w:t>же</w:t>
      </w:r>
      <w:r w:rsidRPr="008718F6">
        <w:rPr>
          <w:rFonts w:ascii="Arial" w:hAnsi="Arial" w:cs="Arial"/>
          <w:sz w:val="20"/>
          <w:szCs w:val="20"/>
        </w:rPr>
        <w:softHyphen/>
        <w:t>ния ак</w:t>
      </w:r>
      <w:r w:rsidRPr="008718F6">
        <w:rPr>
          <w:rFonts w:ascii="Arial" w:hAnsi="Arial" w:cs="Arial"/>
          <w:sz w:val="20"/>
          <w:szCs w:val="20"/>
        </w:rPr>
        <w:softHyphen/>
        <w:t>ци</w:t>
      </w:r>
      <w:r w:rsidRPr="008718F6">
        <w:rPr>
          <w:rFonts w:ascii="Arial" w:hAnsi="Arial" w:cs="Arial"/>
          <w:sz w:val="20"/>
          <w:szCs w:val="20"/>
        </w:rPr>
        <w:softHyphen/>
        <w:t>о</w:t>
      </w:r>
      <w:r w:rsidR="008718F6">
        <w:rPr>
          <w:rFonts w:ascii="Arial" w:hAnsi="Arial" w:cs="Arial"/>
          <w:sz w:val="20"/>
          <w:szCs w:val="20"/>
        </w:rPr>
        <w:softHyphen/>
        <w:t>не</w:t>
      </w:r>
      <w:r w:rsidR="008718F6">
        <w:rPr>
          <w:rFonts w:ascii="Arial" w:hAnsi="Arial" w:cs="Arial"/>
          <w:sz w:val="20"/>
          <w:szCs w:val="20"/>
        </w:rPr>
        <w:softHyphen/>
        <w:t>ров дол</w:t>
      </w:r>
      <w:r w:rsidR="008718F6">
        <w:rPr>
          <w:rFonts w:ascii="Arial" w:hAnsi="Arial" w:cs="Arial"/>
          <w:sz w:val="20"/>
          <w:szCs w:val="20"/>
        </w:rPr>
        <w:softHyphen/>
        <w:t>ж</w:t>
      </w:r>
      <w:r w:rsidR="008718F6">
        <w:rPr>
          <w:rFonts w:ascii="Arial" w:hAnsi="Arial" w:cs="Arial"/>
          <w:sz w:val="20"/>
          <w:szCs w:val="20"/>
        </w:rPr>
        <w:softHyphen/>
        <w:t>ны по</w:t>
      </w:r>
      <w:r w:rsidR="008718F6">
        <w:rPr>
          <w:rFonts w:ascii="Arial" w:hAnsi="Arial" w:cs="Arial"/>
          <w:sz w:val="20"/>
          <w:szCs w:val="20"/>
        </w:rPr>
        <w:softHyphen/>
        <w:t>сту</w:t>
      </w:r>
      <w:r w:rsidR="008718F6">
        <w:rPr>
          <w:rFonts w:ascii="Arial" w:hAnsi="Arial" w:cs="Arial"/>
          <w:sz w:val="20"/>
          <w:szCs w:val="20"/>
        </w:rPr>
        <w:softHyphen/>
        <w:t>пить в О</w:t>
      </w:r>
      <w:r w:rsidRPr="008718F6">
        <w:rPr>
          <w:rFonts w:ascii="Arial" w:hAnsi="Arial" w:cs="Arial"/>
          <w:sz w:val="20"/>
          <w:szCs w:val="20"/>
        </w:rPr>
        <w:t>б</w:t>
      </w:r>
      <w:r w:rsidRPr="008718F6">
        <w:rPr>
          <w:rFonts w:ascii="Arial" w:hAnsi="Arial" w:cs="Arial"/>
          <w:sz w:val="20"/>
          <w:szCs w:val="20"/>
        </w:rPr>
        <w:softHyphen/>
        <w:t>ще</w:t>
      </w:r>
      <w:r w:rsidRPr="008718F6">
        <w:rPr>
          <w:rFonts w:ascii="Arial" w:hAnsi="Arial" w:cs="Arial"/>
          <w:sz w:val="20"/>
          <w:szCs w:val="20"/>
        </w:rPr>
        <w:softHyphen/>
      </w:r>
      <w:r w:rsidR="008718F6" w:rsidRPr="008718F6">
        <w:rPr>
          <w:rFonts w:ascii="Arial" w:hAnsi="Arial" w:cs="Arial"/>
          <w:sz w:val="20"/>
          <w:szCs w:val="20"/>
        </w:rPr>
        <w:t>ст</w:t>
      </w:r>
      <w:r w:rsidR="008718F6" w:rsidRPr="008718F6">
        <w:rPr>
          <w:rFonts w:ascii="Arial" w:hAnsi="Arial" w:cs="Arial"/>
          <w:sz w:val="20"/>
          <w:szCs w:val="20"/>
        </w:rPr>
        <w:softHyphen/>
        <w:t xml:space="preserve">во не менее чем за 30 </w:t>
      </w:r>
      <w:r w:rsidR="008718F6">
        <w:rPr>
          <w:rFonts w:ascii="Arial" w:hAnsi="Arial" w:cs="Arial"/>
          <w:sz w:val="20"/>
          <w:szCs w:val="20"/>
        </w:rPr>
        <w:t>(Тридцать) дней до даты проведения В</w:t>
      </w:r>
      <w:r w:rsidR="008718F6" w:rsidRPr="008718F6">
        <w:rPr>
          <w:rFonts w:ascii="Arial" w:hAnsi="Arial" w:cs="Arial"/>
          <w:sz w:val="20"/>
          <w:szCs w:val="20"/>
        </w:rPr>
        <w:t>неочередного общего собрания акционеров</w:t>
      </w:r>
      <w:r w:rsidR="008718F6">
        <w:rPr>
          <w:rFonts w:ascii="Arial" w:hAnsi="Arial" w:cs="Arial"/>
          <w:sz w:val="20"/>
          <w:szCs w:val="20"/>
        </w:rPr>
        <w:t>.</w:t>
      </w:r>
    </w:p>
    <w:p w:rsidR="00B76F79" w:rsidRDefault="008718F6" w:rsidP="008718F6">
      <w:pPr>
        <w:tabs>
          <w:tab w:val="left" w:pos="0"/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4.15.</w:t>
      </w:r>
      <w:r w:rsidR="00B76F79" w:rsidRPr="008718F6">
        <w:rPr>
          <w:rFonts w:ascii="Arial" w:hAnsi="Arial" w:cs="Arial"/>
          <w:sz w:val="20"/>
          <w:szCs w:val="20"/>
        </w:rPr>
        <w:t xml:space="preserve"> Пред</w:t>
      </w:r>
      <w:r w:rsidR="00B76F79" w:rsidRPr="008718F6">
        <w:rPr>
          <w:rFonts w:ascii="Arial" w:hAnsi="Arial" w:cs="Arial"/>
          <w:sz w:val="20"/>
          <w:szCs w:val="20"/>
        </w:rPr>
        <w:softHyphen/>
        <w:t>ло</w:t>
      </w:r>
      <w:r w:rsidR="00B76F79" w:rsidRPr="008718F6">
        <w:rPr>
          <w:rFonts w:ascii="Arial" w:hAnsi="Arial" w:cs="Arial"/>
          <w:sz w:val="20"/>
          <w:szCs w:val="20"/>
        </w:rPr>
        <w:softHyphen/>
        <w:t>же</w:t>
      </w:r>
      <w:r w:rsidR="00B76F79" w:rsidRPr="008718F6">
        <w:rPr>
          <w:rFonts w:ascii="Arial" w:hAnsi="Arial" w:cs="Arial"/>
          <w:sz w:val="20"/>
          <w:szCs w:val="20"/>
        </w:rPr>
        <w:softHyphen/>
        <w:t>ния о вы</w:t>
      </w:r>
      <w:r w:rsidR="00B76F79" w:rsidRPr="008718F6">
        <w:rPr>
          <w:rFonts w:ascii="Arial" w:hAnsi="Arial" w:cs="Arial"/>
          <w:sz w:val="20"/>
          <w:szCs w:val="20"/>
        </w:rPr>
        <w:softHyphen/>
        <w:t>дви</w:t>
      </w:r>
      <w:r w:rsidR="00B76F79" w:rsidRPr="008718F6">
        <w:rPr>
          <w:rFonts w:ascii="Arial" w:hAnsi="Arial" w:cs="Arial"/>
          <w:sz w:val="20"/>
          <w:szCs w:val="20"/>
        </w:rPr>
        <w:softHyphen/>
        <w:t>же</w:t>
      </w:r>
      <w:r w:rsidR="00B76F79" w:rsidRPr="008718F6">
        <w:rPr>
          <w:rFonts w:ascii="Arial" w:hAnsi="Arial" w:cs="Arial"/>
          <w:sz w:val="20"/>
          <w:szCs w:val="20"/>
        </w:rPr>
        <w:softHyphen/>
        <w:t>нии кан</w:t>
      </w:r>
      <w:r w:rsidR="00B76F79" w:rsidRPr="008718F6">
        <w:rPr>
          <w:rFonts w:ascii="Arial" w:hAnsi="Arial" w:cs="Arial"/>
          <w:sz w:val="20"/>
          <w:szCs w:val="20"/>
        </w:rPr>
        <w:softHyphen/>
        <w:t>ди</w:t>
      </w:r>
      <w:r w:rsidR="00B76F79" w:rsidRPr="008718F6">
        <w:rPr>
          <w:rFonts w:ascii="Arial" w:hAnsi="Arial" w:cs="Arial"/>
          <w:sz w:val="20"/>
          <w:szCs w:val="20"/>
        </w:rPr>
        <w:softHyphen/>
        <w:t>да</w:t>
      </w:r>
      <w:r w:rsidR="00B76F79" w:rsidRPr="008718F6">
        <w:rPr>
          <w:rFonts w:ascii="Arial" w:hAnsi="Arial" w:cs="Arial"/>
          <w:sz w:val="20"/>
          <w:szCs w:val="20"/>
        </w:rPr>
        <w:softHyphen/>
        <w:t>тов</w:t>
      </w:r>
      <w:r w:rsidR="00B76F79">
        <w:rPr>
          <w:rFonts w:ascii="Arial" w:hAnsi="Arial" w:cs="Arial"/>
          <w:sz w:val="20"/>
          <w:szCs w:val="20"/>
        </w:rPr>
        <w:t xml:space="preserve"> вно</w:t>
      </w:r>
      <w:r w:rsidR="00B76F79">
        <w:rPr>
          <w:rFonts w:ascii="Arial" w:hAnsi="Arial" w:cs="Arial"/>
          <w:sz w:val="20"/>
          <w:szCs w:val="20"/>
        </w:rPr>
        <w:softHyphen/>
        <w:t>сят</w:t>
      </w:r>
      <w:r w:rsidR="00B76F79">
        <w:rPr>
          <w:rFonts w:ascii="Arial" w:hAnsi="Arial" w:cs="Arial"/>
          <w:sz w:val="20"/>
          <w:szCs w:val="20"/>
        </w:rPr>
        <w:softHyphen/>
        <w:t>ся в пись</w:t>
      </w:r>
      <w:r w:rsidR="00B76F79">
        <w:rPr>
          <w:rFonts w:ascii="Arial" w:hAnsi="Arial" w:cs="Arial"/>
          <w:sz w:val="20"/>
          <w:szCs w:val="20"/>
        </w:rPr>
        <w:softHyphen/>
        <w:t>мен</w:t>
      </w:r>
      <w:r w:rsidR="00B76F79">
        <w:rPr>
          <w:rFonts w:ascii="Arial" w:hAnsi="Arial" w:cs="Arial"/>
          <w:sz w:val="20"/>
          <w:szCs w:val="20"/>
        </w:rPr>
        <w:softHyphen/>
        <w:t>ной фор</w:t>
      </w:r>
      <w:r w:rsidR="00B76F79">
        <w:rPr>
          <w:rFonts w:ascii="Arial" w:hAnsi="Arial" w:cs="Arial"/>
          <w:sz w:val="20"/>
          <w:szCs w:val="20"/>
        </w:rPr>
        <w:softHyphen/>
        <w:t>ме. Уст</w:t>
      </w:r>
      <w:r w:rsidR="00B76F79">
        <w:rPr>
          <w:rFonts w:ascii="Arial" w:hAnsi="Arial" w:cs="Arial"/>
          <w:sz w:val="20"/>
          <w:szCs w:val="20"/>
        </w:rPr>
        <w:softHyphen/>
        <w:t>ные пред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же</w:t>
      </w:r>
      <w:r w:rsidR="00B76F79">
        <w:rPr>
          <w:rFonts w:ascii="Arial" w:hAnsi="Arial" w:cs="Arial"/>
          <w:sz w:val="20"/>
          <w:szCs w:val="20"/>
        </w:rPr>
        <w:softHyphen/>
        <w:t>ния не при</w:t>
      </w:r>
      <w:r w:rsidR="00B76F79">
        <w:rPr>
          <w:rFonts w:ascii="Arial" w:hAnsi="Arial" w:cs="Arial"/>
          <w:sz w:val="20"/>
          <w:szCs w:val="20"/>
        </w:rPr>
        <w:softHyphen/>
        <w:t>ни</w:t>
      </w:r>
      <w:r w:rsidR="00B76F79">
        <w:rPr>
          <w:rFonts w:ascii="Arial" w:hAnsi="Arial" w:cs="Arial"/>
          <w:sz w:val="20"/>
          <w:szCs w:val="20"/>
        </w:rPr>
        <w:softHyphen/>
        <w:t>ма</w:t>
      </w:r>
      <w:r w:rsidR="00B76F79">
        <w:rPr>
          <w:rFonts w:ascii="Arial" w:hAnsi="Arial" w:cs="Arial"/>
          <w:sz w:val="20"/>
          <w:szCs w:val="20"/>
        </w:rPr>
        <w:softHyphen/>
        <w:t>ют</w:t>
      </w:r>
      <w:r w:rsidR="00B76F79">
        <w:rPr>
          <w:rFonts w:ascii="Arial" w:hAnsi="Arial" w:cs="Arial"/>
          <w:sz w:val="20"/>
          <w:szCs w:val="20"/>
        </w:rPr>
        <w:softHyphen/>
        <w:t>ся и не рас</w:t>
      </w:r>
      <w:r w:rsidR="00B76F79">
        <w:rPr>
          <w:rFonts w:ascii="Arial" w:hAnsi="Arial" w:cs="Arial"/>
          <w:sz w:val="20"/>
          <w:szCs w:val="20"/>
        </w:rPr>
        <w:softHyphen/>
        <w:t>сма</w:t>
      </w:r>
      <w:r w:rsidR="00B76F79">
        <w:rPr>
          <w:rFonts w:ascii="Arial" w:hAnsi="Arial" w:cs="Arial"/>
          <w:sz w:val="20"/>
          <w:szCs w:val="20"/>
        </w:rPr>
        <w:softHyphen/>
        <w:t>т</w:t>
      </w:r>
      <w:r w:rsidR="00B76F79">
        <w:rPr>
          <w:rFonts w:ascii="Arial" w:hAnsi="Arial" w:cs="Arial"/>
          <w:sz w:val="20"/>
          <w:szCs w:val="20"/>
        </w:rPr>
        <w:softHyphen/>
        <w:t>ри</w:t>
      </w:r>
      <w:r w:rsidR="00B76F79">
        <w:rPr>
          <w:rFonts w:ascii="Arial" w:hAnsi="Arial" w:cs="Arial"/>
          <w:sz w:val="20"/>
          <w:szCs w:val="20"/>
        </w:rPr>
        <w:softHyphen/>
        <w:t>ва</w:t>
      </w:r>
      <w:r w:rsidR="00B76F79">
        <w:rPr>
          <w:rFonts w:ascii="Arial" w:hAnsi="Arial" w:cs="Arial"/>
          <w:sz w:val="20"/>
          <w:szCs w:val="20"/>
        </w:rPr>
        <w:softHyphen/>
        <w:t>ют</w:t>
      </w:r>
      <w:r w:rsidR="00B76F79">
        <w:rPr>
          <w:rFonts w:ascii="Arial" w:hAnsi="Arial" w:cs="Arial"/>
          <w:sz w:val="20"/>
          <w:szCs w:val="20"/>
        </w:rPr>
        <w:softHyphen/>
        <w:t>ся.</w:t>
      </w:r>
    </w:p>
    <w:p w:rsidR="00B76F79" w:rsidRDefault="008718F6" w:rsidP="00E928BF">
      <w:pPr>
        <w:tabs>
          <w:tab w:val="left" w:pos="0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4.16</w:t>
      </w:r>
      <w:r w:rsidR="00B76F79">
        <w:rPr>
          <w:rFonts w:ascii="Arial" w:hAnsi="Arial" w:cs="Arial"/>
          <w:sz w:val="20"/>
          <w:szCs w:val="20"/>
        </w:rPr>
        <w:t>. Пред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же</w:t>
      </w:r>
      <w:r w:rsidR="00B76F79">
        <w:rPr>
          <w:rFonts w:ascii="Arial" w:hAnsi="Arial" w:cs="Arial"/>
          <w:sz w:val="20"/>
          <w:szCs w:val="20"/>
        </w:rPr>
        <w:softHyphen/>
        <w:t>ние о</w:t>
      </w:r>
      <w:r>
        <w:rPr>
          <w:rFonts w:ascii="Arial" w:hAnsi="Arial" w:cs="Arial"/>
          <w:sz w:val="20"/>
          <w:szCs w:val="20"/>
        </w:rPr>
        <w:t xml:space="preserve"> вы</w:t>
      </w:r>
      <w:r>
        <w:rPr>
          <w:rFonts w:ascii="Arial" w:hAnsi="Arial" w:cs="Arial"/>
          <w:sz w:val="20"/>
          <w:szCs w:val="20"/>
        </w:rPr>
        <w:softHyphen/>
        <w:t>дви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нии кан</w:t>
      </w:r>
      <w:r>
        <w:rPr>
          <w:rFonts w:ascii="Arial" w:hAnsi="Arial" w:cs="Arial"/>
          <w:sz w:val="20"/>
          <w:szCs w:val="20"/>
        </w:rPr>
        <w:softHyphen/>
        <w:t>ди</w:t>
      </w:r>
      <w:r>
        <w:rPr>
          <w:rFonts w:ascii="Arial" w:hAnsi="Arial" w:cs="Arial"/>
          <w:sz w:val="20"/>
          <w:szCs w:val="20"/>
        </w:rPr>
        <w:softHyphen/>
        <w:t>да</w:t>
      </w:r>
      <w:r>
        <w:rPr>
          <w:rFonts w:ascii="Arial" w:hAnsi="Arial" w:cs="Arial"/>
          <w:sz w:val="20"/>
          <w:szCs w:val="20"/>
        </w:rPr>
        <w:softHyphen/>
        <w:t>тов в С</w:t>
      </w:r>
      <w:r w:rsidR="00B76F79">
        <w:rPr>
          <w:rFonts w:ascii="Arial" w:hAnsi="Arial" w:cs="Arial"/>
          <w:sz w:val="20"/>
          <w:szCs w:val="20"/>
        </w:rPr>
        <w:t>овет директоров дол</w:t>
      </w:r>
      <w:r w:rsidR="00B76F79">
        <w:rPr>
          <w:rFonts w:ascii="Arial" w:hAnsi="Arial" w:cs="Arial"/>
          <w:sz w:val="20"/>
          <w:szCs w:val="20"/>
        </w:rPr>
        <w:softHyphen/>
        <w:t>ж</w:t>
      </w:r>
      <w:r w:rsidR="00B76F79">
        <w:rPr>
          <w:rFonts w:ascii="Arial" w:hAnsi="Arial" w:cs="Arial"/>
          <w:sz w:val="20"/>
          <w:szCs w:val="20"/>
        </w:rPr>
        <w:softHyphen/>
        <w:t>но быть под</w:t>
      </w:r>
      <w:r w:rsidR="00B76F79">
        <w:rPr>
          <w:rFonts w:ascii="Arial" w:hAnsi="Arial" w:cs="Arial"/>
          <w:sz w:val="20"/>
          <w:szCs w:val="20"/>
        </w:rPr>
        <w:softHyphen/>
        <w:t>пи</w:t>
      </w:r>
      <w:r w:rsidR="00B76F79">
        <w:rPr>
          <w:rFonts w:ascii="Arial" w:hAnsi="Arial" w:cs="Arial"/>
          <w:sz w:val="20"/>
          <w:szCs w:val="20"/>
        </w:rPr>
        <w:softHyphen/>
        <w:t>са</w:t>
      </w:r>
      <w:r w:rsidR="00B76F79">
        <w:rPr>
          <w:rFonts w:ascii="Arial" w:hAnsi="Arial" w:cs="Arial"/>
          <w:sz w:val="20"/>
          <w:szCs w:val="20"/>
        </w:rPr>
        <w:softHyphen/>
        <w:t>но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ром (ак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ми), внес</w:t>
      </w:r>
      <w:r w:rsidR="00B76F79">
        <w:rPr>
          <w:rFonts w:ascii="Arial" w:hAnsi="Arial" w:cs="Arial"/>
          <w:sz w:val="20"/>
          <w:szCs w:val="20"/>
        </w:rPr>
        <w:softHyphen/>
        <w:t>шим со</w:t>
      </w:r>
      <w:r w:rsidR="00B76F79">
        <w:rPr>
          <w:rFonts w:ascii="Arial" w:hAnsi="Arial" w:cs="Arial"/>
          <w:sz w:val="20"/>
          <w:szCs w:val="20"/>
        </w:rPr>
        <w:softHyphen/>
        <w:t>от</w:t>
      </w:r>
      <w:r w:rsidR="00B76F79">
        <w:rPr>
          <w:rFonts w:ascii="Arial" w:hAnsi="Arial" w:cs="Arial"/>
          <w:sz w:val="20"/>
          <w:szCs w:val="20"/>
        </w:rPr>
        <w:softHyphen/>
        <w:t>вет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ву</w:t>
      </w:r>
      <w:r w:rsidR="00B76F79">
        <w:rPr>
          <w:rFonts w:ascii="Arial" w:hAnsi="Arial" w:cs="Arial"/>
          <w:sz w:val="20"/>
          <w:szCs w:val="20"/>
        </w:rPr>
        <w:softHyphen/>
        <w:t>ю</w:t>
      </w:r>
      <w:r w:rsidR="00B76F79">
        <w:rPr>
          <w:rFonts w:ascii="Arial" w:hAnsi="Arial" w:cs="Arial"/>
          <w:sz w:val="20"/>
          <w:szCs w:val="20"/>
        </w:rPr>
        <w:softHyphen/>
        <w:t>щее пред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же</w:t>
      </w:r>
      <w:r w:rsidR="00B76F79">
        <w:rPr>
          <w:rFonts w:ascii="Arial" w:hAnsi="Arial" w:cs="Arial"/>
          <w:sz w:val="20"/>
          <w:szCs w:val="20"/>
        </w:rPr>
        <w:softHyphen/>
        <w:t>ние</w:t>
      </w:r>
      <w:r w:rsidR="009E20A3">
        <w:rPr>
          <w:rFonts w:ascii="Arial" w:hAnsi="Arial" w:cs="Arial"/>
          <w:sz w:val="20"/>
          <w:szCs w:val="20"/>
        </w:rPr>
        <w:t>, либо его представителем, полномочия которого удостоверяются в установленном ГК РФ порядке</w:t>
      </w:r>
      <w:r w:rsidR="00B76F79">
        <w:rPr>
          <w:rFonts w:ascii="Arial" w:hAnsi="Arial" w:cs="Arial"/>
          <w:sz w:val="20"/>
          <w:szCs w:val="20"/>
        </w:rPr>
        <w:t>.</w:t>
      </w:r>
    </w:p>
    <w:p w:rsidR="00B76F79" w:rsidRDefault="00B76F79" w:rsidP="00E928BF">
      <w:pPr>
        <w:tabs>
          <w:tab w:val="left" w:pos="0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Пред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ния о вы</w:t>
      </w:r>
      <w:r>
        <w:rPr>
          <w:rFonts w:ascii="Arial" w:hAnsi="Arial" w:cs="Arial"/>
          <w:sz w:val="20"/>
          <w:szCs w:val="20"/>
        </w:rPr>
        <w:softHyphen/>
        <w:t>дви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нии кан</w:t>
      </w:r>
      <w:r>
        <w:rPr>
          <w:rFonts w:ascii="Arial" w:hAnsi="Arial" w:cs="Arial"/>
          <w:sz w:val="20"/>
          <w:szCs w:val="20"/>
        </w:rPr>
        <w:softHyphen/>
        <w:t>ди</w:t>
      </w:r>
      <w:r>
        <w:rPr>
          <w:rFonts w:ascii="Arial" w:hAnsi="Arial" w:cs="Arial"/>
          <w:sz w:val="20"/>
          <w:szCs w:val="20"/>
        </w:rPr>
        <w:softHyphen/>
        <w:t>да</w:t>
      </w:r>
      <w:r>
        <w:rPr>
          <w:rFonts w:ascii="Arial" w:hAnsi="Arial" w:cs="Arial"/>
          <w:sz w:val="20"/>
          <w:szCs w:val="20"/>
        </w:rPr>
        <w:softHyphen/>
        <w:t>тов признаются поступившими от тех акционеров, которые (представители которых) их подписали.</w:t>
      </w:r>
    </w:p>
    <w:p w:rsidR="00B76F79" w:rsidRDefault="00B76F79" w:rsidP="00E928BF">
      <w:pPr>
        <w:tabs>
          <w:tab w:val="left" w:pos="0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Ес</w:t>
      </w:r>
      <w:r>
        <w:rPr>
          <w:rFonts w:ascii="Arial" w:hAnsi="Arial" w:cs="Arial"/>
          <w:sz w:val="20"/>
          <w:szCs w:val="20"/>
        </w:rPr>
        <w:softHyphen/>
        <w:t>ли в пред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нии о вы</w:t>
      </w:r>
      <w:r>
        <w:rPr>
          <w:rFonts w:ascii="Arial" w:hAnsi="Arial" w:cs="Arial"/>
          <w:sz w:val="20"/>
          <w:szCs w:val="20"/>
        </w:rPr>
        <w:softHyphen/>
        <w:t>дви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нии кан</w:t>
      </w:r>
      <w:r>
        <w:rPr>
          <w:rFonts w:ascii="Arial" w:hAnsi="Arial" w:cs="Arial"/>
          <w:sz w:val="20"/>
          <w:szCs w:val="20"/>
        </w:rPr>
        <w:softHyphen/>
        <w:t>ди</w:t>
      </w:r>
      <w:r>
        <w:rPr>
          <w:rFonts w:ascii="Arial" w:hAnsi="Arial" w:cs="Arial"/>
          <w:sz w:val="20"/>
          <w:szCs w:val="20"/>
        </w:rPr>
        <w:softHyphen/>
        <w:t>да</w:t>
      </w:r>
      <w:r>
        <w:rPr>
          <w:rFonts w:ascii="Arial" w:hAnsi="Arial" w:cs="Arial"/>
          <w:sz w:val="20"/>
          <w:szCs w:val="20"/>
        </w:rPr>
        <w:softHyphen/>
        <w:t>тов ука</w:t>
      </w:r>
      <w:r>
        <w:rPr>
          <w:rFonts w:ascii="Arial" w:hAnsi="Arial" w:cs="Arial"/>
          <w:sz w:val="20"/>
          <w:szCs w:val="20"/>
        </w:rPr>
        <w:softHyphen/>
        <w:t>зы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ет</w:t>
      </w:r>
      <w:r>
        <w:rPr>
          <w:rFonts w:ascii="Arial" w:hAnsi="Arial" w:cs="Arial"/>
          <w:sz w:val="20"/>
          <w:szCs w:val="20"/>
        </w:rPr>
        <w:softHyphen/>
        <w:t>ся, что оно вно</w:t>
      </w:r>
      <w:r>
        <w:rPr>
          <w:rFonts w:ascii="Arial" w:hAnsi="Arial" w:cs="Arial"/>
          <w:sz w:val="20"/>
          <w:szCs w:val="20"/>
        </w:rPr>
        <w:softHyphen/>
        <w:t>сит</w:t>
      </w:r>
      <w:r>
        <w:rPr>
          <w:rFonts w:ascii="Arial" w:hAnsi="Arial" w:cs="Arial"/>
          <w:sz w:val="20"/>
          <w:szCs w:val="20"/>
        </w:rPr>
        <w:softHyphen/>
        <w:t>ся не</w:t>
      </w:r>
      <w:r>
        <w:rPr>
          <w:rFonts w:ascii="Arial" w:hAnsi="Arial" w:cs="Arial"/>
          <w:sz w:val="20"/>
          <w:szCs w:val="20"/>
        </w:rPr>
        <w:softHyphen/>
        <w:t>сколь</w:t>
      </w:r>
      <w:r>
        <w:rPr>
          <w:rFonts w:ascii="Arial" w:hAnsi="Arial" w:cs="Arial"/>
          <w:sz w:val="20"/>
          <w:szCs w:val="20"/>
        </w:rPr>
        <w:softHyphen/>
        <w:t>ки</w:t>
      </w:r>
      <w:r>
        <w:rPr>
          <w:rFonts w:ascii="Arial" w:hAnsi="Arial" w:cs="Arial"/>
          <w:sz w:val="20"/>
          <w:szCs w:val="20"/>
        </w:rPr>
        <w:softHyphen/>
        <w:t>ми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ми, но пред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ние под</w:t>
      </w:r>
      <w:r>
        <w:rPr>
          <w:rFonts w:ascii="Arial" w:hAnsi="Arial" w:cs="Arial"/>
          <w:sz w:val="20"/>
          <w:szCs w:val="20"/>
        </w:rPr>
        <w:softHyphen/>
        <w:t>пи</w:t>
      </w:r>
      <w:r>
        <w:rPr>
          <w:rFonts w:ascii="Arial" w:hAnsi="Arial" w:cs="Arial"/>
          <w:sz w:val="20"/>
          <w:szCs w:val="20"/>
        </w:rPr>
        <w:softHyphen/>
        <w:t>са</w:t>
      </w:r>
      <w:r>
        <w:rPr>
          <w:rFonts w:ascii="Arial" w:hAnsi="Arial" w:cs="Arial"/>
          <w:sz w:val="20"/>
          <w:szCs w:val="20"/>
        </w:rPr>
        <w:softHyphen/>
        <w:t>но толь</w:t>
      </w:r>
      <w:r>
        <w:rPr>
          <w:rFonts w:ascii="Arial" w:hAnsi="Arial" w:cs="Arial"/>
          <w:sz w:val="20"/>
          <w:szCs w:val="20"/>
        </w:rPr>
        <w:softHyphen/>
        <w:t>ко ча</w:t>
      </w:r>
      <w:r>
        <w:rPr>
          <w:rFonts w:ascii="Arial" w:hAnsi="Arial" w:cs="Arial"/>
          <w:sz w:val="20"/>
          <w:szCs w:val="20"/>
        </w:rPr>
        <w:softHyphen/>
        <w:t>стью из них, то оно счи</w:t>
      </w:r>
      <w:r>
        <w:rPr>
          <w:rFonts w:ascii="Arial" w:hAnsi="Arial" w:cs="Arial"/>
          <w:sz w:val="20"/>
          <w:szCs w:val="20"/>
        </w:rPr>
        <w:softHyphen/>
        <w:t>та</w:t>
      </w:r>
      <w:r>
        <w:rPr>
          <w:rFonts w:ascii="Arial" w:hAnsi="Arial" w:cs="Arial"/>
          <w:sz w:val="20"/>
          <w:szCs w:val="20"/>
        </w:rPr>
        <w:softHyphen/>
        <w:t>ет</w:t>
      </w:r>
      <w:r>
        <w:rPr>
          <w:rFonts w:ascii="Arial" w:hAnsi="Arial" w:cs="Arial"/>
          <w:sz w:val="20"/>
          <w:szCs w:val="20"/>
        </w:rPr>
        <w:softHyphen/>
        <w:t>ся вне</w:t>
      </w:r>
      <w:r>
        <w:rPr>
          <w:rFonts w:ascii="Arial" w:hAnsi="Arial" w:cs="Arial"/>
          <w:sz w:val="20"/>
          <w:szCs w:val="20"/>
        </w:rPr>
        <w:softHyphen/>
        <w:t>сен</w:t>
      </w:r>
      <w:r>
        <w:rPr>
          <w:rFonts w:ascii="Arial" w:hAnsi="Arial" w:cs="Arial"/>
          <w:sz w:val="20"/>
          <w:szCs w:val="20"/>
        </w:rPr>
        <w:softHyphen/>
        <w:t>ным те</w:t>
      </w:r>
      <w:r>
        <w:rPr>
          <w:rFonts w:ascii="Arial" w:hAnsi="Arial" w:cs="Arial"/>
          <w:sz w:val="20"/>
          <w:szCs w:val="20"/>
        </w:rPr>
        <w:softHyphen/>
        <w:t>ми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ми (ак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ром), ко</w:t>
      </w:r>
      <w:r>
        <w:rPr>
          <w:rFonts w:ascii="Arial" w:hAnsi="Arial" w:cs="Arial"/>
          <w:sz w:val="20"/>
          <w:szCs w:val="20"/>
        </w:rPr>
        <w:softHyphen/>
        <w:t>то</w:t>
      </w:r>
      <w:r>
        <w:rPr>
          <w:rFonts w:ascii="Arial" w:hAnsi="Arial" w:cs="Arial"/>
          <w:sz w:val="20"/>
          <w:szCs w:val="20"/>
        </w:rPr>
        <w:softHyphen/>
        <w:t>рые его под</w:t>
      </w:r>
      <w:r>
        <w:rPr>
          <w:rFonts w:ascii="Arial" w:hAnsi="Arial" w:cs="Arial"/>
          <w:sz w:val="20"/>
          <w:szCs w:val="20"/>
        </w:rPr>
        <w:softHyphen/>
        <w:t>пи</w:t>
      </w:r>
      <w:r>
        <w:rPr>
          <w:rFonts w:ascii="Arial" w:hAnsi="Arial" w:cs="Arial"/>
          <w:sz w:val="20"/>
          <w:szCs w:val="20"/>
        </w:rPr>
        <w:softHyphen/>
        <w:t>са</w:t>
      </w:r>
      <w:r>
        <w:rPr>
          <w:rFonts w:ascii="Arial" w:hAnsi="Arial" w:cs="Arial"/>
          <w:sz w:val="20"/>
          <w:szCs w:val="20"/>
        </w:rPr>
        <w:softHyphen/>
        <w:t>ли. Со</w:t>
      </w:r>
      <w:r>
        <w:rPr>
          <w:rFonts w:ascii="Arial" w:hAnsi="Arial" w:cs="Arial"/>
          <w:sz w:val="20"/>
          <w:szCs w:val="20"/>
        </w:rPr>
        <w:softHyphen/>
        <w:t>вет ди</w:t>
      </w:r>
      <w:r>
        <w:rPr>
          <w:rFonts w:ascii="Arial" w:hAnsi="Arial" w:cs="Arial"/>
          <w:sz w:val="20"/>
          <w:szCs w:val="20"/>
        </w:rPr>
        <w:softHyphen/>
        <w:t>ре</w:t>
      </w:r>
      <w:r>
        <w:rPr>
          <w:rFonts w:ascii="Arial" w:hAnsi="Arial" w:cs="Arial"/>
          <w:sz w:val="20"/>
          <w:szCs w:val="20"/>
        </w:rPr>
        <w:softHyphen/>
        <w:t>к</w:t>
      </w:r>
      <w:r>
        <w:rPr>
          <w:rFonts w:ascii="Arial" w:hAnsi="Arial" w:cs="Arial"/>
          <w:sz w:val="20"/>
          <w:szCs w:val="20"/>
        </w:rPr>
        <w:softHyphen/>
        <w:t>то</w:t>
      </w:r>
      <w:r>
        <w:rPr>
          <w:rFonts w:ascii="Arial" w:hAnsi="Arial" w:cs="Arial"/>
          <w:sz w:val="20"/>
          <w:szCs w:val="20"/>
        </w:rPr>
        <w:softHyphen/>
        <w:t>ров обя</w:t>
      </w:r>
      <w:r>
        <w:rPr>
          <w:rFonts w:ascii="Arial" w:hAnsi="Arial" w:cs="Arial"/>
          <w:sz w:val="20"/>
          <w:szCs w:val="20"/>
        </w:rPr>
        <w:softHyphen/>
        <w:t>зан рас</w:t>
      </w:r>
      <w:r>
        <w:rPr>
          <w:rFonts w:ascii="Arial" w:hAnsi="Arial" w:cs="Arial"/>
          <w:sz w:val="20"/>
          <w:szCs w:val="20"/>
        </w:rPr>
        <w:softHyphen/>
        <w:t>смо</w:t>
      </w:r>
      <w:r>
        <w:rPr>
          <w:rFonts w:ascii="Arial" w:hAnsi="Arial" w:cs="Arial"/>
          <w:sz w:val="20"/>
          <w:szCs w:val="20"/>
        </w:rPr>
        <w:softHyphen/>
        <w:t>т</w:t>
      </w:r>
      <w:r>
        <w:rPr>
          <w:rFonts w:ascii="Arial" w:hAnsi="Arial" w:cs="Arial"/>
          <w:sz w:val="20"/>
          <w:szCs w:val="20"/>
        </w:rPr>
        <w:softHyphen/>
        <w:t>реть та</w:t>
      </w:r>
      <w:r>
        <w:rPr>
          <w:rFonts w:ascii="Arial" w:hAnsi="Arial" w:cs="Arial"/>
          <w:sz w:val="20"/>
          <w:szCs w:val="20"/>
        </w:rPr>
        <w:softHyphen/>
        <w:t>кое пред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ние и не впра</w:t>
      </w:r>
      <w:r>
        <w:rPr>
          <w:rFonts w:ascii="Arial" w:hAnsi="Arial" w:cs="Arial"/>
          <w:sz w:val="20"/>
          <w:szCs w:val="20"/>
        </w:rPr>
        <w:softHyphen/>
        <w:t>ве от</w:t>
      </w:r>
      <w:r>
        <w:rPr>
          <w:rFonts w:ascii="Arial" w:hAnsi="Arial" w:cs="Arial"/>
          <w:sz w:val="20"/>
          <w:szCs w:val="20"/>
        </w:rPr>
        <w:softHyphen/>
        <w:t>ка</w:t>
      </w:r>
      <w:r>
        <w:rPr>
          <w:rFonts w:ascii="Arial" w:hAnsi="Arial" w:cs="Arial"/>
          <w:sz w:val="20"/>
          <w:szCs w:val="20"/>
        </w:rPr>
        <w:softHyphen/>
        <w:t>зы</w:t>
      </w:r>
      <w:r>
        <w:rPr>
          <w:rFonts w:ascii="Arial" w:hAnsi="Arial" w:cs="Arial"/>
          <w:sz w:val="20"/>
          <w:szCs w:val="20"/>
        </w:rPr>
        <w:softHyphen/>
        <w:t>вать в его удо</w:t>
      </w:r>
      <w:r>
        <w:rPr>
          <w:rFonts w:ascii="Arial" w:hAnsi="Arial" w:cs="Arial"/>
          <w:sz w:val="20"/>
          <w:szCs w:val="20"/>
        </w:rPr>
        <w:softHyphen/>
        <w:t>в</w:t>
      </w:r>
      <w:r>
        <w:rPr>
          <w:rFonts w:ascii="Arial" w:hAnsi="Arial" w:cs="Arial"/>
          <w:sz w:val="20"/>
          <w:szCs w:val="20"/>
        </w:rPr>
        <w:softHyphen/>
        <w:t>ле</w:t>
      </w:r>
      <w:r>
        <w:rPr>
          <w:rFonts w:ascii="Arial" w:hAnsi="Arial" w:cs="Arial"/>
          <w:sz w:val="20"/>
          <w:szCs w:val="20"/>
        </w:rPr>
        <w:softHyphen/>
        <w:t>тво</w:t>
      </w:r>
      <w:r>
        <w:rPr>
          <w:rFonts w:ascii="Arial" w:hAnsi="Arial" w:cs="Arial"/>
          <w:sz w:val="20"/>
          <w:szCs w:val="20"/>
        </w:rPr>
        <w:softHyphen/>
        <w:t>ре</w:t>
      </w:r>
      <w:r>
        <w:rPr>
          <w:rFonts w:ascii="Arial" w:hAnsi="Arial" w:cs="Arial"/>
          <w:sz w:val="20"/>
          <w:szCs w:val="20"/>
        </w:rPr>
        <w:softHyphen/>
        <w:t>нии толь</w:t>
      </w:r>
      <w:r>
        <w:rPr>
          <w:rFonts w:ascii="Arial" w:hAnsi="Arial" w:cs="Arial"/>
          <w:sz w:val="20"/>
          <w:szCs w:val="20"/>
        </w:rPr>
        <w:softHyphen/>
        <w:t>ко на ос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нии от</w:t>
      </w:r>
      <w:r>
        <w:rPr>
          <w:rFonts w:ascii="Arial" w:hAnsi="Arial" w:cs="Arial"/>
          <w:sz w:val="20"/>
          <w:szCs w:val="20"/>
        </w:rPr>
        <w:softHyphen/>
        <w:t>сут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вия под</w:t>
      </w:r>
      <w:r>
        <w:rPr>
          <w:rFonts w:ascii="Arial" w:hAnsi="Arial" w:cs="Arial"/>
          <w:sz w:val="20"/>
          <w:szCs w:val="20"/>
        </w:rPr>
        <w:softHyphen/>
        <w:t>пи</w:t>
      </w:r>
      <w:r>
        <w:rPr>
          <w:rFonts w:ascii="Arial" w:hAnsi="Arial" w:cs="Arial"/>
          <w:sz w:val="20"/>
          <w:szCs w:val="20"/>
        </w:rPr>
        <w:softHyphen/>
        <w:t>си всех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ров, ука</w:t>
      </w:r>
      <w:r>
        <w:rPr>
          <w:rFonts w:ascii="Arial" w:hAnsi="Arial" w:cs="Arial"/>
          <w:sz w:val="20"/>
          <w:szCs w:val="20"/>
        </w:rPr>
        <w:softHyphen/>
        <w:t>зан</w:t>
      </w:r>
      <w:r>
        <w:rPr>
          <w:rFonts w:ascii="Arial" w:hAnsi="Arial" w:cs="Arial"/>
          <w:sz w:val="20"/>
          <w:szCs w:val="20"/>
        </w:rPr>
        <w:softHyphen/>
        <w:t>ных в пред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нии.</w:t>
      </w:r>
    </w:p>
    <w:p w:rsidR="00B76F79" w:rsidRDefault="00B76F79" w:rsidP="008718F6">
      <w:pPr>
        <w:tabs>
          <w:tab w:val="left" w:pos="0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8718F6">
        <w:rPr>
          <w:rFonts w:ascii="Arial" w:hAnsi="Arial" w:cs="Arial"/>
          <w:sz w:val="20"/>
          <w:szCs w:val="20"/>
        </w:rPr>
        <w:t>.17</w:t>
      </w:r>
      <w:r>
        <w:rPr>
          <w:rFonts w:ascii="Arial" w:hAnsi="Arial" w:cs="Arial"/>
          <w:sz w:val="20"/>
          <w:szCs w:val="20"/>
        </w:rPr>
        <w:t xml:space="preserve">. </w:t>
      </w:r>
      <w:r w:rsidRPr="00085EA3">
        <w:rPr>
          <w:rFonts w:ascii="Arial" w:hAnsi="Arial" w:cs="Arial"/>
          <w:sz w:val="20"/>
          <w:szCs w:val="20"/>
        </w:rPr>
        <w:t xml:space="preserve">В </w:t>
      </w:r>
      <w:r w:rsidR="00667DB3">
        <w:rPr>
          <w:rFonts w:ascii="Arial" w:hAnsi="Arial" w:cs="Arial"/>
          <w:sz w:val="20"/>
          <w:szCs w:val="20"/>
        </w:rPr>
        <w:t>случае</w:t>
      </w:r>
      <w:proofErr w:type="gramStart"/>
      <w:r w:rsidR="005A24B2">
        <w:rPr>
          <w:rFonts w:ascii="Arial" w:hAnsi="Arial" w:cs="Arial"/>
          <w:sz w:val="20"/>
          <w:szCs w:val="20"/>
        </w:rPr>
        <w:t>,</w:t>
      </w:r>
      <w:proofErr w:type="gramEnd"/>
      <w:r w:rsidR="00667DB3">
        <w:rPr>
          <w:rFonts w:ascii="Arial" w:hAnsi="Arial" w:cs="Arial"/>
          <w:sz w:val="20"/>
          <w:szCs w:val="20"/>
        </w:rPr>
        <w:t xml:space="preserve"> если</w:t>
      </w:r>
      <w:r w:rsidRPr="00085EA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пред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ние о вы</w:t>
      </w:r>
      <w:r>
        <w:rPr>
          <w:rFonts w:ascii="Arial" w:hAnsi="Arial" w:cs="Arial"/>
          <w:sz w:val="20"/>
          <w:szCs w:val="20"/>
        </w:rPr>
        <w:softHyphen/>
        <w:t>дви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нии кан</w:t>
      </w:r>
      <w:r>
        <w:rPr>
          <w:rFonts w:ascii="Arial" w:hAnsi="Arial" w:cs="Arial"/>
          <w:sz w:val="20"/>
          <w:szCs w:val="20"/>
        </w:rPr>
        <w:softHyphen/>
        <w:t>ди</w:t>
      </w:r>
      <w:r>
        <w:rPr>
          <w:rFonts w:ascii="Arial" w:hAnsi="Arial" w:cs="Arial"/>
          <w:sz w:val="20"/>
          <w:szCs w:val="20"/>
        </w:rPr>
        <w:softHyphen/>
        <w:t>да</w:t>
      </w:r>
      <w:r>
        <w:rPr>
          <w:rFonts w:ascii="Arial" w:hAnsi="Arial" w:cs="Arial"/>
          <w:sz w:val="20"/>
          <w:szCs w:val="20"/>
        </w:rPr>
        <w:softHyphen/>
        <w:t xml:space="preserve">тов </w:t>
      </w:r>
      <w:r w:rsidRPr="00085EA3">
        <w:rPr>
          <w:rFonts w:ascii="Arial" w:hAnsi="Arial" w:cs="Arial"/>
          <w:sz w:val="20"/>
          <w:szCs w:val="20"/>
        </w:rPr>
        <w:t xml:space="preserve">подписано представителем акционера, к такому </w:t>
      </w:r>
      <w:r>
        <w:rPr>
          <w:rFonts w:ascii="Arial" w:hAnsi="Arial" w:cs="Arial"/>
          <w:sz w:val="20"/>
          <w:szCs w:val="20"/>
        </w:rPr>
        <w:t>предложению</w:t>
      </w:r>
      <w:r w:rsidRPr="00085EA3">
        <w:rPr>
          <w:rFonts w:ascii="Arial" w:hAnsi="Arial" w:cs="Arial"/>
          <w:sz w:val="20"/>
          <w:szCs w:val="20"/>
        </w:rPr>
        <w:t xml:space="preserve"> должна прилагаться доверенность (копия доверенности, засвидетельствованная в установленном порядке), </w:t>
      </w:r>
      <w:r w:rsidR="008718F6">
        <w:rPr>
          <w:rFonts w:ascii="Arial" w:hAnsi="Arial" w:cs="Arial"/>
          <w:sz w:val="20"/>
          <w:szCs w:val="20"/>
        </w:rPr>
        <w:t>соответствующая требованиям законодательства Российской Федерации к оформлению доверенности на голосование</w:t>
      </w:r>
      <w:r>
        <w:rPr>
          <w:rFonts w:ascii="Arial" w:hAnsi="Arial" w:cs="Arial"/>
          <w:sz w:val="20"/>
          <w:szCs w:val="20"/>
        </w:rPr>
        <w:t>, или иные до</w:t>
      </w:r>
      <w:r>
        <w:rPr>
          <w:rFonts w:ascii="Arial" w:hAnsi="Arial" w:cs="Arial"/>
          <w:sz w:val="20"/>
          <w:szCs w:val="20"/>
        </w:rPr>
        <w:softHyphen/>
        <w:t>ку</w:t>
      </w:r>
      <w:r>
        <w:rPr>
          <w:rFonts w:ascii="Arial" w:hAnsi="Arial" w:cs="Arial"/>
          <w:sz w:val="20"/>
          <w:szCs w:val="20"/>
        </w:rPr>
        <w:softHyphen/>
        <w:t>мен</w:t>
      </w:r>
      <w:r>
        <w:rPr>
          <w:rFonts w:ascii="Arial" w:hAnsi="Arial" w:cs="Arial"/>
          <w:sz w:val="20"/>
          <w:szCs w:val="20"/>
        </w:rPr>
        <w:softHyphen/>
        <w:t>ты, удо</w:t>
      </w:r>
      <w:r>
        <w:rPr>
          <w:rFonts w:ascii="Arial" w:hAnsi="Arial" w:cs="Arial"/>
          <w:sz w:val="20"/>
          <w:szCs w:val="20"/>
        </w:rPr>
        <w:softHyphen/>
        <w:t>сто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ря</w:t>
      </w:r>
      <w:r>
        <w:rPr>
          <w:rFonts w:ascii="Arial" w:hAnsi="Arial" w:cs="Arial"/>
          <w:sz w:val="20"/>
          <w:szCs w:val="20"/>
        </w:rPr>
        <w:softHyphen/>
        <w:t>ю</w:t>
      </w:r>
      <w:r>
        <w:rPr>
          <w:rFonts w:ascii="Arial" w:hAnsi="Arial" w:cs="Arial"/>
          <w:sz w:val="20"/>
          <w:szCs w:val="20"/>
        </w:rPr>
        <w:softHyphen/>
        <w:t>щие пра</w:t>
      </w:r>
      <w:r>
        <w:rPr>
          <w:rFonts w:ascii="Arial" w:hAnsi="Arial" w:cs="Arial"/>
          <w:sz w:val="20"/>
          <w:szCs w:val="20"/>
        </w:rPr>
        <w:softHyphen/>
        <w:t>во пред</w:t>
      </w:r>
      <w:r>
        <w:rPr>
          <w:rFonts w:ascii="Arial" w:hAnsi="Arial" w:cs="Arial"/>
          <w:sz w:val="20"/>
          <w:szCs w:val="20"/>
        </w:rPr>
        <w:softHyphen/>
        <w:t>ста</w:t>
      </w:r>
      <w:r>
        <w:rPr>
          <w:rFonts w:ascii="Arial" w:hAnsi="Arial" w:cs="Arial"/>
          <w:sz w:val="20"/>
          <w:szCs w:val="20"/>
        </w:rPr>
        <w:softHyphen/>
        <w:t>ви</w:t>
      </w:r>
      <w:r>
        <w:rPr>
          <w:rFonts w:ascii="Arial" w:hAnsi="Arial" w:cs="Arial"/>
          <w:sz w:val="20"/>
          <w:szCs w:val="20"/>
        </w:rPr>
        <w:softHyphen/>
        <w:t>те</w:t>
      </w:r>
      <w:r>
        <w:rPr>
          <w:rFonts w:ascii="Arial" w:hAnsi="Arial" w:cs="Arial"/>
          <w:sz w:val="20"/>
          <w:szCs w:val="20"/>
        </w:rPr>
        <w:softHyphen/>
        <w:t>ля дей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во</w:t>
      </w:r>
      <w:r>
        <w:rPr>
          <w:rFonts w:ascii="Arial" w:hAnsi="Arial" w:cs="Arial"/>
          <w:sz w:val="20"/>
          <w:szCs w:val="20"/>
        </w:rPr>
        <w:softHyphen/>
        <w:t>вать от име</w:t>
      </w:r>
      <w:r>
        <w:rPr>
          <w:rFonts w:ascii="Arial" w:hAnsi="Arial" w:cs="Arial"/>
          <w:sz w:val="20"/>
          <w:szCs w:val="20"/>
        </w:rPr>
        <w:softHyphen/>
        <w:t>ни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 xml:space="preserve">ра. </w:t>
      </w:r>
      <w:r w:rsidRPr="00085EA3">
        <w:rPr>
          <w:rFonts w:ascii="Arial" w:hAnsi="Arial" w:cs="Arial"/>
          <w:sz w:val="20"/>
          <w:szCs w:val="20"/>
        </w:rPr>
        <w:t xml:space="preserve"> </w:t>
      </w:r>
    </w:p>
    <w:p w:rsidR="00B76F79" w:rsidRPr="008718F6" w:rsidRDefault="008718F6" w:rsidP="00E928BF">
      <w:pPr>
        <w:tabs>
          <w:tab w:val="left" w:pos="0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4.18</w:t>
      </w:r>
      <w:r w:rsidR="00B76F79">
        <w:rPr>
          <w:rFonts w:ascii="Arial" w:hAnsi="Arial" w:cs="Arial"/>
          <w:sz w:val="20"/>
          <w:szCs w:val="20"/>
        </w:rPr>
        <w:t>.</w:t>
      </w:r>
      <w:r w:rsidR="009564D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Чи</w:t>
      </w:r>
      <w:r>
        <w:rPr>
          <w:rFonts w:ascii="Arial" w:hAnsi="Arial" w:cs="Arial"/>
          <w:sz w:val="20"/>
          <w:szCs w:val="20"/>
        </w:rPr>
        <w:softHyphen/>
        <w:t>с</w:t>
      </w:r>
      <w:r>
        <w:rPr>
          <w:rFonts w:ascii="Arial" w:hAnsi="Arial" w:cs="Arial"/>
          <w:sz w:val="20"/>
          <w:szCs w:val="20"/>
        </w:rPr>
        <w:softHyphen/>
        <w:t>ло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су</w:t>
      </w:r>
      <w:r>
        <w:rPr>
          <w:rFonts w:ascii="Arial" w:hAnsi="Arial" w:cs="Arial"/>
          <w:sz w:val="20"/>
          <w:szCs w:val="20"/>
        </w:rPr>
        <w:softHyphen/>
        <w:t>ю</w:t>
      </w:r>
      <w:r>
        <w:rPr>
          <w:rFonts w:ascii="Arial" w:hAnsi="Arial" w:cs="Arial"/>
          <w:sz w:val="20"/>
          <w:szCs w:val="20"/>
        </w:rPr>
        <w:softHyphen/>
        <w:t>щих ак</w:t>
      </w:r>
      <w:r>
        <w:rPr>
          <w:rFonts w:ascii="Arial" w:hAnsi="Arial" w:cs="Arial"/>
          <w:sz w:val="20"/>
          <w:szCs w:val="20"/>
        </w:rPr>
        <w:softHyphen/>
        <w:t>ций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ва, при</w:t>
      </w:r>
      <w:r w:rsidR="00B76F79">
        <w:rPr>
          <w:rFonts w:ascii="Arial" w:hAnsi="Arial" w:cs="Arial"/>
          <w:sz w:val="20"/>
          <w:szCs w:val="20"/>
        </w:rPr>
        <w:softHyphen/>
        <w:t>на</w:t>
      </w:r>
      <w:r w:rsidR="00B76F79">
        <w:rPr>
          <w:rFonts w:ascii="Arial" w:hAnsi="Arial" w:cs="Arial"/>
          <w:sz w:val="20"/>
          <w:szCs w:val="20"/>
        </w:rPr>
        <w:softHyphen/>
        <w:t>д</w:t>
      </w:r>
      <w:r w:rsidR="00B76F79">
        <w:rPr>
          <w:rFonts w:ascii="Arial" w:hAnsi="Arial" w:cs="Arial"/>
          <w:sz w:val="20"/>
          <w:szCs w:val="20"/>
        </w:rPr>
        <w:softHyphen/>
        <w:t>ле</w:t>
      </w:r>
      <w:r w:rsidR="00B76F79">
        <w:rPr>
          <w:rFonts w:ascii="Arial" w:hAnsi="Arial" w:cs="Arial"/>
          <w:sz w:val="20"/>
          <w:szCs w:val="20"/>
        </w:rPr>
        <w:softHyphen/>
        <w:t>жа</w:t>
      </w:r>
      <w:r w:rsidR="00B76F79">
        <w:rPr>
          <w:rFonts w:ascii="Arial" w:hAnsi="Arial" w:cs="Arial"/>
          <w:sz w:val="20"/>
          <w:szCs w:val="20"/>
        </w:rPr>
        <w:softHyphen/>
        <w:t>щих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ру, под</w:t>
      </w:r>
      <w:r w:rsidR="00B76F79">
        <w:rPr>
          <w:rFonts w:ascii="Arial" w:hAnsi="Arial" w:cs="Arial"/>
          <w:sz w:val="20"/>
          <w:szCs w:val="20"/>
        </w:rPr>
        <w:softHyphen/>
        <w:t>пи</w:t>
      </w:r>
      <w:r w:rsidR="00B76F79">
        <w:rPr>
          <w:rFonts w:ascii="Arial" w:hAnsi="Arial" w:cs="Arial"/>
          <w:sz w:val="20"/>
          <w:szCs w:val="20"/>
        </w:rPr>
        <w:softHyphen/>
        <w:t>сав</w:t>
      </w:r>
      <w:r w:rsidR="00B76F79">
        <w:rPr>
          <w:rFonts w:ascii="Arial" w:hAnsi="Arial" w:cs="Arial"/>
          <w:sz w:val="20"/>
          <w:szCs w:val="20"/>
        </w:rPr>
        <w:softHyphen/>
        <w:t>ше</w:t>
      </w:r>
      <w:r w:rsidR="00B76F79">
        <w:rPr>
          <w:rFonts w:ascii="Arial" w:hAnsi="Arial" w:cs="Arial"/>
          <w:sz w:val="20"/>
          <w:szCs w:val="20"/>
        </w:rPr>
        <w:softHyphen/>
        <w:t>му пред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же</w:t>
      </w:r>
      <w:r w:rsidR="00B76F79">
        <w:rPr>
          <w:rFonts w:ascii="Arial" w:hAnsi="Arial" w:cs="Arial"/>
          <w:sz w:val="20"/>
          <w:szCs w:val="20"/>
        </w:rPr>
        <w:softHyphen/>
        <w:t>ние о</w:t>
      </w:r>
      <w:r>
        <w:rPr>
          <w:rFonts w:ascii="Arial" w:hAnsi="Arial" w:cs="Arial"/>
          <w:sz w:val="20"/>
          <w:szCs w:val="20"/>
        </w:rPr>
        <w:t xml:space="preserve"> вы</w:t>
      </w:r>
      <w:r>
        <w:rPr>
          <w:rFonts w:ascii="Arial" w:hAnsi="Arial" w:cs="Arial"/>
          <w:sz w:val="20"/>
          <w:szCs w:val="20"/>
        </w:rPr>
        <w:softHyphen/>
        <w:t>дви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нии кан</w:t>
      </w:r>
      <w:r>
        <w:rPr>
          <w:rFonts w:ascii="Arial" w:hAnsi="Arial" w:cs="Arial"/>
          <w:sz w:val="20"/>
          <w:szCs w:val="20"/>
        </w:rPr>
        <w:softHyphen/>
        <w:t>ди</w:t>
      </w:r>
      <w:r>
        <w:rPr>
          <w:rFonts w:ascii="Arial" w:hAnsi="Arial" w:cs="Arial"/>
          <w:sz w:val="20"/>
          <w:szCs w:val="20"/>
        </w:rPr>
        <w:softHyphen/>
        <w:t>да</w:t>
      </w:r>
      <w:r>
        <w:rPr>
          <w:rFonts w:ascii="Arial" w:hAnsi="Arial" w:cs="Arial"/>
          <w:sz w:val="20"/>
          <w:szCs w:val="20"/>
        </w:rPr>
        <w:softHyphen/>
        <w:t>тов в С</w:t>
      </w:r>
      <w:r w:rsidR="00B76F79">
        <w:rPr>
          <w:rFonts w:ascii="Arial" w:hAnsi="Arial" w:cs="Arial"/>
          <w:sz w:val="20"/>
          <w:szCs w:val="20"/>
        </w:rPr>
        <w:t>овет директоров, и об</w:t>
      </w:r>
      <w:r w:rsidR="00B76F79">
        <w:rPr>
          <w:rFonts w:ascii="Arial" w:hAnsi="Arial" w:cs="Arial"/>
          <w:sz w:val="20"/>
          <w:szCs w:val="20"/>
        </w:rPr>
        <w:softHyphen/>
        <w:t>щее</w:t>
      </w:r>
      <w:r>
        <w:rPr>
          <w:rFonts w:ascii="Arial" w:hAnsi="Arial" w:cs="Arial"/>
          <w:sz w:val="20"/>
          <w:szCs w:val="20"/>
        </w:rPr>
        <w:t xml:space="preserve"> чи</w:t>
      </w:r>
      <w:r>
        <w:rPr>
          <w:rFonts w:ascii="Arial" w:hAnsi="Arial" w:cs="Arial"/>
          <w:sz w:val="20"/>
          <w:szCs w:val="20"/>
        </w:rPr>
        <w:softHyphen/>
        <w:t>с</w:t>
      </w:r>
      <w:r>
        <w:rPr>
          <w:rFonts w:ascii="Arial" w:hAnsi="Arial" w:cs="Arial"/>
          <w:sz w:val="20"/>
          <w:szCs w:val="20"/>
        </w:rPr>
        <w:softHyphen/>
        <w:t>ло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су</w:t>
      </w:r>
      <w:r>
        <w:rPr>
          <w:rFonts w:ascii="Arial" w:hAnsi="Arial" w:cs="Arial"/>
          <w:sz w:val="20"/>
          <w:szCs w:val="20"/>
        </w:rPr>
        <w:softHyphen/>
        <w:t>ю</w:t>
      </w:r>
      <w:r>
        <w:rPr>
          <w:rFonts w:ascii="Arial" w:hAnsi="Arial" w:cs="Arial"/>
          <w:sz w:val="20"/>
          <w:szCs w:val="20"/>
        </w:rPr>
        <w:softHyphen/>
        <w:t>щих ак</w:t>
      </w:r>
      <w:r>
        <w:rPr>
          <w:rFonts w:ascii="Arial" w:hAnsi="Arial" w:cs="Arial"/>
          <w:sz w:val="20"/>
          <w:szCs w:val="20"/>
        </w:rPr>
        <w:softHyphen/>
        <w:t>ций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 оп</w:t>
      </w:r>
      <w:r w:rsidR="00B76F79">
        <w:rPr>
          <w:rFonts w:ascii="Arial" w:hAnsi="Arial" w:cs="Arial"/>
          <w:sz w:val="20"/>
          <w:szCs w:val="20"/>
        </w:rPr>
        <w:softHyphen/>
        <w:t>ре</w:t>
      </w:r>
      <w:r w:rsidR="00B76F79">
        <w:rPr>
          <w:rFonts w:ascii="Arial" w:hAnsi="Arial" w:cs="Arial"/>
          <w:sz w:val="20"/>
          <w:szCs w:val="20"/>
        </w:rPr>
        <w:softHyphen/>
        <w:t>де</w:t>
      </w:r>
      <w:r w:rsidR="00B76F79">
        <w:rPr>
          <w:rFonts w:ascii="Arial" w:hAnsi="Arial" w:cs="Arial"/>
          <w:sz w:val="20"/>
          <w:szCs w:val="20"/>
        </w:rPr>
        <w:softHyphen/>
        <w:t>ля</w:t>
      </w:r>
      <w:r w:rsidR="00B76F79">
        <w:rPr>
          <w:rFonts w:ascii="Arial" w:hAnsi="Arial" w:cs="Arial"/>
          <w:sz w:val="20"/>
          <w:szCs w:val="20"/>
        </w:rPr>
        <w:softHyphen/>
        <w:t>ют</w:t>
      </w:r>
      <w:r w:rsidR="00B76F79">
        <w:rPr>
          <w:rFonts w:ascii="Arial" w:hAnsi="Arial" w:cs="Arial"/>
          <w:sz w:val="20"/>
          <w:szCs w:val="20"/>
        </w:rPr>
        <w:softHyphen/>
        <w:t xml:space="preserve">ся </w:t>
      </w:r>
      <w:r>
        <w:rPr>
          <w:rFonts w:ascii="Arial" w:hAnsi="Arial" w:cs="Arial"/>
          <w:sz w:val="20"/>
          <w:szCs w:val="20"/>
        </w:rPr>
        <w:t>С</w:t>
      </w:r>
      <w:r w:rsidR="00C5508C">
        <w:rPr>
          <w:rFonts w:ascii="Arial" w:hAnsi="Arial" w:cs="Arial"/>
          <w:sz w:val="20"/>
          <w:szCs w:val="20"/>
        </w:rPr>
        <w:t xml:space="preserve">оветом директоров </w:t>
      </w:r>
      <w:r w:rsidR="00B76F79" w:rsidRPr="008718F6">
        <w:rPr>
          <w:rFonts w:ascii="Arial" w:hAnsi="Arial" w:cs="Arial"/>
          <w:sz w:val="20"/>
          <w:szCs w:val="20"/>
        </w:rPr>
        <w:t>на да</w:t>
      </w:r>
      <w:r w:rsidR="00B76F79" w:rsidRPr="008718F6">
        <w:rPr>
          <w:rFonts w:ascii="Arial" w:hAnsi="Arial" w:cs="Arial"/>
          <w:sz w:val="20"/>
          <w:szCs w:val="20"/>
        </w:rPr>
        <w:softHyphen/>
        <w:t>ту вне</w:t>
      </w:r>
      <w:r w:rsidR="00B76F79" w:rsidRPr="008718F6">
        <w:rPr>
          <w:rFonts w:ascii="Arial" w:hAnsi="Arial" w:cs="Arial"/>
          <w:sz w:val="20"/>
          <w:szCs w:val="20"/>
        </w:rPr>
        <w:softHyphen/>
        <w:t>се</w:t>
      </w:r>
      <w:r w:rsidR="00B76F79" w:rsidRPr="008718F6">
        <w:rPr>
          <w:rFonts w:ascii="Arial" w:hAnsi="Arial" w:cs="Arial"/>
          <w:sz w:val="20"/>
          <w:szCs w:val="20"/>
        </w:rPr>
        <w:softHyphen/>
        <w:t>ния такого пред</w:t>
      </w:r>
      <w:r w:rsidR="00B76F79" w:rsidRPr="008718F6">
        <w:rPr>
          <w:rFonts w:ascii="Arial" w:hAnsi="Arial" w:cs="Arial"/>
          <w:sz w:val="20"/>
          <w:szCs w:val="20"/>
        </w:rPr>
        <w:softHyphen/>
        <w:t>ло</w:t>
      </w:r>
      <w:r w:rsidR="00B76F79" w:rsidRPr="008718F6">
        <w:rPr>
          <w:rFonts w:ascii="Arial" w:hAnsi="Arial" w:cs="Arial"/>
          <w:sz w:val="20"/>
          <w:szCs w:val="20"/>
        </w:rPr>
        <w:softHyphen/>
        <w:t>же</w:t>
      </w:r>
      <w:r w:rsidR="00B76F79" w:rsidRPr="008718F6">
        <w:rPr>
          <w:rFonts w:ascii="Arial" w:hAnsi="Arial" w:cs="Arial"/>
          <w:sz w:val="20"/>
          <w:szCs w:val="20"/>
        </w:rPr>
        <w:softHyphen/>
        <w:t xml:space="preserve">ния. </w:t>
      </w:r>
    </w:p>
    <w:p w:rsidR="00B76F79" w:rsidRPr="008718F6" w:rsidRDefault="00B76F79" w:rsidP="00E928BF">
      <w:pPr>
        <w:tabs>
          <w:tab w:val="left" w:pos="0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си</w:t>
      </w:r>
      <w:r>
        <w:rPr>
          <w:rFonts w:ascii="Arial" w:hAnsi="Arial" w:cs="Arial"/>
          <w:sz w:val="20"/>
          <w:szCs w:val="20"/>
        </w:rPr>
        <w:softHyphen/>
        <w:t>тель</w:t>
      </w:r>
      <w:r>
        <w:rPr>
          <w:rFonts w:ascii="Arial" w:hAnsi="Arial" w:cs="Arial"/>
          <w:sz w:val="20"/>
          <w:szCs w:val="20"/>
        </w:rPr>
        <w:softHyphen/>
        <w:t>ная до</w:t>
      </w:r>
      <w:r>
        <w:rPr>
          <w:rFonts w:ascii="Arial" w:hAnsi="Arial" w:cs="Arial"/>
          <w:sz w:val="20"/>
          <w:szCs w:val="20"/>
        </w:rPr>
        <w:softHyphen/>
        <w:t>ля (п</w:t>
      </w:r>
      <w:r w:rsidR="008718F6">
        <w:rPr>
          <w:rFonts w:ascii="Arial" w:hAnsi="Arial" w:cs="Arial"/>
          <w:sz w:val="20"/>
          <w:szCs w:val="20"/>
        </w:rPr>
        <w:t>ро</w:t>
      </w:r>
      <w:r w:rsidR="008718F6">
        <w:rPr>
          <w:rFonts w:ascii="Arial" w:hAnsi="Arial" w:cs="Arial"/>
          <w:sz w:val="20"/>
          <w:szCs w:val="20"/>
        </w:rPr>
        <w:softHyphen/>
        <w:t>цент) го</w:t>
      </w:r>
      <w:r w:rsidR="008718F6">
        <w:rPr>
          <w:rFonts w:ascii="Arial" w:hAnsi="Arial" w:cs="Arial"/>
          <w:sz w:val="20"/>
          <w:szCs w:val="20"/>
        </w:rPr>
        <w:softHyphen/>
        <w:t>ло</w:t>
      </w:r>
      <w:r w:rsidR="008718F6">
        <w:rPr>
          <w:rFonts w:ascii="Arial" w:hAnsi="Arial" w:cs="Arial"/>
          <w:sz w:val="20"/>
          <w:szCs w:val="20"/>
        </w:rPr>
        <w:softHyphen/>
        <w:t>су</w:t>
      </w:r>
      <w:r w:rsidR="008718F6">
        <w:rPr>
          <w:rFonts w:ascii="Arial" w:hAnsi="Arial" w:cs="Arial"/>
          <w:sz w:val="20"/>
          <w:szCs w:val="20"/>
        </w:rPr>
        <w:softHyphen/>
        <w:t>ю</w:t>
      </w:r>
      <w:r w:rsidR="008718F6">
        <w:rPr>
          <w:rFonts w:ascii="Arial" w:hAnsi="Arial" w:cs="Arial"/>
          <w:sz w:val="20"/>
          <w:szCs w:val="20"/>
        </w:rPr>
        <w:softHyphen/>
        <w:t>щих ак</w:t>
      </w:r>
      <w:r w:rsidR="008718F6">
        <w:rPr>
          <w:rFonts w:ascii="Arial" w:hAnsi="Arial" w:cs="Arial"/>
          <w:sz w:val="20"/>
          <w:szCs w:val="20"/>
        </w:rPr>
        <w:softHyphen/>
        <w:t>ций 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ва, при</w:t>
      </w:r>
      <w:r>
        <w:rPr>
          <w:rFonts w:ascii="Arial" w:hAnsi="Arial" w:cs="Arial"/>
          <w:sz w:val="20"/>
          <w:szCs w:val="20"/>
        </w:rPr>
        <w:softHyphen/>
        <w:t>на</w:t>
      </w:r>
      <w:r>
        <w:rPr>
          <w:rFonts w:ascii="Arial" w:hAnsi="Arial" w:cs="Arial"/>
          <w:sz w:val="20"/>
          <w:szCs w:val="20"/>
        </w:rPr>
        <w:softHyphen/>
        <w:t>д</w:t>
      </w:r>
      <w:r>
        <w:rPr>
          <w:rFonts w:ascii="Arial" w:hAnsi="Arial" w:cs="Arial"/>
          <w:sz w:val="20"/>
          <w:szCs w:val="20"/>
        </w:rPr>
        <w:softHyphen/>
        <w:t>ле</w:t>
      </w:r>
      <w:r>
        <w:rPr>
          <w:rFonts w:ascii="Arial" w:hAnsi="Arial" w:cs="Arial"/>
          <w:sz w:val="20"/>
          <w:szCs w:val="20"/>
        </w:rPr>
        <w:softHyphen/>
        <w:t>жа</w:t>
      </w:r>
      <w:r>
        <w:rPr>
          <w:rFonts w:ascii="Arial" w:hAnsi="Arial" w:cs="Arial"/>
          <w:sz w:val="20"/>
          <w:szCs w:val="20"/>
        </w:rPr>
        <w:softHyphen/>
        <w:t>щих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рам, под</w:t>
      </w:r>
      <w:r>
        <w:rPr>
          <w:rFonts w:ascii="Arial" w:hAnsi="Arial" w:cs="Arial"/>
          <w:sz w:val="20"/>
          <w:szCs w:val="20"/>
        </w:rPr>
        <w:softHyphen/>
        <w:t>пи</w:t>
      </w:r>
      <w:r>
        <w:rPr>
          <w:rFonts w:ascii="Arial" w:hAnsi="Arial" w:cs="Arial"/>
          <w:sz w:val="20"/>
          <w:szCs w:val="20"/>
        </w:rPr>
        <w:softHyphen/>
        <w:t>сав</w:t>
      </w:r>
      <w:r>
        <w:rPr>
          <w:rFonts w:ascii="Arial" w:hAnsi="Arial" w:cs="Arial"/>
          <w:sz w:val="20"/>
          <w:szCs w:val="20"/>
        </w:rPr>
        <w:softHyphen/>
        <w:t>шим пред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ние о</w:t>
      </w:r>
      <w:r w:rsidR="008718F6">
        <w:rPr>
          <w:rFonts w:ascii="Arial" w:hAnsi="Arial" w:cs="Arial"/>
          <w:sz w:val="20"/>
          <w:szCs w:val="20"/>
        </w:rPr>
        <w:t xml:space="preserve"> вы</w:t>
      </w:r>
      <w:r w:rsidR="008718F6">
        <w:rPr>
          <w:rFonts w:ascii="Arial" w:hAnsi="Arial" w:cs="Arial"/>
          <w:sz w:val="20"/>
          <w:szCs w:val="20"/>
        </w:rPr>
        <w:softHyphen/>
        <w:t>дви</w:t>
      </w:r>
      <w:r w:rsidR="008718F6">
        <w:rPr>
          <w:rFonts w:ascii="Arial" w:hAnsi="Arial" w:cs="Arial"/>
          <w:sz w:val="20"/>
          <w:szCs w:val="20"/>
        </w:rPr>
        <w:softHyphen/>
        <w:t>же</w:t>
      </w:r>
      <w:r w:rsidR="008718F6">
        <w:rPr>
          <w:rFonts w:ascii="Arial" w:hAnsi="Arial" w:cs="Arial"/>
          <w:sz w:val="20"/>
          <w:szCs w:val="20"/>
        </w:rPr>
        <w:softHyphen/>
        <w:t>нии кан</w:t>
      </w:r>
      <w:r w:rsidR="008718F6">
        <w:rPr>
          <w:rFonts w:ascii="Arial" w:hAnsi="Arial" w:cs="Arial"/>
          <w:sz w:val="20"/>
          <w:szCs w:val="20"/>
        </w:rPr>
        <w:softHyphen/>
        <w:t>ди</w:t>
      </w:r>
      <w:r w:rsidR="008718F6">
        <w:rPr>
          <w:rFonts w:ascii="Arial" w:hAnsi="Arial" w:cs="Arial"/>
          <w:sz w:val="20"/>
          <w:szCs w:val="20"/>
        </w:rPr>
        <w:softHyphen/>
        <w:t>да</w:t>
      </w:r>
      <w:r w:rsidR="008718F6">
        <w:rPr>
          <w:rFonts w:ascii="Arial" w:hAnsi="Arial" w:cs="Arial"/>
          <w:sz w:val="20"/>
          <w:szCs w:val="20"/>
        </w:rPr>
        <w:softHyphen/>
        <w:t>тов в С</w:t>
      </w:r>
      <w:r>
        <w:rPr>
          <w:rFonts w:ascii="Arial" w:hAnsi="Arial" w:cs="Arial"/>
          <w:sz w:val="20"/>
          <w:szCs w:val="20"/>
        </w:rPr>
        <w:t>овет директоров, в об</w:t>
      </w:r>
      <w:r>
        <w:rPr>
          <w:rFonts w:ascii="Arial" w:hAnsi="Arial" w:cs="Arial"/>
          <w:sz w:val="20"/>
          <w:szCs w:val="20"/>
        </w:rPr>
        <w:softHyphen/>
        <w:t>щем чи</w:t>
      </w:r>
      <w:r>
        <w:rPr>
          <w:rFonts w:ascii="Arial" w:hAnsi="Arial" w:cs="Arial"/>
          <w:sz w:val="20"/>
          <w:szCs w:val="20"/>
        </w:rPr>
        <w:softHyphen/>
        <w:t>с</w:t>
      </w:r>
      <w:r>
        <w:rPr>
          <w:rFonts w:ascii="Arial" w:hAnsi="Arial" w:cs="Arial"/>
          <w:sz w:val="20"/>
          <w:szCs w:val="20"/>
        </w:rPr>
        <w:softHyphen/>
        <w:t>ле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су</w:t>
      </w:r>
      <w:r>
        <w:rPr>
          <w:rFonts w:ascii="Arial" w:hAnsi="Arial" w:cs="Arial"/>
          <w:sz w:val="20"/>
          <w:szCs w:val="20"/>
        </w:rPr>
        <w:softHyphen/>
        <w:t>ю</w:t>
      </w:r>
      <w:r>
        <w:rPr>
          <w:rFonts w:ascii="Arial" w:hAnsi="Arial" w:cs="Arial"/>
          <w:sz w:val="20"/>
          <w:szCs w:val="20"/>
        </w:rPr>
        <w:softHyphen/>
        <w:t>щих ак</w:t>
      </w:r>
      <w:r w:rsidR="005A24B2">
        <w:rPr>
          <w:rFonts w:ascii="Arial" w:hAnsi="Arial" w:cs="Arial"/>
          <w:sz w:val="20"/>
          <w:szCs w:val="20"/>
        </w:rPr>
        <w:softHyphen/>
        <w:t>ций 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 оп</w:t>
      </w:r>
      <w:r>
        <w:rPr>
          <w:rFonts w:ascii="Arial" w:hAnsi="Arial" w:cs="Arial"/>
          <w:sz w:val="20"/>
          <w:szCs w:val="20"/>
        </w:rPr>
        <w:softHyphen/>
        <w:t>ре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ля</w:t>
      </w:r>
      <w:r>
        <w:rPr>
          <w:rFonts w:ascii="Arial" w:hAnsi="Arial" w:cs="Arial"/>
          <w:sz w:val="20"/>
          <w:szCs w:val="20"/>
        </w:rPr>
        <w:softHyphen/>
        <w:t>ет</w:t>
      </w:r>
      <w:r>
        <w:rPr>
          <w:rFonts w:ascii="Arial" w:hAnsi="Arial" w:cs="Arial"/>
          <w:sz w:val="20"/>
          <w:szCs w:val="20"/>
        </w:rPr>
        <w:softHyphen/>
        <w:t xml:space="preserve">ся </w:t>
      </w:r>
      <w:r w:rsidRPr="008718F6">
        <w:rPr>
          <w:rFonts w:ascii="Arial" w:hAnsi="Arial" w:cs="Arial"/>
          <w:sz w:val="20"/>
          <w:szCs w:val="20"/>
        </w:rPr>
        <w:t>на да</w:t>
      </w:r>
      <w:r w:rsidRPr="008718F6">
        <w:rPr>
          <w:rFonts w:ascii="Arial" w:hAnsi="Arial" w:cs="Arial"/>
          <w:sz w:val="20"/>
          <w:szCs w:val="20"/>
        </w:rPr>
        <w:softHyphen/>
        <w:t>ту вне</w:t>
      </w:r>
      <w:r w:rsidRPr="008718F6">
        <w:rPr>
          <w:rFonts w:ascii="Arial" w:hAnsi="Arial" w:cs="Arial"/>
          <w:sz w:val="20"/>
          <w:szCs w:val="20"/>
        </w:rPr>
        <w:softHyphen/>
        <w:t>се</w:t>
      </w:r>
      <w:r w:rsidRPr="008718F6">
        <w:rPr>
          <w:rFonts w:ascii="Arial" w:hAnsi="Arial" w:cs="Arial"/>
          <w:sz w:val="20"/>
          <w:szCs w:val="20"/>
        </w:rPr>
        <w:softHyphen/>
        <w:t>ния такого пред</w:t>
      </w:r>
      <w:r w:rsidRPr="008718F6">
        <w:rPr>
          <w:rFonts w:ascii="Arial" w:hAnsi="Arial" w:cs="Arial"/>
          <w:sz w:val="20"/>
          <w:szCs w:val="20"/>
        </w:rPr>
        <w:softHyphen/>
        <w:t>ло</w:t>
      </w:r>
      <w:r w:rsidRPr="008718F6">
        <w:rPr>
          <w:rFonts w:ascii="Arial" w:hAnsi="Arial" w:cs="Arial"/>
          <w:sz w:val="20"/>
          <w:szCs w:val="20"/>
        </w:rPr>
        <w:softHyphen/>
        <w:t>же</w:t>
      </w:r>
      <w:r w:rsidRPr="008718F6">
        <w:rPr>
          <w:rFonts w:ascii="Arial" w:hAnsi="Arial" w:cs="Arial"/>
          <w:sz w:val="20"/>
          <w:szCs w:val="20"/>
        </w:rPr>
        <w:softHyphen/>
        <w:t>ния.</w:t>
      </w:r>
    </w:p>
    <w:p w:rsidR="00B76F79" w:rsidRDefault="00B76F79" w:rsidP="00C26913">
      <w:pPr>
        <w:tabs>
          <w:tab w:val="left" w:pos="0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Ес</w:t>
      </w:r>
      <w:r>
        <w:rPr>
          <w:rFonts w:ascii="Arial" w:hAnsi="Arial" w:cs="Arial"/>
          <w:sz w:val="20"/>
          <w:szCs w:val="20"/>
        </w:rPr>
        <w:softHyphen/>
        <w:t>ли по</w:t>
      </w:r>
      <w:r>
        <w:rPr>
          <w:rFonts w:ascii="Arial" w:hAnsi="Arial" w:cs="Arial"/>
          <w:sz w:val="20"/>
          <w:szCs w:val="20"/>
        </w:rPr>
        <w:softHyphen/>
        <w:t>с</w:t>
      </w:r>
      <w:r>
        <w:rPr>
          <w:rFonts w:ascii="Arial" w:hAnsi="Arial" w:cs="Arial"/>
          <w:sz w:val="20"/>
          <w:szCs w:val="20"/>
        </w:rPr>
        <w:softHyphen/>
        <w:t>ле ука</w:t>
      </w:r>
      <w:r>
        <w:rPr>
          <w:rFonts w:ascii="Arial" w:hAnsi="Arial" w:cs="Arial"/>
          <w:sz w:val="20"/>
          <w:szCs w:val="20"/>
        </w:rPr>
        <w:softHyphen/>
        <w:t>зан</w:t>
      </w:r>
      <w:r>
        <w:rPr>
          <w:rFonts w:ascii="Arial" w:hAnsi="Arial" w:cs="Arial"/>
          <w:sz w:val="20"/>
          <w:szCs w:val="20"/>
        </w:rPr>
        <w:softHyphen/>
        <w:t>ной да</w:t>
      </w:r>
      <w:r>
        <w:rPr>
          <w:rFonts w:ascii="Arial" w:hAnsi="Arial" w:cs="Arial"/>
          <w:sz w:val="20"/>
          <w:szCs w:val="20"/>
        </w:rPr>
        <w:softHyphen/>
        <w:t>ты до</w:t>
      </w:r>
      <w:r>
        <w:rPr>
          <w:rFonts w:ascii="Arial" w:hAnsi="Arial" w:cs="Arial"/>
          <w:sz w:val="20"/>
          <w:szCs w:val="20"/>
        </w:rPr>
        <w:softHyphen/>
        <w:t>ля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су</w:t>
      </w:r>
      <w:r>
        <w:rPr>
          <w:rFonts w:ascii="Arial" w:hAnsi="Arial" w:cs="Arial"/>
          <w:sz w:val="20"/>
          <w:szCs w:val="20"/>
        </w:rPr>
        <w:softHyphen/>
        <w:t>ю</w:t>
      </w:r>
      <w:r>
        <w:rPr>
          <w:rFonts w:ascii="Arial" w:hAnsi="Arial" w:cs="Arial"/>
          <w:sz w:val="20"/>
          <w:szCs w:val="20"/>
        </w:rPr>
        <w:softHyphen/>
        <w:t>щих ак</w:t>
      </w:r>
      <w:r>
        <w:rPr>
          <w:rFonts w:ascii="Arial" w:hAnsi="Arial" w:cs="Arial"/>
          <w:sz w:val="20"/>
          <w:szCs w:val="20"/>
        </w:rPr>
        <w:softHyphen/>
        <w:t>ций у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ра умень</w:t>
      </w:r>
      <w:r>
        <w:rPr>
          <w:rFonts w:ascii="Arial" w:hAnsi="Arial" w:cs="Arial"/>
          <w:sz w:val="20"/>
          <w:szCs w:val="20"/>
        </w:rPr>
        <w:softHyphen/>
        <w:t>шит</w:t>
      </w:r>
      <w:r>
        <w:rPr>
          <w:rFonts w:ascii="Arial" w:hAnsi="Arial" w:cs="Arial"/>
          <w:sz w:val="20"/>
          <w:szCs w:val="20"/>
        </w:rPr>
        <w:softHyphen/>
        <w:t>ся и со</w:t>
      </w:r>
      <w:r>
        <w:rPr>
          <w:rFonts w:ascii="Arial" w:hAnsi="Arial" w:cs="Arial"/>
          <w:sz w:val="20"/>
          <w:szCs w:val="20"/>
        </w:rPr>
        <w:softHyphen/>
        <w:t>ста</w:t>
      </w:r>
      <w:r>
        <w:rPr>
          <w:rFonts w:ascii="Arial" w:hAnsi="Arial" w:cs="Arial"/>
          <w:sz w:val="20"/>
          <w:szCs w:val="20"/>
        </w:rPr>
        <w:softHyphen/>
        <w:t>вит ме</w:t>
      </w:r>
      <w:r>
        <w:rPr>
          <w:rFonts w:ascii="Arial" w:hAnsi="Arial" w:cs="Arial"/>
          <w:sz w:val="20"/>
          <w:szCs w:val="20"/>
        </w:rPr>
        <w:softHyphen/>
        <w:t>нее 2 про</w:t>
      </w:r>
      <w:r>
        <w:rPr>
          <w:rFonts w:ascii="Arial" w:hAnsi="Arial" w:cs="Arial"/>
          <w:sz w:val="20"/>
          <w:szCs w:val="20"/>
        </w:rPr>
        <w:softHyphen/>
        <w:t>цен</w:t>
      </w:r>
      <w:r>
        <w:rPr>
          <w:rFonts w:ascii="Arial" w:hAnsi="Arial" w:cs="Arial"/>
          <w:sz w:val="20"/>
          <w:szCs w:val="20"/>
        </w:rPr>
        <w:softHyphen/>
        <w:t>тов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су</w:t>
      </w:r>
      <w:r>
        <w:rPr>
          <w:rFonts w:ascii="Arial" w:hAnsi="Arial" w:cs="Arial"/>
          <w:sz w:val="20"/>
          <w:szCs w:val="20"/>
        </w:rPr>
        <w:softHyphen/>
      </w:r>
      <w:r w:rsidR="00C26913">
        <w:rPr>
          <w:rFonts w:ascii="Arial" w:hAnsi="Arial" w:cs="Arial"/>
          <w:sz w:val="20"/>
          <w:szCs w:val="20"/>
        </w:rPr>
        <w:t>ю</w:t>
      </w:r>
      <w:r w:rsidR="00C26913">
        <w:rPr>
          <w:rFonts w:ascii="Arial" w:hAnsi="Arial" w:cs="Arial"/>
          <w:sz w:val="20"/>
          <w:szCs w:val="20"/>
        </w:rPr>
        <w:softHyphen/>
        <w:t>щих ак</w:t>
      </w:r>
      <w:r w:rsidR="00C26913">
        <w:rPr>
          <w:rFonts w:ascii="Arial" w:hAnsi="Arial" w:cs="Arial"/>
          <w:sz w:val="20"/>
          <w:szCs w:val="20"/>
        </w:rPr>
        <w:softHyphen/>
        <w:t>ций 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 ли</w:t>
      </w:r>
      <w:r>
        <w:rPr>
          <w:rFonts w:ascii="Arial" w:hAnsi="Arial" w:cs="Arial"/>
          <w:sz w:val="20"/>
          <w:szCs w:val="20"/>
        </w:rPr>
        <w:softHyphen/>
        <w:t>бо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 xml:space="preserve">нер </w:t>
      </w:r>
      <w:proofErr w:type="gramStart"/>
      <w:r>
        <w:rPr>
          <w:rFonts w:ascii="Arial" w:hAnsi="Arial" w:cs="Arial"/>
          <w:sz w:val="20"/>
          <w:szCs w:val="20"/>
        </w:rPr>
        <w:t>ли</w:t>
      </w:r>
      <w:r>
        <w:rPr>
          <w:rFonts w:ascii="Arial" w:hAnsi="Arial" w:cs="Arial"/>
          <w:sz w:val="20"/>
          <w:szCs w:val="20"/>
        </w:rPr>
        <w:softHyphen/>
        <w:t>шит</w:t>
      </w:r>
      <w:r>
        <w:rPr>
          <w:rFonts w:ascii="Arial" w:hAnsi="Arial" w:cs="Arial"/>
          <w:sz w:val="20"/>
          <w:szCs w:val="20"/>
        </w:rPr>
        <w:softHyphen/>
        <w:t>ся</w:t>
      </w:r>
      <w:proofErr w:type="gramEnd"/>
      <w:r>
        <w:rPr>
          <w:rFonts w:ascii="Arial" w:hAnsi="Arial" w:cs="Arial"/>
          <w:sz w:val="20"/>
          <w:szCs w:val="20"/>
        </w:rPr>
        <w:t xml:space="preserve">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су</w:t>
      </w:r>
      <w:r>
        <w:rPr>
          <w:rFonts w:ascii="Arial" w:hAnsi="Arial" w:cs="Arial"/>
          <w:sz w:val="20"/>
          <w:szCs w:val="20"/>
        </w:rPr>
        <w:softHyphen/>
        <w:t>ю</w:t>
      </w:r>
      <w:r>
        <w:rPr>
          <w:rFonts w:ascii="Arial" w:hAnsi="Arial" w:cs="Arial"/>
          <w:sz w:val="20"/>
          <w:szCs w:val="20"/>
        </w:rPr>
        <w:softHyphen/>
        <w:t>щих ак</w:t>
      </w:r>
      <w:r>
        <w:rPr>
          <w:rFonts w:ascii="Arial" w:hAnsi="Arial" w:cs="Arial"/>
          <w:sz w:val="20"/>
          <w:szCs w:val="20"/>
        </w:rPr>
        <w:softHyphen/>
        <w:t>ций, пред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ние о</w:t>
      </w:r>
      <w:r w:rsidR="00C26913">
        <w:rPr>
          <w:rFonts w:ascii="Arial" w:hAnsi="Arial" w:cs="Arial"/>
          <w:sz w:val="20"/>
          <w:szCs w:val="20"/>
        </w:rPr>
        <w:t xml:space="preserve"> вы</w:t>
      </w:r>
      <w:r w:rsidR="00C26913">
        <w:rPr>
          <w:rFonts w:ascii="Arial" w:hAnsi="Arial" w:cs="Arial"/>
          <w:sz w:val="20"/>
          <w:szCs w:val="20"/>
        </w:rPr>
        <w:softHyphen/>
        <w:t>дви</w:t>
      </w:r>
      <w:r w:rsidR="00C26913">
        <w:rPr>
          <w:rFonts w:ascii="Arial" w:hAnsi="Arial" w:cs="Arial"/>
          <w:sz w:val="20"/>
          <w:szCs w:val="20"/>
        </w:rPr>
        <w:softHyphen/>
        <w:t>же</w:t>
      </w:r>
      <w:r w:rsidR="00C26913">
        <w:rPr>
          <w:rFonts w:ascii="Arial" w:hAnsi="Arial" w:cs="Arial"/>
          <w:sz w:val="20"/>
          <w:szCs w:val="20"/>
        </w:rPr>
        <w:softHyphen/>
        <w:t>нии кан</w:t>
      </w:r>
      <w:r w:rsidR="00C26913">
        <w:rPr>
          <w:rFonts w:ascii="Arial" w:hAnsi="Arial" w:cs="Arial"/>
          <w:sz w:val="20"/>
          <w:szCs w:val="20"/>
        </w:rPr>
        <w:softHyphen/>
        <w:t>ди</w:t>
      </w:r>
      <w:r w:rsidR="00C26913">
        <w:rPr>
          <w:rFonts w:ascii="Arial" w:hAnsi="Arial" w:cs="Arial"/>
          <w:sz w:val="20"/>
          <w:szCs w:val="20"/>
        </w:rPr>
        <w:softHyphen/>
        <w:t>да</w:t>
      </w:r>
      <w:r w:rsidR="00C26913">
        <w:rPr>
          <w:rFonts w:ascii="Arial" w:hAnsi="Arial" w:cs="Arial"/>
          <w:sz w:val="20"/>
          <w:szCs w:val="20"/>
        </w:rPr>
        <w:softHyphen/>
        <w:t>тов в С</w:t>
      </w:r>
      <w:r>
        <w:rPr>
          <w:rFonts w:ascii="Arial" w:hAnsi="Arial" w:cs="Arial"/>
          <w:sz w:val="20"/>
          <w:szCs w:val="20"/>
        </w:rPr>
        <w:t>овет директоров при</w:t>
      </w:r>
      <w:r>
        <w:rPr>
          <w:rFonts w:ascii="Arial" w:hAnsi="Arial" w:cs="Arial"/>
          <w:sz w:val="20"/>
          <w:szCs w:val="20"/>
        </w:rPr>
        <w:softHyphen/>
        <w:t>зна</w:t>
      </w:r>
      <w:r>
        <w:rPr>
          <w:rFonts w:ascii="Arial" w:hAnsi="Arial" w:cs="Arial"/>
          <w:sz w:val="20"/>
          <w:szCs w:val="20"/>
        </w:rPr>
        <w:softHyphen/>
        <w:t>ет</w:t>
      </w:r>
      <w:r>
        <w:rPr>
          <w:rFonts w:ascii="Arial" w:hAnsi="Arial" w:cs="Arial"/>
          <w:sz w:val="20"/>
          <w:szCs w:val="20"/>
        </w:rPr>
        <w:softHyphen/>
        <w:t>ся пра</w:t>
      </w:r>
      <w:r>
        <w:rPr>
          <w:rFonts w:ascii="Arial" w:hAnsi="Arial" w:cs="Arial"/>
          <w:sz w:val="20"/>
          <w:szCs w:val="20"/>
        </w:rPr>
        <w:softHyphen/>
        <w:t>во</w:t>
      </w:r>
      <w:r>
        <w:rPr>
          <w:rFonts w:ascii="Arial" w:hAnsi="Arial" w:cs="Arial"/>
          <w:sz w:val="20"/>
          <w:szCs w:val="20"/>
        </w:rPr>
        <w:softHyphen/>
        <w:t>мо</w:t>
      </w:r>
      <w:r>
        <w:rPr>
          <w:rFonts w:ascii="Arial" w:hAnsi="Arial" w:cs="Arial"/>
          <w:sz w:val="20"/>
          <w:szCs w:val="20"/>
        </w:rPr>
        <w:softHyphen/>
        <w:t>ч</w:t>
      </w:r>
      <w:r>
        <w:rPr>
          <w:rFonts w:ascii="Arial" w:hAnsi="Arial" w:cs="Arial"/>
          <w:sz w:val="20"/>
          <w:szCs w:val="20"/>
        </w:rPr>
        <w:softHyphen/>
        <w:t xml:space="preserve">ным и </w:t>
      </w:r>
      <w:r w:rsidR="00C26913">
        <w:rPr>
          <w:rFonts w:ascii="Arial" w:hAnsi="Arial" w:cs="Arial"/>
          <w:sz w:val="20"/>
          <w:szCs w:val="20"/>
        </w:rPr>
        <w:t>С</w:t>
      </w:r>
      <w:r>
        <w:rPr>
          <w:rFonts w:ascii="Arial" w:hAnsi="Arial" w:cs="Arial"/>
          <w:sz w:val="20"/>
          <w:szCs w:val="20"/>
        </w:rPr>
        <w:t>о</w:t>
      </w:r>
      <w:r>
        <w:rPr>
          <w:rFonts w:ascii="Arial" w:hAnsi="Arial" w:cs="Arial"/>
          <w:sz w:val="20"/>
          <w:szCs w:val="20"/>
        </w:rPr>
        <w:softHyphen/>
        <w:t>вет ди</w:t>
      </w:r>
      <w:r>
        <w:rPr>
          <w:rFonts w:ascii="Arial" w:hAnsi="Arial" w:cs="Arial"/>
          <w:sz w:val="20"/>
          <w:szCs w:val="20"/>
        </w:rPr>
        <w:softHyphen/>
        <w:t>ре</w:t>
      </w:r>
      <w:r>
        <w:rPr>
          <w:rFonts w:ascii="Arial" w:hAnsi="Arial" w:cs="Arial"/>
          <w:sz w:val="20"/>
          <w:szCs w:val="20"/>
        </w:rPr>
        <w:softHyphen/>
        <w:t>к</w:t>
      </w:r>
      <w:r>
        <w:rPr>
          <w:rFonts w:ascii="Arial" w:hAnsi="Arial" w:cs="Arial"/>
          <w:sz w:val="20"/>
          <w:szCs w:val="20"/>
        </w:rPr>
        <w:softHyphen/>
        <w:t>то</w:t>
      </w:r>
      <w:r>
        <w:rPr>
          <w:rFonts w:ascii="Arial" w:hAnsi="Arial" w:cs="Arial"/>
          <w:sz w:val="20"/>
          <w:szCs w:val="20"/>
        </w:rPr>
        <w:softHyphen/>
        <w:t>ров обя</w:t>
      </w:r>
      <w:r>
        <w:rPr>
          <w:rFonts w:ascii="Arial" w:hAnsi="Arial" w:cs="Arial"/>
          <w:sz w:val="20"/>
          <w:szCs w:val="20"/>
        </w:rPr>
        <w:softHyphen/>
        <w:t>зан его рас</w:t>
      </w:r>
      <w:r>
        <w:rPr>
          <w:rFonts w:ascii="Arial" w:hAnsi="Arial" w:cs="Arial"/>
          <w:sz w:val="20"/>
          <w:szCs w:val="20"/>
        </w:rPr>
        <w:softHyphen/>
        <w:t>смо</w:t>
      </w:r>
      <w:r>
        <w:rPr>
          <w:rFonts w:ascii="Arial" w:hAnsi="Arial" w:cs="Arial"/>
          <w:sz w:val="20"/>
          <w:szCs w:val="20"/>
        </w:rPr>
        <w:softHyphen/>
        <w:t>т</w:t>
      </w:r>
      <w:r>
        <w:rPr>
          <w:rFonts w:ascii="Arial" w:hAnsi="Arial" w:cs="Arial"/>
          <w:sz w:val="20"/>
          <w:szCs w:val="20"/>
        </w:rPr>
        <w:softHyphen/>
        <w:t>реть. При этом не до</w:t>
      </w:r>
      <w:r>
        <w:rPr>
          <w:rFonts w:ascii="Arial" w:hAnsi="Arial" w:cs="Arial"/>
          <w:sz w:val="20"/>
          <w:szCs w:val="20"/>
        </w:rPr>
        <w:softHyphen/>
        <w:t>пу</w:t>
      </w:r>
      <w:r>
        <w:rPr>
          <w:rFonts w:ascii="Arial" w:hAnsi="Arial" w:cs="Arial"/>
          <w:sz w:val="20"/>
          <w:szCs w:val="20"/>
        </w:rPr>
        <w:softHyphen/>
        <w:t>с</w:t>
      </w:r>
      <w:r>
        <w:rPr>
          <w:rFonts w:ascii="Arial" w:hAnsi="Arial" w:cs="Arial"/>
          <w:sz w:val="20"/>
          <w:szCs w:val="20"/>
        </w:rPr>
        <w:softHyphen/>
        <w:t>ка</w:t>
      </w:r>
      <w:r>
        <w:rPr>
          <w:rFonts w:ascii="Arial" w:hAnsi="Arial" w:cs="Arial"/>
          <w:sz w:val="20"/>
          <w:szCs w:val="20"/>
        </w:rPr>
        <w:softHyphen/>
        <w:t>ет</w:t>
      </w:r>
      <w:r>
        <w:rPr>
          <w:rFonts w:ascii="Arial" w:hAnsi="Arial" w:cs="Arial"/>
          <w:sz w:val="20"/>
          <w:szCs w:val="20"/>
        </w:rPr>
        <w:softHyphen/>
        <w:t>ся от</w:t>
      </w:r>
      <w:r>
        <w:rPr>
          <w:rFonts w:ascii="Arial" w:hAnsi="Arial" w:cs="Arial"/>
          <w:sz w:val="20"/>
          <w:szCs w:val="20"/>
        </w:rPr>
        <w:softHyphen/>
        <w:t>ка</w:t>
      </w:r>
      <w:r>
        <w:rPr>
          <w:rFonts w:ascii="Arial" w:hAnsi="Arial" w:cs="Arial"/>
          <w:sz w:val="20"/>
          <w:szCs w:val="20"/>
        </w:rPr>
        <w:softHyphen/>
        <w:t>з в удо</w:t>
      </w:r>
      <w:r>
        <w:rPr>
          <w:rFonts w:ascii="Arial" w:hAnsi="Arial" w:cs="Arial"/>
          <w:sz w:val="20"/>
          <w:szCs w:val="20"/>
        </w:rPr>
        <w:softHyphen/>
        <w:t>в</w:t>
      </w:r>
      <w:r>
        <w:rPr>
          <w:rFonts w:ascii="Arial" w:hAnsi="Arial" w:cs="Arial"/>
          <w:sz w:val="20"/>
          <w:szCs w:val="20"/>
        </w:rPr>
        <w:softHyphen/>
        <w:t>ле</w:t>
      </w:r>
      <w:r>
        <w:rPr>
          <w:rFonts w:ascii="Arial" w:hAnsi="Arial" w:cs="Arial"/>
          <w:sz w:val="20"/>
          <w:szCs w:val="20"/>
        </w:rPr>
        <w:softHyphen/>
        <w:t>тво</w:t>
      </w:r>
      <w:r>
        <w:rPr>
          <w:rFonts w:ascii="Arial" w:hAnsi="Arial" w:cs="Arial"/>
          <w:sz w:val="20"/>
          <w:szCs w:val="20"/>
        </w:rPr>
        <w:softHyphen/>
        <w:t>ре</w:t>
      </w:r>
      <w:r>
        <w:rPr>
          <w:rFonts w:ascii="Arial" w:hAnsi="Arial" w:cs="Arial"/>
          <w:sz w:val="20"/>
          <w:szCs w:val="20"/>
        </w:rPr>
        <w:softHyphen/>
        <w:t>нии предложения ис</w:t>
      </w:r>
      <w:r>
        <w:rPr>
          <w:rFonts w:ascii="Arial" w:hAnsi="Arial" w:cs="Arial"/>
          <w:sz w:val="20"/>
          <w:szCs w:val="20"/>
        </w:rPr>
        <w:softHyphen/>
        <w:t>к</w:t>
      </w:r>
      <w:r>
        <w:rPr>
          <w:rFonts w:ascii="Arial" w:hAnsi="Arial" w:cs="Arial"/>
          <w:sz w:val="20"/>
          <w:szCs w:val="20"/>
        </w:rPr>
        <w:softHyphen/>
        <w:t>лю</w:t>
      </w:r>
      <w:r>
        <w:rPr>
          <w:rFonts w:ascii="Arial" w:hAnsi="Arial" w:cs="Arial"/>
          <w:sz w:val="20"/>
          <w:szCs w:val="20"/>
        </w:rPr>
        <w:softHyphen/>
        <w:t>чи</w:t>
      </w:r>
      <w:r>
        <w:rPr>
          <w:rFonts w:ascii="Arial" w:hAnsi="Arial" w:cs="Arial"/>
          <w:sz w:val="20"/>
          <w:szCs w:val="20"/>
        </w:rPr>
        <w:softHyphen/>
        <w:t>тель</w:t>
      </w:r>
      <w:r>
        <w:rPr>
          <w:rFonts w:ascii="Arial" w:hAnsi="Arial" w:cs="Arial"/>
          <w:sz w:val="20"/>
          <w:szCs w:val="20"/>
        </w:rPr>
        <w:softHyphen/>
        <w:t>но по это</w:t>
      </w:r>
      <w:r>
        <w:rPr>
          <w:rFonts w:ascii="Arial" w:hAnsi="Arial" w:cs="Arial"/>
          <w:sz w:val="20"/>
          <w:szCs w:val="20"/>
        </w:rPr>
        <w:softHyphen/>
        <w:t>му ос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нию.</w:t>
      </w:r>
    </w:p>
    <w:p w:rsidR="00B76F79" w:rsidRDefault="00C26913" w:rsidP="00E928BF">
      <w:pPr>
        <w:tabs>
          <w:tab w:val="left" w:pos="0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4.19</w:t>
      </w:r>
      <w:r w:rsidR="00B76F79">
        <w:rPr>
          <w:rFonts w:ascii="Arial" w:hAnsi="Arial" w:cs="Arial"/>
          <w:sz w:val="20"/>
          <w:szCs w:val="20"/>
        </w:rPr>
        <w:t>. Пред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же</w:t>
      </w:r>
      <w:r w:rsidR="00B76F79">
        <w:rPr>
          <w:rFonts w:ascii="Arial" w:hAnsi="Arial" w:cs="Arial"/>
          <w:sz w:val="20"/>
          <w:szCs w:val="20"/>
        </w:rPr>
        <w:softHyphen/>
        <w:t>ние о вы</w:t>
      </w:r>
      <w:r w:rsidR="00B76F79">
        <w:rPr>
          <w:rFonts w:ascii="Arial" w:hAnsi="Arial" w:cs="Arial"/>
          <w:sz w:val="20"/>
          <w:szCs w:val="20"/>
        </w:rPr>
        <w:softHyphen/>
        <w:t>дви</w:t>
      </w:r>
      <w:r w:rsidR="00B76F79">
        <w:rPr>
          <w:rFonts w:ascii="Arial" w:hAnsi="Arial" w:cs="Arial"/>
          <w:sz w:val="20"/>
          <w:szCs w:val="20"/>
        </w:rPr>
        <w:softHyphen/>
        <w:t>же</w:t>
      </w:r>
      <w:r w:rsidR="00B76F79">
        <w:rPr>
          <w:rFonts w:ascii="Arial" w:hAnsi="Arial" w:cs="Arial"/>
          <w:sz w:val="20"/>
          <w:szCs w:val="20"/>
        </w:rPr>
        <w:softHyphen/>
        <w:t>нии кан</w:t>
      </w:r>
      <w:r w:rsidR="00B76F79">
        <w:rPr>
          <w:rFonts w:ascii="Arial" w:hAnsi="Arial" w:cs="Arial"/>
          <w:sz w:val="20"/>
          <w:szCs w:val="20"/>
        </w:rPr>
        <w:softHyphen/>
        <w:t>ди</w:t>
      </w:r>
      <w:r w:rsidR="00B76F79">
        <w:rPr>
          <w:rFonts w:ascii="Arial" w:hAnsi="Arial" w:cs="Arial"/>
          <w:sz w:val="20"/>
          <w:szCs w:val="20"/>
        </w:rPr>
        <w:softHyphen/>
        <w:t>да</w:t>
      </w:r>
      <w:r w:rsidR="00B76F79">
        <w:rPr>
          <w:rFonts w:ascii="Arial" w:hAnsi="Arial" w:cs="Arial"/>
          <w:sz w:val="20"/>
          <w:szCs w:val="20"/>
        </w:rPr>
        <w:softHyphen/>
        <w:t>тов для из</w:t>
      </w:r>
      <w:r w:rsidR="00B76F79">
        <w:rPr>
          <w:rFonts w:ascii="Arial" w:hAnsi="Arial" w:cs="Arial"/>
          <w:sz w:val="20"/>
          <w:szCs w:val="20"/>
        </w:rPr>
        <w:softHyphen/>
        <w:t>бра</w:t>
      </w:r>
      <w:r w:rsidR="00B76F79">
        <w:rPr>
          <w:rFonts w:ascii="Arial" w:hAnsi="Arial" w:cs="Arial"/>
          <w:sz w:val="20"/>
          <w:szCs w:val="20"/>
        </w:rPr>
        <w:softHyphen/>
        <w:t xml:space="preserve">ния на </w:t>
      </w:r>
      <w:r>
        <w:rPr>
          <w:rFonts w:ascii="Arial" w:hAnsi="Arial" w:cs="Arial"/>
          <w:sz w:val="20"/>
          <w:szCs w:val="20"/>
        </w:rPr>
        <w:t>В</w:t>
      </w:r>
      <w:r w:rsidR="00B76F79">
        <w:rPr>
          <w:rFonts w:ascii="Arial" w:hAnsi="Arial" w:cs="Arial"/>
          <w:sz w:val="20"/>
          <w:szCs w:val="20"/>
        </w:rPr>
        <w:t>не</w:t>
      </w:r>
      <w:r w:rsidR="00B76F79">
        <w:rPr>
          <w:rFonts w:ascii="Arial" w:hAnsi="Arial" w:cs="Arial"/>
          <w:sz w:val="20"/>
          <w:szCs w:val="20"/>
        </w:rPr>
        <w:softHyphen/>
        <w:t>оче</w:t>
      </w:r>
      <w:r w:rsidR="00B76F79">
        <w:rPr>
          <w:rFonts w:ascii="Arial" w:hAnsi="Arial" w:cs="Arial"/>
          <w:sz w:val="20"/>
          <w:szCs w:val="20"/>
        </w:rPr>
        <w:softHyphen/>
        <w:t>ред</w:t>
      </w:r>
      <w:r w:rsidR="00B76F79">
        <w:rPr>
          <w:rFonts w:ascii="Arial" w:hAnsi="Arial" w:cs="Arial"/>
          <w:sz w:val="20"/>
          <w:szCs w:val="20"/>
        </w:rPr>
        <w:softHyphen/>
        <w:t>ном об</w:t>
      </w:r>
      <w:r w:rsidR="00B76F79">
        <w:rPr>
          <w:rFonts w:ascii="Arial" w:hAnsi="Arial" w:cs="Arial"/>
          <w:sz w:val="20"/>
          <w:szCs w:val="20"/>
        </w:rPr>
        <w:softHyphen/>
        <w:t>щем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нии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 в С</w:t>
      </w:r>
      <w:r w:rsidR="00B76F79">
        <w:rPr>
          <w:rFonts w:ascii="Arial" w:hAnsi="Arial" w:cs="Arial"/>
          <w:sz w:val="20"/>
          <w:szCs w:val="20"/>
        </w:rPr>
        <w:t>о</w:t>
      </w:r>
      <w:r w:rsidR="00B76F79">
        <w:rPr>
          <w:rFonts w:ascii="Arial" w:hAnsi="Arial" w:cs="Arial"/>
          <w:sz w:val="20"/>
          <w:szCs w:val="20"/>
        </w:rPr>
        <w:softHyphen/>
        <w:t>вет ди</w:t>
      </w:r>
      <w:r w:rsidR="00B76F79">
        <w:rPr>
          <w:rFonts w:ascii="Arial" w:hAnsi="Arial" w:cs="Arial"/>
          <w:sz w:val="20"/>
          <w:szCs w:val="20"/>
        </w:rPr>
        <w:softHyphen/>
        <w:t>ре</w:t>
      </w:r>
      <w:r w:rsidR="00B76F79">
        <w:rPr>
          <w:rFonts w:ascii="Arial" w:hAnsi="Arial" w:cs="Arial"/>
          <w:sz w:val="20"/>
          <w:szCs w:val="20"/>
        </w:rPr>
        <w:softHyphen/>
        <w:t>к</w:t>
      </w:r>
      <w:r w:rsidR="00B76F79">
        <w:rPr>
          <w:rFonts w:ascii="Arial" w:hAnsi="Arial" w:cs="Arial"/>
          <w:sz w:val="20"/>
          <w:szCs w:val="20"/>
        </w:rPr>
        <w:softHyphen/>
        <w:t>то</w:t>
      </w:r>
      <w:r w:rsidR="00B76F79">
        <w:rPr>
          <w:rFonts w:ascii="Arial" w:hAnsi="Arial" w:cs="Arial"/>
          <w:sz w:val="20"/>
          <w:szCs w:val="20"/>
        </w:rPr>
        <w:softHyphen/>
        <w:t>ров</w:t>
      </w:r>
      <w:r>
        <w:rPr>
          <w:rFonts w:ascii="Arial" w:hAnsi="Arial" w:cs="Arial"/>
          <w:sz w:val="20"/>
          <w:szCs w:val="20"/>
        </w:rPr>
        <w:t xml:space="preserve"> </w:t>
      </w:r>
      <w:r w:rsidR="00B76F79">
        <w:rPr>
          <w:rFonts w:ascii="Arial" w:hAnsi="Arial" w:cs="Arial"/>
          <w:sz w:val="20"/>
          <w:szCs w:val="20"/>
        </w:rPr>
        <w:t>дол</w:t>
      </w:r>
      <w:r w:rsidR="00B76F79">
        <w:rPr>
          <w:rFonts w:ascii="Arial" w:hAnsi="Arial" w:cs="Arial"/>
          <w:sz w:val="20"/>
          <w:szCs w:val="20"/>
        </w:rPr>
        <w:softHyphen/>
        <w:t>ж</w:t>
      </w:r>
      <w:r w:rsidR="00B76F79">
        <w:rPr>
          <w:rFonts w:ascii="Arial" w:hAnsi="Arial" w:cs="Arial"/>
          <w:sz w:val="20"/>
          <w:szCs w:val="20"/>
        </w:rPr>
        <w:softHyphen/>
        <w:t>но со</w:t>
      </w:r>
      <w:r w:rsidR="00B76F79">
        <w:rPr>
          <w:rFonts w:ascii="Arial" w:hAnsi="Arial" w:cs="Arial"/>
          <w:sz w:val="20"/>
          <w:szCs w:val="20"/>
        </w:rPr>
        <w:softHyphen/>
        <w:t>дер</w:t>
      </w:r>
      <w:r w:rsidR="00B76F79">
        <w:rPr>
          <w:rFonts w:ascii="Arial" w:hAnsi="Arial" w:cs="Arial"/>
          <w:sz w:val="20"/>
          <w:szCs w:val="20"/>
        </w:rPr>
        <w:softHyphen/>
        <w:t>жать сведения, пре</w:t>
      </w:r>
      <w:r>
        <w:rPr>
          <w:rFonts w:ascii="Arial" w:hAnsi="Arial" w:cs="Arial"/>
          <w:sz w:val="20"/>
          <w:szCs w:val="20"/>
        </w:rPr>
        <w:t>дусмотренные Уставом О</w:t>
      </w:r>
      <w:r w:rsidR="00B76F79">
        <w:rPr>
          <w:rFonts w:ascii="Arial" w:hAnsi="Arial" w:cs="Arial"/>
          <w:sz w:val="20"/>
          <w:szCs w:val="20"/>
        </w:rPr>
        <w:t xml:space="preserve">бщества. </w:t>
      </w:r>
    </w:p>
    <w:p w:rsidR="00B76F79" w:rsidRDefault="00C26913" w:rsidP="00E928BF">
      <w:pPr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4.20</w:t>
      </w:r>
      <w:r w:rsidR="00B76F79">
        <w:rPr>
          <w:rFonts w:ascii="Arial" w:hAnsi="Arial" w:cs="Arial"/>
          <w:sz w:val="20"/>
          <w:szCs w:val="20"/>
        </w:rPr>
        <w:t>. Ка</w:t>
      </w:r>
      <w:r w:rsidR="00B76F79">
        <w:rPr>
          <w:rFonts w:ascii="Arial" w:hAnsi="Arial" w:cs="Arial"/>
          <w:sz w:val="20"/>
          <w:szCs w:val="20"/>
        </w:rPr>
        <w:softHyphen/>
        <w:t>ж</w:t>
      </w:r>
      <w:r w:rsidR="00B76F79">
        <w:rPr>
          <w:rFonts w:ascii="Arial" w:hAnsi="Arial" w:cs="Arial"/>
          <w:sz w:val="20"/>
          <w:szCs w:val="20"/>
        </w:rPr>
        <w:softHyphen/>
        <w:t>дое пред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же</w:t>
      </w:r>
      <w:r w:rsidR="00B76F79">
        <w:rPr>
          <w:rFonts w:ascii="Arial" w:hAnsi="Arial" w:cs="Arial"/>
          <w:sz w:val="20"/>
          <w:szCs w:val="20"/>
        </w:rPr>
        <w:softHyphen/>
        <w:t>ние о вне</w:t>
      </w:r>
      <w:r w:rsidR="00B76F79">
        <w:rPr>
          <w:rFonts w:ascii="Arial" w:hAnsi="Arial" w:cs="Arial"/>
          <w:sz w:val="20"/>
          <w:szCs w:val="20"/>
        </w:rPr>
        <w:softHyphen/>
        <w:t>се</w:t>
      </w:r>
      <w:r w:rsidR="00B76F79">
        <w:rPr>
          <w:rFonts w:ascii="Arial" w:hAnsi="Arial" w:cs="Arial"/>
          <w:sz w:val="20"/>
          <w:szCs w:val="20"/>
        </w:rPr>
        <w:softHyphen/>
        <w:t>нии ка</w:t>
      </w:r>
      <w:r>
        <w:rPr>
          <w:rFonts w:ascii="Arial" w:hAnsi="Arial" w:cs="Arial"/>
          <w:sz w:val="20"/>
          <w:szCs w:val="20"/>
        </w:rPr>
        <w:t>ндидатов рас</w:t>
      </w:r>
      <w:r>
        <w:rPr>
          <w:rFonts w:ascii="Arial" w:hAnsi="Arial" w:cs="Arial"/>
          <w:sz w:val="20"/>
          <w:szCs w:val="20"/>
        </w:rPr>
        <w:softHyphen/>
        <w:t>сма</w:t>
      </w:r>
      <w:r>
        <w:rPr>
          <w:rFonts w:ascii="Arial" w:hAnsi="Arial" w:cs="Arial"/>
          <w:sz w:val="20"/>
          <w:szCs w:val="20"/>
        </w:rPr>
        <w:softHyphen/>
        <w:t>т</w:t>
      </w:r>
      <w:r>
        <w:rPr>
          <w:rFonts w:ascii="Arial" w:hAnsi="Arial" w:cs="Arial"/>
          <w:sz w:val="20"/>
          <w:szCs w:val="20"/>
        </w:rPr>
        <w:softHyphen/>
        <w:t>ри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ет</w:t>
      </w:r>
      <w:r>
        <w:rPr>
          <w:rFonts w:ascii="Arial" w:hAnsi="Arial" w:cs="Arial"/>
          <w:sz w:val="20"/>
          <w:szCs w:val="20"/>
        </w:rPr>
        <w:softHyphen/>
        <w:t>ся С</w:t>
      </w:r>
      <w:r w:rsidR="00B76F79">
        <w:rPr>
          <w:rFonts w:ascii="Arial" w:hAnsi="Arial" w:cs="Arial"/>
          <w:sz w:val="20"/>
          <w:szCs w:val="20"/>
        </w:rPr>
        <w:t>о</w:t>
      </w:r>
      <w:r w:rsidR="00B76F79">
        <w:rPr>
          <w:rFonts w:ascii="Arial" w:hAnsi="Arial" w:cs="Arial"/>
          <w:sz w:val="20"/>
          <w:szCs w:val="20"/>
        </w:rPr>
        <w:softHyphen/>
        <w:t>ве</w:t>
      </w:r>
      <w:r w:rsidR="00B76F79">
        <w:rPr>
          <w:rFonts w:ascii="Arial" w:hAnsi="Arial" w:cs="Arial"/>
          <w:sz w:val="20"/>
          <w:szCs w:val="20"/>
        </w:rPr>
        <w:softHyphen/>
        <w:t>том ди</w:t>
      </w:r>
      <w:r w:rsidR="00B76F79">
        <w:rPr>
          <w:rFonts w:ascii="Arial" w:hAnsi="Arial" w:cs="Arial"/>
          <w:sz w:val="20"/>
          <w:szCs w:val="20"/>
        </w:rPr>
        <w:softHyphen/>
        <w:t>ре</w:t>
      </w:r>
      <w:r w:rsidR="00B76F79">
        <w:rPr>
          <w:rFonts w:ascii="Arial" w:hAnsi="Arial" w:cs="Arial"/>
          <w:sz w:val="20"/>
          <w:szCs w:val="20"/>
        </w:rPr>
        <w:softHyphen/>
        <w:t>к</w:t>
      </w:r>
      <w:r w:rsidR="00B76F79">
        <w:rPr>
          <w:rFonts w:ascii="Arial" w:hAnsi="Arial" w:cs="Arial"/>
          <w:sz w:val="20"/>
          <w:szCs w:val="20"/>
        </w:rPr>
        <w:softHyphen/>
        <w:t>то</w:t>
      </w:r>
      <w:r w:rsidR="00B76F79">
        <w:rPr>
          <w:rFonts w:ascii="Arial" w:hAnsi="Arial" w:cs="Arial"/>
          <w:sz w:val="20"/>
          <w:szCs w:val="20"/>
        </w:rPr>
        <w:softHyphen/>
        <w:t>ров в от</w:t>
      </w:r>
      <w:r w:rsidR="00B76F79">
        <w:rPr>
          <w:rFonts w:ascii="Arial" w:hAnsi="Arial" w:cs="Arial"/>
          <w:sz w:val="20"/>
          <w:szCs w:val="20"/>
        </w:rPr>
        <w:softHyphen/>
        <w:t>дель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>сти. Го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са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ров, под</w:t>
      </w:r>
      <w:r w:rsidR="00B76F79">
        <w:rPr>
          <w:rFonts w:ascii="Arial" w:hAnsi="Arial" w:cs="Arial"/>
          <w:sz w:val="20"/>
          <w:szCs w:val="20"/>
        </w:rPr>
        <w:softHyphen/>
        <w:t>пи</w:t>
      </w:r>
      <w:r w:rsidR="00B76F79">
        <w:rPr>
          <w:rFonts w:ascii="Arial" w:hAnsi="Arial" w:cs="Arial"/>
          <w:sz w:val="20"/>
          <w:szCs w:val="20"/>
        </w:rPr>
        <w:softHyphen/>
        <w:t>сав</w:t>
      </w:r>
      <w:r w:rsidR="00B76F79">
        <w:rPr>
          <w:rFonts w:ascii="Arial" w:hAnsi="Arial" w:cs="Arial"/>
          <w:sz w:val="20"/>
          <w:szCs w:val="20"/>
        </w:rPr>
        <w:softHyphen/>
        <w:t>ших раз</w:t>
      </w:r>
      <w:r w:rsidR="00B76F79">
        <w:rPr>
          <w:rFonts w:ascii="Arial" w:hAnsi="Arial" w:cs="Arial"/>
          <w:sz w:val="20"/>
          <w:szCs w:val="20"/>
        </w:rPr>
        <w:softHyphen/>
        <w:t>ли</w:t>
      </w:r>
      <w:r w:rsidR="00B76F79">
        <w:rPr>
          <w:rFonts w:ascii="Arial" w:hAnsi="Arial" w:cs="Arial"/>
          <w:sz w:val="20"/>
          <w:szCs w:val="20"/>
        </w:rPr>
        <w:softHyphen/>
        <w:t>ч</w:t>
      </w:r>
      <w:r w:rsidR="00B76F79">
        <w:rPr>
          <w:rFonts w:ascii="Arial" w:hAnsi="Arial" w:cs="Arial"/>
          <w:sz w:val="20"/>
          <w:szCs w:val="20"/>
        </w:rPr>
        <w:softHyphen/>
        <w:t>ные пред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же</w:t>
      </w:r>
      <w:r w:rsidR="00B76F79">
        <w:rPr>
          <w:rFonts w:ascii="Arial" w:hAnsi="Arial" w:cs="Arial"/>
          <w:sz w:val="20"/>
          <w:szCs w:val="20"/>
        </w:rPr>
        <w:softHyphen/>
        <w:t>ния о вне</w:t>
      </w:r>
      <w:r w:rsidR="00B76F79">
        <w:rPr>
          <w:rFonts w:ascii="Arial" w:hAnsi="Arial" w:cs="Arial"/>
          <w:sz w:val="20"/>
          <w:szCs w:val="20"/>
        </w:rPr>
        <w:softHyphen/>
        <w:t>се</w:t>
      </w:r>
      <w:r w:rsidR="008F018E">
        <w:rPr>
          <w:rFonts w:ascii="Arial" w:hAnsi="Arial" w:cs="Arial"/>
          <w:sz w:val="20"/>
          <w:szCs w:val="20"/>
        </w:rPr>
        <w:softHyphen/>
        <w:t>нии кандидатов для избрания в С</w:t>
      </w:r>
      <w:r w:rsidR="00B76F79">
        <w:rPr>
          <w:rFonts w:ascii="Arial" w:hAnsi="Arial" w:cs="Arial"/>
          <w:sz w:val="20"/>
          <w:szCs w:val="20"/>
        </w:rPr>
        <w:t>овет директоров, не сум</w:t>
      </w:r>
      <w:r w:rsidR="00B76F79">
        <w:rPr>
          <w:rFonts w:ascii="Arial" w:hAnsi="Arial" w:cs="Arial"/>
          <w:sz w:val="20"/>
          <w:szCs w:val="20"/>
        </w:rPr>
        <w:softHyphen/>
        <w:t>ми</w:t>
      </w:r>
      <w:r w:rsidR="00B76F79">
        <w:rPr>
          <w:rFonts w:ascii="Arial" w:hAnsi="Arial" w:cs="Arial"/>
          <w:sz w:val="20"/>
          <w:szCs w:val="20"/>
        </w:rPr>
        <w:softHyphen/>
        <w:t>ру</w:t>
      </w:r>
      <w:r w:rsidR="00B76F79">
        <w:rPr>
          <w:rFonts w:ascii="Arial" w:hAnsi="Arial" w:cs="Arial"/>
          <w:sz w:val="20"/>
          <w:szCs w:val="20"/>
        </w:rPr>
        <w:softHyphen/>
        <w:t>ют</w:t>
      </w:r>
      <w:r w:rsidR="00B76F79">
        <w:rPr>
          <w:rFonts w:ascii="Arial" w:hAnsi="Arial" w:cs="Arial"/>
          <w:sz w:val="20"/>
          <w:szCs w:val="20"/>
        </w:rPr>
        <w:softHyphen/>
        <w:t xml:space="preserve">ся, за исключением случаев, когда предложения содержат однозначное указание на их совместное внесение. </w:t>
      </w:r>
    </w:p>
    <w:p w:rsidR="00B76F79" w:rsidRDefault="00B76F79" w:rsidP="00E928BF">
      <w:pPr>
        <w:tabs>
          <w:tab w:val="left" w:pos="0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ры счи</w:t>
      </w:r>
      <w:r>
        <w:rPr>
          <w:rFonts w:ascii="Arial" w:hAnsi="Arial" w:cs="Arial"/>
          <w:sz w:val="20"/>
          <w:szCs w:val="20"/>
        </w:rPr>
        <w:softHyphen/>
        <w:t>та</w:t>
      </w:r>
      <w:r>
        <w:rPr>
          <w:rFonts w:ascii="Arial" w:hAnsi="Arial" w:cs="Arial"/>
          <w:sz w:val="20"/>
          <w:szCs w:val="20"/>
        </w:rPr>
        <w:softHyphen/>
        <w:t>ют</w:t>
      </w:r>
      <w:r>
        <w:rPr>
          <w:rFonts w:ascii="Arial" w:hAnsi="Arial" w:cs="Arial"/>
          <w:sz w:val="20"/>
          <w:szCs w:val="20"/>
        </w:rPr>
        <w:softHyphen/>
        <w:t>ся внес</w:t>
      </w:r>
      <w:r>
        <w:rPr>
          <w:rFonts w:ascii="Arial" w:hAnsi="Arial" w:cs="Arial"/>
          <w:sz w:val="20"/>
          <w:szCs w:val="20"/>
        </w:rPr>
        <w:softHyphen/>
        <w:t>ши</w:t>
      </w:r>
      <w:r>
        <w:rPr>
          <w:rFonts w:ascii="Arial" w:hAnsi="Arial" w:cs="Arial"/>
          <w:sz w:val="20"/>
          <w:szCs w:val="20"/>
        </w:rPr>
        <w:softHyphen/>
        <w:t>ми со</w:t>
      </w:r>
      <w:r>
        <w:rPr>
          <w:rFonts w:ascii="Arial" w:hAnsi="Arial" w:cs="Arial"/>
          <w:sz w:val="20"/>
          <w:szCs w:val="20"/>
        </w:rPr>
        <w:softHyphen/>
        <w:t>в</w:t>
      </w:r>
      <w:r>
        <w:rPr>
          <w:rFonts w:ascii="Arial" w:hAnsi="Arial" w:cs="Arial"/>
          <w:sz w:val="20"/>
          <w:szCs w:val="20"/>
        </w:rPr>
        <w:softHyphen/>
        <w:t>ме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ное пред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ние о вне</w:t>
      </w:r>
      <w:r>
        <w:rPr>
          <w:rFonts w:ascii="Arial" w:hAnsi="Arial" w:cs="Arial"/>
          <w:sz w:val="20"/>
          <w:szCs w:val="20"/>
        </w:rPr>
        <w:softHyphen/>
        <w:t>се</w:t>
      </w:r>
      <w:r>
        <w:rPr>
          <w:rFonts w:ascii="Arial" w:hAnsi="Arial" w:cs="Arial"/>
          <w:sz w:val="20"/>
          <w:szCs w:val="20"/>
        </w:rPr>
        <w:softHyphen/>
        <w:t>нии кандидатов для избрания в совет директоров, ес</w:t>
      </w:r>
      <w:r>
        <w:rPr>
          <w:rFonts w:ascii="Arial" w:hAnsi="Arial" w:cs="Arial"/>
          <w:sz w:val="20"/>
          <w:szCs w:val="20"/>
        </w:rPr>
        <w:softHyphen/>
        <w:t>ли ими под</w:t>
      </w:r>
      <w:r>
        <w:rPr>
          <w:rFonts w:ascii="Arial" w:hAnsi="Arial" w:cs="Arial"/>
          <w:sz w:val="20"/>
          <w:szCs w:val="20"/>
        </w:rPr>
        <w:softHyphen/>
        <w:t>пи</w:t>
      </w:r>
      <w:r>
        <w:rPr>
          <w:rFonts w:ascii="Arial" w:hAnsi="Arial" w:cs="Arial"/>
          <w:sz w:val="20"/>
          <w:szCs w:val="20"/>
        </w:rPr>
        <w:softHyphen/>
        <w:t>са</w:t>
      </w:r>
      <w:r>
        <w:rPr>
          <w:rFonts w:ascii="Arial" w:hAnsi="Arial" w:cs="Arial"/>
          <w:sz w:val="20"/>
          <w:szCs w:val="20"/>
        </w:rPr>
        <w:softHyphen/>
        <w:t>но од</w:t>
      </w:r>
      <w:r>
        <w:rPr>
          <w:rFonts w:ascii="Arial" w:hAnsi="Arial" w:cs="Arial"/>
          <w:sz w:val="20"/>
          <w:szCs w:val="20"/>
        </w:rPr>
        <w:softHyphen/>
        <w:t>но та</w:t>
      </w:r>
      <w:r>
        <w:rPr>
          <w:rFonts w:ascii="Arial" w:hAnsi="Arial" w:cs="Arial"/>
          <w:sz w:val="20"/>
          <w:szCs w:val="20"/>
        </w:rPr>
        <w:softHyphen/>
        <w:t>кое пред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 xml:space="preserve">ние или в различных предложениях содержится однозначное указание на их совместное внесение. </w:t>
      </w:r>
    </w:p>
    <w:p w:rsidR="00B76F79" w:rsidRPr="008F018E" w:rsidRDefault="00B76F79" w:rsidP="008F018E">
      <w:pPr>
        <w:tabs>
          <w:tab w:val="left" w:pos="0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Ес</w:t>
      </w:r>
      <w:r>
        <w:rPr>
          <w:rFonts w:ascii="Arial" w:hAnsi="Arial" w:cs="Arial"/>
          <w:sz w:val="20"/>
          <w:szCs w:val="20"/>
        </w:rPr>
        <w:softHyphen/>
        <w:t>ли кан</w:t>
      </w:r>
      <w:r>
        <w:rPr>
          <w:rFonts w:ascii="Arial" w:hAnsi="Arial" w:cs="Arial"/>
          <w:sz w:val="20"/>
          <w:szCs w:val="20"/>
        </w:rPr>
        <w:softHyphen/>
        <w:t>ди</w:t>
      </w:r>
      <w:r>
        <w:rPr>
          <w:rFonts w:ascii="Arial" w:hAnsi="Arial" w:cs="Arial"/>
          <w:sz w:val="20"/>
          <w:szCs w:val="20"/>
        </w:rPr>
        <w:softHyphen/>
        <w:t>дат не</w:t>
      </w:r>
      <w:r>
        <w:rPr>
          <w:rFonts w:ascii="Arial" w:hAnsi="Arial" w:cs="Arial"/>
          <w:sz w:val="20"/>
          <w:szCs w:val="20"/>
        </w:rPr>
        <w:softHyphen/>
        <w:t>од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крат</w:t>
      </w:r>
      <w:r>
        <w:rPr>
          <w:rFonts w:ascii="Arial" w:hAnsi="Arial" w:cs="Arial"/>
          <w:sz w:val="20"/>
          <w:szCs w:val="20"/>
        </w:rPr>
        <w:softHyphen/>
        <w:t>но на</w:t>
      </w:r>
      <w:r>
        <w:rPr>
          <w:rFonts w:ascii="Arial" w:hAnsi="Arial" w:cs="Arial"/>
          <w:sz w:val="20"/>
          <w:szCs w:val="20"/>
        </w:rPr>
        <w:softHyphen/>
        <w:t>зван в од</w:t>
      </w:r>
      <w:r>
        <w:rPr>
          <w:rFonts w:ascii="Arial" w:hAnsi="Arial" w:cs="Arial"/>
          <w:sz w:val="20"/>
          <w:szCs w:val="20"/>
        </w:rPr>
        <w:softHyphen/>
        <w:t>ном или в не</w:t>
      </w:r>
      <w:r>
        <w:rPr>
          <w:rFonts w:ascii="Arial" w:hAnsi="Arial" w:cs="Arial"/>
          <w:sz w:val="20"/>
          <w:szCs w:val="20"/>
        </w:rPr>
        <w:softHyphen/>
        <w:t>сколь</w:t>
      </w:r>
      <w:r>
        <w:rPr>
          <w:rFonts w:ascii="Arial" w:hAnsi="Arial" w:cs="Arial"/>
          <w:sz w:val="20"/>
          <w:szCs w:val="20"/>
        </w:rPr>
        <w:softHyphen/>
        <w:t>ких пред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ни</w:t>
      </w:r>
      <w:r>
        <w:rPr>
          <w:rFonts w:ascii="Arial" w:hAnsi="Arial" w:cs="Arial"/>
          <w:sz w:val="20"/>
          <w:szCs w:val="20"/>
        </w:rPr>
        <w:softHyphen/>
        <w:t>ях о</w:t>
      </w:r>
      <w:r w:rsidR="008F018E">
        <w:rPr>
          <w:rFonts w:ascii="Arial" w:hAnsi="Arial" w:cs="Arial"/>
          <w:sz w:val="20"/>
          <w:szCs w:val="20"/>
        </w:rPr>
        <w:t xml:space="preserve"> вы</w:t>
      </w:r>
      <w:r w:rsidR="008F018E">
        <w:rPr>
          <w:rFonts w:ascii="Arial" w:hAnsi="Arial" w:cs="Arial"/>
          <w:sz w:val="20"/>
          <w:szCs w:val="20"/>
        </w:rPr>
        <w:softHyphen/>
        <w:t>дви</w:t>
      </w:r>
      <w:r w:rsidR="008F018E">
        <w:rPr>
          <w:rFonts w:ascii="Arial" w:hAnsi="Arial" w:cs="Arial"/>
          <w:sz w:val="20"/>
          <w:szCs w:val="20"/>
        </w:rPr>
        <w:softHyphen/>
        <w:t>же</w:t>
      </w:r>
      <w:r w:rsidR="008F018E">
        <w:rPr>
          <w:rFonts w:ascii="Arial" w:hAnsi="Arial" w:cs="Arial"/>
          <w:sz w:val="20"/>
          <w:szCs w:val="20"/>
        </w:rPr>
        <w:softHyphen/>
        <w:t>нии кан</w:t>
      </w:r>
      <w:r w:rsidR="008F018E">
        <w:rPr>
          <w:rFonts w:ascii="Arial" w:hAnsi="Arial" w:cs="Arial"/>
          <w:sz w:val="20"/>
          <w:szCs w:val="20"/>
        </w:rPr>
        <w:softHyphen/>
        <w:t>ди</w:t>
      </w:r>
      <w:r w:rsidR="008F018E">
        <w:rPr>
          <w:rFonts w:ascii="Arial" w:hAnsi="Arial" w:cs="Arial"/>
          <w:sz w:val="20"/>
          <w:szCs w:val="20"/>
        </w:rPr>
        <w:softHyphen/>
        <w:t>да</w:t>
      </w:r>
      <w:r w:rsidR="008F018E">
        <w:rPr>
          <w:rFonts w:ascii="Arial" w:hAnsi="Arial" w:cs="Arial"/>
          <w:sz w:val="20"/>
          <w:szCs w:val="20"/>
        </w:rPr>
        <w:softHyphen/>
        <w:t>тов в С</w:t>
      </w:r>
      <w:r>
        <w:rPr>
          <w:rFonts w:ascii="Arial" w:hAnsi="Arial" w:cs="Arial"/>
          <w:sz w:val="20"/>
          <w:szCs w:val="20"/>
        </w:rPr>
        <w:t>овет директоров</w:t>
      </w:r>
      <w:r w:rsidR="004C60EC">
        <w:rPr>
          <w:rFonts w:ascii="Arial" w:hAnsi="Arial" w:cs="Arial"/>
          <w:sz w:val="20"/>
          <w:szCs w:val="20"/>
        </w:rPr>
        <w:t xml:space="preserve"> </w:t>
      </w:r>
      <w:r w:rsidR="008F018E">
        <w:rPr>
          <w:rFonts w:ascii="Arial" w:hAnsi="Arial" w:cs="Arial"/>
          <w:sz w:val="20"/>
          <w:szCs w:val="20"/>
        </w:rPr>
        <w:t>О</w:t>
      </w:r>
      <w:r w:rsidR="004C60EC">
        <w:rPr>
          <w:rFonts w:ascii="Arial" w:hAnsi="Arial" w:cs="Arial"/>
          <w:sz w:val="20"/>
          <w:szCs w:val="20"/>
        </w:rPr>
        <w:t>бщества</w:t>
      </w:r>
      <w:r>
        <w:rPr>
          <w:rFonts w:ascii="Arial" w:hAnsi="Arial" w:cs="Arial"/>
          <w:sz w:val="20"/>
          <w:szCs w:val="20"/>
        </w:rPr>
        <w:t>, он счи</w:t>
      </w:r>
      <w:r>
        <w:rPr>
          <w:rFonts w:ascii="Arial" w:hAnsi="Arial" w:cs="Arial"/>
          <w:sz w:val="20"/>
          <w:szCs w:val="20"/>
        </w:rPr>
        <w:softHyphen/>
        <w:t>та</w:t>
      </w:r>
      <w:r>
        <w:rPr>
          <w:rFonts w:ascii="Arial" w:hAnsi="Arial" w:cs="Arial"/>
          <w:sz w:val="20"/>
          <w:szCs w:val="20"/>
        </w:rPr>
        <w:softHyphen/>
        <w:t>ет</w:t>
      </w:r>
      <w:r>
        <w:rPr>
          <w:rFonts w:ascii="Arial" w:hAnsi="Arial" w:cs="Arial"/>
          <w:sz w:val="20"/>
          <w:szCs w:val="20"/>
        </w:rPr>
        <w:softHyphen/>
        <w:t>ся вы</w:t>
      </w:r>
      <w:r w:rsidR="008F018E">
        <w:rPr>
          <w:rFonts w:ascii="Arial" w:hAnsi="Arial" w:cs="Arial"/>
          <w:sz w:val="20"/>
          <w:szCs w:val="20"/>
        </w:rPr>
        <w:softHyphen/>
        <w:t>дви</w:t>
      </w:r>
      <w:r w:rsidR="008F018E">
        <w:rPr>
          <w:rFonts w:ascii="Arial" w:hAnsi="Arial" w:cs="Arial"/>
          <w:sz w:val="20"/>
          <w:szCs w:val="20"/>
        </w:rPr>
        <w:softHyphen/>
        <w:t>ну</w:t>
      </w:r>
      <w:r w:rsidR="008F018E">
        <w:rPr>
          <w:rFonts w:ascii="Arial" w:hAnsi="Arial" w:cs="Arial"/>
          <w:sz w:val="20"/>
          <w:szCs w:val="20"/>
        </w:rPr>
        <w:softHyphen/>
        <w:t>тым на од</w:t>
      </w:r>
      <w:r w:rsidR="008F018E">
        <w:rPr>
          <w:rFonts w:ascii="Arial" w:hAnsi="Arial" w:cs="Arial"/>
          <w:sz w:val="20"/>
          <w:szCs w:val="20"/>
        </w:rPr>
        <w:softHyphen/>
        <w:t>но ме</w:t>
      </w:r>
      <w:r w:rsidR="008F018E">
        <w:rPr>
          <w:rFonts w:ascii="Arial" w:hAnsi="Arial" w:cs="Arial"/>
          <w:sz w:val="20"/>
          <w:szCs w:val="20"/>
        </w:rPr>
        <w:softHyphen/>
        <w:t>с</w:t>
      </w:r>
      <w:r w:rsidR="008F018E">
        <w:rPr>
          <w:rFonts w:ascii="Arial" w:hAnsi="Arial" w:cs="Arial"/>
          <w:sz w:val="20"/>
          <w:szCs w:val="20"/>
        </w:rPr>
        <w:softHyphen/>
        <w:t>то в С</w:t>
      </w:r>
      <w:r>
        <w:rPr>
          <w:rFonts w:ascii="Arial" w:hAnsi="Arial" w:cs="Arial"/>
          <w:sz w:val="20"/>
          <w:szCs w:val="20"/>
        </w:rPr>
        <w:t>овет директоров и вно</w:t>
      </w:r>
      <w:r>
        <w:rPr>
          <w:rFonts w:ascii="Arial" w:hAnsi="Arial" w:cs="Arial"/>
          <w:sz w:val="20"/>
          <w:szCs w:val="20"/>
        </w:rPr>
        <w:softHyphen/>
        <w:t>сит</w:t>
      </w:r>
      <w:r>
        <w:rPr>
          <w:rFonts w:ascii="Arial" w:hAnsi="Arial" w:cs="Arial"/>
          <w:sz w:val="20"/>
          <w:szCs w:val="20"/>
        </w:rPr>
        <w:softHyphen/>
        <w:t>ся в спи</w:t>
      </w:r>
      <w:r>
        <w:rPr>
          <w:rFonts w:ascii="Arial" w:hAnsi="Arial" w:cs="Arial"/>
          <w:sz w:val="20"/>
          <w:szCs w:val="20"/>
        </w:rPr>
        <w:softHyphen/>
        <w:t>сок кан</w:t>
      </w:r>
      <w:r>
        <w:rPr>
          <w:rFonts w:ascii="Arial" w:hAnsi="Arial" w:cs="Arial"/>
          <w:sz w:val="20"/>
          <w:szCs w:val="20"/>
        </w:rPr>
        <w:softHyphen/>
        <w:t>ди</w:t>
      </w:r>
      <w:r>
        <w:rPr>
          <w:rFonts w:ascii="Arial" w:hAnsi="Arial" w:cs="Arial"/>
          <w:sz w:val="20"/>
          <w:szCs w:val="20"/>
        </w:rPr>
        <w:softHyphen/>
        <w:t>да</w:t>
      </w:r>
      <w:r>
        <w:rPr>
          <w:rFonts w:ascii="Arial" w:hAnsi="Arial" w:cs="Arial"/>
          <w:sz w:val="20"/>
          <w:szCs w:val="20"/>
        </w:rPr>
        <w:softHyphen/>
        <w:t>тур для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со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ния в дан</w:t>
      </w:r>
      <w:r>
        <w:rPr>
          <w:rFonts w:ascii="Arial" w:hAnsi="Arial" w:cs="Arial"/>
          <w:sz w:val="20"/>
          <w:szCs w:val="20"/>
        </w:rPr>
        <w:softHyphen/>
        <w:t>ный ор</w:t>
      </w:r>
      <w:r>
        <w:rPr>
          <w:rFonts w:ascii="Arial" w:hAnsi="Arial" w:cs="Arial"/>
          <w:sz w:val="20"/>
          <w:szCs w:val="20"/>
        </w:rPr>
        <w:softHyphen/>
        <w:t>ган толь</w:t>
      </w:r>
      <w:r>
        <w:rPr>
          <w:rFonts w:ascii="Arial" w:hAnsi="Arial" w:cs="Arial"/>
          <w:sz w:val="20"/>
          <w:szCs w:val="20"/>
        </w:rPr>
        <w:softHyphen/>
        <w:t>ко один раз.</w:t>
      </w:r>
    </w:p>
    <w:p w:rsidR="00B76F79" w:rsidRDefault="008F018E" w:rsidP="00E928BF">
      <w:pPr>
        <w:tabs>
          <w:tab w:val="left" w:pos="0"/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4.21</w:t>
      </w:r>
      <w:r w:rsidR="005A24B2">
        <w:rPr>
          <w:rFonts w:ascii="Arial" w:hAnsi="Arial" w:cs="Arial"/>
          <w:sz w:val="20"/>
          <w:szCs w:val="20"/>
        </w:rPr>
        <w:t xml:space="preserve">. </w:t>
      </w:r>
      <w:proofErr w:type="gramStart"/>
      <w:r w:rsidR="005A24B2">
        <w:rPr>
          <w:rFonts w:ascii="Arial" w:hAnsi="Arial" w:cs="Arial"/>
          <w:sz w:val="20"/>
          <w:szCs w:val="20"/>
        </w:rPr>
        <w:t>Совет директоров О</w:t>
      </w:r>
      <w:r w:rsidR="00B76F79">
        <w:rPr>
          <w:rFonts w:ascii="Arial" w:hAnsi="Arial" w:cs="Arial"/>
          <w:sz w:val="20"/>
          <w:szCs w:val="20"/>
        </w:rPr>
        <w:t>бщества обязан рассмотреть поступившие предложения и принять решение о включении кандидатов в сп</w:t>
      </w:r>
      <w:r>
        <w:rPr>
          <w:rFonts w:ascii="Arial" w:hAnsi="Arial" w:cs="Arial"/>
          <w:sz w:val="20"/>
          <w:szCs w:val="20"/>
        </w:rPr>
        <w:t>исок кандидатур для избрания в С</w:t>
      </w:r>
      <w:r w:rsidR="00B76F79">
        <w:rPr>
          <w:rFonts w:ascii="Arial" w:hAnsi="Arial" w:cs="Arial"/>
          <w:sz w:val="20"/>
          <w:szCs w:val="20"/>
        </w:rPr>
        <w:t xml:space="preserve">овет директоров </w:t>
      </w:r>
      <w:r>
        <w:rPr>
          <w:rFonts w:ascii="Arial" w:hAnsi="Arial" w:cs="Arial"/>
          <w:sz w:val="20"/>
          <w:szCs w:val="20"/>
        </w:rPr>
        <w:t xml:space="preserve"> О</w:t>
      </w:r>
      <w:r w:rsidR="00843373">
        <w:rPr>
          <w:rFonts w:ascii="Arial" w:hAnsi="Arial" w:cs="Arial"/>
          <w:sz w:val="20"/>
          <w:szCs w:val="20"/>
        </w:rPr>
        <w:t xml:space="preserve">бщества, </w:t>
      </w:r>
      <w:r w:rsidR="00B76F79">
        <w:rPr>
          <w:rFonts w:ascii="Arial" w:hAnsi="Arial" w:cs="Arial"/>
          <w:sz w:val="20"/>
          <w:szCs w:val="20"/>
        </w:rPr>
        <w:t>об отказе во включении не позднее</w:t>
      </w:r>
      <w:r>
        <w:rPr>
          <w:rFonts w:ascii="Arial" w:hAnsi="Arial" w:cs="Arial"/>
          <w:sz w:val="20"/>
          <w:szCs w:val="20"/>
        </w:rPr>
        <w:t>,</w:t>
      </w:r>
      <w:r w:rsidR="00B76F79">
        <w:rPr>
          <w:rFonts w:ascii="Arial" w:hAnsi="Arial" w:cs="Arial"/>
          <w:sz w:val="20"/>
          <w:szCs w:val="20"/>
        </w:rPr>
        <w:t xml:space="preserve"> чем за 5 </w:t>
      </w:r>
      <w:r>
        <w:rPr>
          <w:rFonts w:ascii="Arial" w:hAnsi="Arial" w:cs="Arial"/>
          <w:sz w:val="20"/>
          <w:szCs w:val="20"/>
        </w:rPr>
        <w:t xml:space="preserve">(Пять) </w:t>
      </w:r>
      <w:r w:rsidR="00B76F79">
        <w:rPr>
          <w:rFonts w:ascii="Arial" w:hAnsi="Arial" w:cs="Arial"/>
          <w:sz w:val="20"/>
          <w:szCs w:val="20"/>
        </w:rPr>
        <w:t xml:space="preserve">дней после окончания срока поступления в </w:t>
      </w:r>
      <w:r w:rsidR="005A24B2">
        <w:rPr>
          <w:rFonts w:ascii="Arial" w:hAnsi="Arial" w:cs="Arial"/>
          <w:sz w:val="20"/>
          <w:szCs w:val="20"/>
        </w:rPr>
        <w:t>О</w:t>
      </w:r>
      <w:r w:rsidR="00B76F79">
        <w:rPr>
          <w:rFonts w:ascii="Arial" w:hAnsi="Arial" w:cs="Arial"/>
          <w:sz w:val="20"/>
          <w:szCs w:val="20"/>
        </w:rPr>
        <w:t>бщество предложений акционе</w:t>
      </w:r>
      <w:r>
        <w:rPr>
          <w:rFonts w:ascii="Arial" w:hAnsi="Arial" w:cs="Arial"/>
          <w:sz w:val="20"/>
          <w:szCs w:val="20"/>
        </w:rPr>
        <w:t>ров по выдвижению кандидатов в С</w:t>
      </w:r>
      <w:r w:rsidR="005A24B2">
        <w:rPr>
          <w:rFonts w:ascii="Arial" w:hAnsi="Arial" w:cs="Arial"/>
          <w:sz w:val="20"/>
          <w:szCs w:val="20"/>
        </w:rPr>
        <w:t>овет директоров О</w:t>
      </w:r>
      <w:r w:rsidR="00B76F79">
        <w:rPr>
          <w:rFonts w:ascii="Arial" w:hAnsi="Arial" w:cs="Arial"/>
          <w:sz w:val="20"/>
          <w:szCs w:val="20"/>
        </w:rPr>
        <w:t>бщест</w:t>
      </w:r>
      <w:r>
        <w:rPr>
          <w:rFonts w:ascii="Arial" w:hAnsi="Arial" w:cs="Arial"/>
          <w:sz w:val="20"/>
          <w:szCs w:val="20"/>
        </w:rPr>
        <w:t>ва, предусмотренного пунктом 14.14. настоящего Положения.</w:t>
      </w:r>
      <w:proofErr w:type="gramEnd"/>
    </w:p>
    <w:p w:rsidR="00B76F79" w:rsidRDefault="00B76F79" w:rsidP="00E928BF">
      <w:pPr>
        <w:tabs>
          <w:tab w:val="left" w:pos="0"/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Вы</w:t>
      </w:r>
      <w:r>
        <w:rPr>
          <w:rFonts w:ascii="Arial" w:hAnsi="Arial" w:cs="Arial"/>
          <w:sz w:val="20"/>
          <w:szCs w:val="20"/>
        </w:rPr>
        <w:softHyphen/>
        <w:t>дви</w:t>
      </w:r>
      <w:r>
        <w:rPr>
          <w:rFonts w:ascii="Arial" w:hAnsi="Arial" w:cs="Arial"/>
          <w:sz w:val="20"/>
          <w:szCs w:val="20"/>
        </w:rPr>
        <w:softHyphen/>
        <w:t>ну</w:t>
      </w:r>
      <w:r>
        <w:rPr>
          <w:rFonts w:ascii="Arial" w:hAnsi="Arial" w:cs="Arial"/>
          <w:sz w:val="20"/>
          <w:szCs w:val="20"/>
        </w:rPr>
        <w:softHyphen/>
        <w:t>тые кан</w:t>
      </w:r>
      <w:r>
        <w:rPr>
          <w:rFonts w:ascii="Arial" w:hAnsi="Arial" w:cs="Arial"/>
          <w:sz w:val="20"/>
          <w:szCs w:val="20"/>
        </w:rPr>
        <w:softHyphen/>
        <w:t>ди</w:t>
      </w:r>
      <w:r>
        <w:rPr>
          <w:rFonts w:ascii="Arial" w:hAnsi="Arial" w:cs="Arial"/>
          <w:sz w:val="20"/>
          <w:szCs w:val="20"/>
        </w:rPr>
        <w:softHyphen/>
        <w:t>да</w:t>
      </w:r>
      <w:r>
        <w:rPr>
          <w:rFonts w:ascii="Arial" w:hAnsi="Arial" w:cs="Arial"/>
          <w:sz w:val="20"/>
          <w:szCs w:val="20"/>
        </w:rPr>
        <w:softHyphen/>
        <w:t>ты под</w:t>
      </w:r>
      <w:r>
        <w:rPr>
          <w:rFonts w:ascii="Arial" w:hAnsi="Arial" w:cs="Arial"/>
          <w:sz w:val="20"/>
          <w:szCs w:val="20"/>
        </w:rPr>
        <w:softHyphen/>
        <w:t>ле</w:t>
      </w:r>
      <w:r>
        <w:rPr>
          <w:rFonts w:ascii="Arial" w:hAnsi="Arial" w:cs="Arial"/>
          <w:sz w:val="20"/>
          <w:szCs w:val="20"/>
        </w:rPr>
        <w:softHyphen/>
        <w:t>жат вклю</w:t>
      </w:r>
      <w:r>
        <w:rPr>
          <w:rFonts w:ascii="Arial" w:hAnsi="Arial" w:cs="Arial"/>
          <w:sz w:val="20"/>
          <w:szCs w:val="20"/>
        </w:rPr>
        <w:softHyphen/>
        <w:t>че</w:t>
      </w:r>
      <w:r>
        <w:rPr>
          <w:rFonts w:ascii="Arial" w:hAnsi="Arial" w:cs="Arial"/>
          <w:sz w:val="20"/>
          <w:szCs w:val="20"/>
        </w:rPr>
        <w:softHyphen/>
        <w:t>нию в спи</w:t>
      </w:r>
      <w:r>
        <w:rPr>
          <w:rFonts w:ascii="Arial" w:hAnsi="Arial" w:cs="Arial"/>
          <w:sz w:val="20"/>
          <w:szCs w:val="20"/>
        </w:rPr>
        <w:softHyphen/>
        <w:t>сок кан</w:t>
      </w:r>
      <w:r>
        <w:rPr>
          <w:rFonts w:ascii="Arial" w:hAnsi="Arial" w:cs="Arial"/>
          <w:sz w:val="20"/>
          <w:szCs w:val="20"/>
        </w:rPr>
        <w:softHyphen/>
        <w:t>ди</w:t>
      </w:r>
      <w:r>
        <w:rPr>
          <w:rFonts w:ascii="Arial" w:hAnsi="Arial" w:cs="Arial"/>
          <w:sz w:val="20"/>
          <w:szCs w:val="20"/>
        </w:rPr>
        <w:softHyphen/>
        <w:t>да</w:t>
      </w:r>
      <w:r>
        <w:rPr>
          <w:rFonts w:ascii="Arial" w:hAnsi="Arial" w:cs="Arial"/>
          <w:sz w:val="20"/>
          <w:szCs w:val="20"/>
        </w:rPr>
        <w:softHyphen/>
        <w:t>тур для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со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ния, за ис</w:t>
      </w:r>
      <w:r>
        <w:rPr>
          <w:rFonts w:ascii="Arial" w:hAnsi="Arial" w:cs="Arial"/>
          <w:sz w:val="20"/>
          <w:szCs w:val="20"/>
        </w:rPr>
        <w:softHyphen/>
        <w:t>к</w:t>
      </w:r>
      <w:r>
        <w:rPr>
          <w:rFonts w:ascii="Arial" w:hAnsi="Arial" w:cs="Arial"/>
          <w:sz w:val="20"/>
          <w:szCs w:val="20"/>
        </w:rPr>
        <w:softHyphen/>
        <w:t>лю</w:t>
      </w:r>
      <w:r>
        <w:rPr>
          <w:rFonts w:ascii="Arial" w:hAnsi="Arial" w:cs="Arial"/>
          <w:sz w:val="20"/>
          <w:szCs w:val="20"/>
        </w:rPr>
        <w:softHyphen/>
        <w:t>че</w:t>
      </w:r>
      <w:r>
        <w:rPr>
          <w:rFonts w:ascii="Arial" w:hAnsi="Arial" w:cs="Arial"/>
          <w:sz w:val="20"/>
          <w:szCs w:val="20"/>
        </w:rPr>
        <w:softHyphen/>
        <w:t>ни</w:t>
      </w:r>
      <w:r>
        <w:rPr>
          <w:rFonts w:ascii="Arial" w:hAnsi="Arial" w:cs="Arial"/>
          <w:sz w:val="20"/>
          <w:szCs w:val="20"/>
        </w:rPr>
        <w:softHyphen/>
        <w:t>ем слу</w:t>
      </w:r>
      <w:r>
        <w:rPr>
          <w:rFonts w:ascii="Arial" w:hAnsi="Arial" w:cs="Arial"/>
          <w:sz w:val="20"/>
          <w:szCs w:val="20"/>
        </w:rPr>
        <w:softHyphen/>
        <w:t>ча</w:t>
      </w:r>
      <w:r>
        <w:rPr>
          <w:rFonts w:ascii="Arial" w:hAnsi="Arial" w:cs="Arial"/>
          <w:sz w:val="20"/>
          <w:szCs w:val="20"/>
        </w:rPr>
        <w:softHyphen/>
        <w:t>ев, ес</w:t>
      </w:r>
      <w:r>
        <w:rPr>
          <w:rFonts w:ascii="Arial" w:hAnsi="Arial" w:cs="Arial"/>
          <w:sz w:val="20"/>
          <w:szCs w:val="20"/>
        </w:rPr>
        <w:softHyphen/>
        <w:t>ли:</w:t>
      </w:r>
    </w:p>
    <w:p w:rsidR="00B76F79" w:rsidRDefault="00B76F79" w:rsidP="00E928BF">
      <w:pPr>
        <w:numPr>
          <w:ilvl w:val="0"/>
          <w:numId w:val="6"/>
        </w:numPr>
        <w:tabs>
          <w:tab w:val="left" w:pos="561"/>
        </w:tabs>
        <w:spacing w:line="32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ми (ак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ром) не со</w:t>
      </w:r>
      <w:r>
        <w:rPr>
          <w:rFonts w:ascii="Arial" w:hAnsi="Arial" w:cs="Arial"/>
          <w:sz w:val="20"/>
          <w:szCs w:val="20"/>
        </w:rPr>
        <w:softHyphen/>
        <w:t>блю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н ус</w:t>
      </w:r>
      <w:r>
        <w:rPr>
          <w:rFonts w:ascii="Arial" w:hAnsi="Arial" w:cs="Arial"/>
          <w:sz w:val="20"/>
          <w:szCs w:val="20"/>
        </w:rPr>
        <w:softHyphen/>
        <w:t>та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в</w:t>
      </w:r>
      <w:r>
        <w:rPr>
          <w:rFonts w:ascii="Arial" w:hAnsi="Arial" w:cs="Arial"/>
          <w:sz w:val="20"/>
          <w:szCs w:val="20"/>
        </w:rPr>
        <w:softHyphen/>
        <w:t>лен</w:t>
      </w:r>
      <w:r>
        <w:rPr>
          <w:rFonts w:ascii="Arial" w:hAnsi="Arial" w:cs="Arial"/>
          <w:sz w:val="20"/>
          <w:szCs w:val="20"/>
        </w:rPr>
        <w:softHyphen/>
        <w:t>ный ус</w:t>
      </w:r>
      <w:r>
        <w:rPr>
          <w:rFonts w:ascii="Arial" w:hAnsi="Arial" w:cs="Arial"/>
          <w:sz w:val="20"/>
          <w:szCs w:val="20"/>
        </w:rPr>
        <w:softHyphen/>
        <w:t>та</w:t>
      </w:r>
      <w:r>
        <w:rPr>
          <w:rFonts w:ascii="Arial" w:hAnsi="Arial" w:cs="Arial"/>
          <w:sz w:val="20"/>
          <w:szCs w:val="20"/>
        </w:rPr>
        <w:softHyphen/>
        <w:t>вом 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 сро</w:t>
      </w:r>
      <w:r>
        <w:rPr>
          <w:rFonts w:ascii="Arial" w:hAnsi="Arial" w:cs="Arial"/>
          <w:sz w:val="20"/>
          <w:szCs w:val="20"/>
        </w:rPr>
        <w:softHyphen/>
        <w:t>к по</w:t>
      </w:r>
      <w:r>
        <w:rPr>
          <w:rFonts w:ascii="Arial" w:hAnsi="Arial" w:cs="Arial"/>
          <w:sz w:val="20"/>
          <w:szCs w:val="20"/>
        </w:rPr>
        <w:softHyphen/>
        <w:t>сту</w:t>
      </w:r>
      <w:r>
        <w:rPr>
          <w:rFonts w:ascii="Arial" w:hAnsi="Arial" w:cs="Arial"/>
          <w:sz w:val="20"/>
          <w:szCs w:val="20"/>
        </w:rPr>
        <w:softHyphen/>
        <w:t>п</w:t>
      </w:r>
      <w:r>
        <w:rPr>
          <w:rFonts w:ascii="Arial" w:hAnsi="Arial" w:cs="Arial"/>
          <w:sz w:val="20"/>
          <w:szCs w:val="20"/>
        </w:rPr>
        <w:softHyphen/>
        <w:t>ле</w:t>
      </w:r>
      <w:r>
        <w:rPr>
          <w:rFonts w:ascii="Arial" w:hAnsi="Arial" w:cs="Arial"/>
          <w:sz w:val="20"/>
          <w:szCs w:val="20"/>
        </w:rPr>
        <w:softHyphen/>
        <w:t>ния в 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во пред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ний о выдвижении кандидатов для избрания в совет директоров на внеочередном общем собрании акционеров;</w:t>
      </w:r>
    </w:p>
    <w:p w:rsidR="00B76F79" w:rsidRDefault="00B76F79" w:rsidP="00E928BF">
      <w:pPr>
        <w:numPr>
          <w:ilvl w:val="0"/>
          <w:numId w:val="6"/>
        </w:numPr>
        <w:tabs>
          <w:tab w:val="left" w:pos="0"/>
          <w:tab w:val="left" w:pos="561"/>
        </w:tabs>
        <w:spacing w:line="32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акционеры (акционер), подписавшие предложение, не являются владельцами предусмотренного п. 1 и 2 ст. 53 Федерального закона </w:t>
      </w:r>
      <w:r w:rsidR="00A21273">
        <w:rPr>
          <w:rFonts w:ascii="Arial" w:hAnsi="Arial" w:cs="Arial"/>
          <w:sz w:val="20"/>
          <w:szCs w:val="20"/>
        </w:rPr>
        <w:t>«</w:t>
      </w:r>
      <w:r>
        <w:rPr>
          <w:rFonts w:ascii="Arial" w:hAnsi="Arial" w:cs="Arial"/>
          <w:sz w:val="20"/>
          <w:szCs w:val="20"/>
        </w:rPr>
        <w:t>Об акционерных обществах</w:t>
      </w:r>
      <w:r w:rsidR="00A21273">
        <w:rPr>
          <w:rFonts w:ascii="Arial" w:hAnsi="Arial" w:cs="Arial"/>
          <w:sz w:val="20"/>
          <w:szCs w:val="20"/>
        </w:rPr>
        <w:t>»</w:t>
      </w:r>
      <w:r>
        <w:rPr>
          <w:rFonts w:ascii="Arial" w:hAnsi="Arial" w:cs="Arial"/>
          <w:sz w:val="20"/>
          <w:szCs w:val="20"/>
        </w:rPr>
        <w:t xml:space="preserve"> количества голосующих акций общества;</w:t>
      </w:r>
    </w:p>
    <w:p w:rsidR="00B76F79" w:rsidRDefault="00B76F79" w:rsidP="00E928BF">
      <w:pPr>
        <w:numPr>
          <w:ilvl w:val="0"/>
          <w:numId w:val="6"/>
        </w:numPr>
        <w:tabs>
          <w:tab w:val="left" w:pos="0"/>
          <w:tab w:val="left" w:pos="561"/>
        </w:tabs>
        <w:spacing w:line="32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предложение не соответствует требованиям, предусмотренным п. 3 и 4 ст. 53 Федерального закона </w:t>
      </w:r>
      <w:r w:rsidR="00A21273">
        <w:rPr>
          <w:rFonts w:ascii="Arial" w:hAnsi="Arial" w:cs="Arial"/>
          <w:sz w:val="20"/>
          <w:szCs w:val="20"/>
        </w:rPr>
        <w:t>«</w:t>
      </w:r>
      <w:r>
        <w:rPr>
          <w:rFonts w:ascii="Arial" w:hAnsi="Arial" w:cs="Arial"/>
          <w:sz w:val="20"/>
          <w:szCs w:val="20"/>
        </w:rPr>
        <w:t>Об акционерных обществах</w:t>
      </w:r>
      <w:r w:rsidR="00A21273">
        <w:rPr>
          <w:rFonts w:ascii="Arial" w:hAnsi="Arial" w:cs="Arial"/>
          <w:sz w:val="20"/>
          <w:szCs w:val="20"/>
        </w:rPr>
        <w:t>»</w:t>
      </w:r>
      <w:r w:rsidR="008F018E">
        <w:rPr>
          <w:rFonts w:ascii="Arial" w:hAnsi="Arial" w:cs="Arial"/>
          <w:sz w:val="20"/>
          <w:szCs w:val="20"/>
        </w:rPr>
        <w:t xml:space="preserve"> и Устава О</w:t>
      </w:r>
      <w:r>
        <w:rPr>
          <w:rFonts w:ascii="Arial" w:hAnsi="Arial" w:cs="Arial"/>
          <w:sz w:val="20"/>
          <w:szCs w:val="20"/>
        </w:rPr>
        <w:t>бщества.</w:t>
      </w:r>
    </w:p>
    <w:p w:rsidR="00B76F79" w:rsidRDefault="008F018E" w:rsidP="00E928BF">
      <w:pPr>
        <w:tabs>
          <w:tab w:val="left" w:pos="0"/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4.22. Мо</w:t>
      </w:r>
      <w:r>
        <w:rPr>
          <w:rFonts w:ascii="Arial" w:hAnsi="Arial" w:cs="Arial"/>
          <w:sz w:val="20"/>
          <w:szCs w:val="20"/>
        </w:rPr>
        <w:softHyphen/>
        <w:t>ти</w:t>
      </w:r>
      <w:r>
        <w:rPr>
          <w:rFonts w:ascii="Arial" w:hAnsi="Arial" w:cs="Arial"/>
          <w:sz w:val="20"/>
          <w:szCs w:val="20"/>
        </w:rPr>
        <w:softHyphen/>
        <w:t>ви</w:t>
      </w:r>
      <w:r>
        <w:rPr>
          <w:rFonts w:ascii="Arial" w:hAnsi="Arial" w:cs="Arial"/>
          <w:sz w:val="20"/>
          <w:szCs w:val="20"/>
        </w:rPr>
        <w:softHyphen/>
        <w:t>ро</w:t>
      </w:r>
      <w:r>
        <w:rPr>
          <w:rFonts w:ascii="Arial" w:hAnsi="Arial" w:cs="Arial"/>
          <w:sz w:val="20"/>
          <w:szCs w:val="20"/>
        </w:rPr>
        <w:softHyphen/>
        <w:t>ван</w:t>
      </w:r>
      <w:r>
        <w:rPr>
          <w:rFonts w:ascii="Arial" w:hAnsi="Arial" w:cs="Arial"/>
          <w:sz w:val="20"/>
          <w:szCs w:val="20"/>
        </w:rPr>
        <w:softHyphen/>
        <w:t>ное ре</w:t>
      </w:r>
      <w:r>
        <w:rPr>
          <w:rFonts w:ascii="Arial" w:hAnsi="Arial" w:cs="Arial"/>
          <w:sz w:val="20"/>
          <w:szCs w:val="20"/>
        </w:rPr>
        <w:softHyphen/>
        <w:t>ше</w:t>
      </w:r>
      <w:r>
        <w:rPr>
          <w:rFonts w:ascii="Arial" w:hAnsi="Arial" w:cs="Arial"/>
          <w:sz w:val="20"/>
          <w:szCs w:val="20"/>
        </w:rPr>
        <w:softHyphen/>
        <w:t>ние С</w:t>
      </w:r>
      <w:r w:rsidR="00B76F79">
        <w:rPr>
          <w:rFonts w:ascii="Arial" w:hAnsi="Arial" w:cs="Arial"/>
          <w:sz w:val="20"/>
          <w:szCs w:val="20"/>
        </w:rPr>
        <w:t>о</w:t>
      </w:r>
      <w:r w:rsidR="00B76F79">
        <w:rPr>
          <w:rFonts w:ascii="Arial" w:hAnsi="Arial" w:cs="Arial"/>
          <w:sz w:val="20"/>
          <w:szCs w:val="20"/>
        </w:rPr>
        <w:softHyphen/>
        <w:t>ве</w:t>
      </w:r>
      <w:r w:rsidR="00B76F79">
        <w:rPr>
          <w:rFonts w:ascii="Arial" w:hAnsi="Arial" w:cs="Arial"/>
          <w:sz w:val="20"/>
          <w:szCs w:val="20"/>
        </w:rPr>
        <w:softHyphen/>
        <w:t>та ди</w:t>
      </w:r>
      <w:r w:rsidR="00B76F79">
        <w:rPr>
          <w:rFonts w:ascii="Arial" w:hAnsi="Arial" w:cs="Arial"/>
          <w:sz w:val="20"/>
          <w:szCs w:val="20"/>
        </w:rPr>
        <w:softHyphen/>
        <w:t>ре</w:t>
      </w:r>
      <w:r w:rsidR="00B76F79">
        <w:rPr>
          <w:rFonts w:ascii="Arial" w:hAnsi="Arial" w:cs="Arial"/>
          <w:sz w:val="20"/>
          <w:szCs w:val="20"/>
        </w:rPr>
        <w:softHyphen/>
        <w:t>к</w:t>
      </w:r>
      <w:r w:rsidR="00B76F79">
        <w:rPr>
          <w:rFonts w:ascii="Arial" w:hAnsi="Arial" w:cs="Arial"/>
          <w:sz w:val="20"/>
          <w:szCs w:val="20"/>
        </w:rPr>
        <w:softHyphen/>
        <w:t>то</w:t>
      </w:r>
      <w:r w:rsidR="00B76F79">
        <w:rPr>
          <w:rFonts w:ascii="Arial" w:hAnsi="Arial" w:cs="Arial"/>
          <w:sz w:val="20"/>
          <w:szCs w:val="20"/>
        </w:rPr>
        <w:softHyphen/>
        <w:t>ров об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 xml:space="preserve">ва </w:t>
      </w:r>
      <w:proofErr w:type="gramStart"/>
      <w:r w:rsidR="00B76F79">
        <w:rPr>
          <w:rFonts w:ascii="Arial" w:hAnsi="Arial" w:cs="Arial"/>
          <w:sz w:val="20"/>
          <w:szCs w:val="20"/>
        </w:rPr>
        <w:t>об от</w:t>
      </w:r>
      <w:r w:rsidR="00B76F79">
        <w:rPr>
          <w:rFonts w:ascii="Arial" w:hAnsi="Arial" w:cs="Arial"/>
          <w:sz w:val="20"/>
          <w:szCs w:val="20"/>
        </w:rPr>
        <w:softHyphen/>
        <w:t>ка</w:t>
      </w:r>
      <w:r w:rsidR="00B76F79">
        <w:rPr>
          <w:rFonts w:ascii="Arial" w:hAnsi="Arial" w:cs="Arial"/>
          <w:sz w:val="20"/>
          <w:szCs w:val="20"/>
        </w:rPr>
        <w:softHyphen/>
        <w:t>зе во вклю</w:t>
      </w:r>
      <w:r w:rsidR="00B76F79">
        <w:rPr>
          <w:rFonts w:ascii="Arial" w:hAnsi="Arial" w:cs="Arial"/>
          <w:sz w:val="20"/>
          <w:szCs w:val="20"/>
        </w:rPr>
        <w:softHyphen/>
        <w:t>че</w:t>
      </w:r>
      <w:r w:rsidR="00B76F79">
        <w:rPr>
          <w:rFonts w:ascii="Arial" w:hAnsi="Arial" w:cs="Arial"/>
          <w:sz w:val="20"/>
          <w:szCs w:val="20"/>
        </w:rPr>
        <w:softHyphen/>
        <w:t>нии кан</w:t>
      </w:r>
      <w:r w:rsidR="00B76F79">
        <w:rPr>
          <w:rFonts w:ascii="Arial" w:hAnsi="Arial" w:cs="Arial"/>
          <w:sz w:val="20"/>
          <w:szCs w:val="20"/>
        </w:rPr>
        <w:softHyphen/>
        <w:t>ди</w:t>
      </w:r>
      <w:r w:rsidR="00B76F79">
        <w:rPr>
          <w:rFonts w:ascii="Arial" w:hAnsi="Arial" w:cs="Arial"/>
          <w:sz w:val="20"/>
          <w:szCs w:val="20"/>
        </w:rPr>
        <w:softHyphen/>
        <w:t>да</w:t>
      </w:r>
      <w:r w:rsidR="00B76F79">
        <w:rPr>
          <w:rFonts w:ascii="Arial" w:hAnsi="Arial" w:cs="Arial"/>
          <w:sz w:val="20"/>
          <w:szCs w:val="20"/>
        </w:rPr>
        <w:softHyphen/>
        <w:t>та в спи</w:t>
      </w:r>
      <w:r w:rsidR="00B76F79">
        <w:rPr>
          <w:rFonts w:ascii="Arial" w:hAnsi="Arial" w:cs="Arial"/>
          <w:sz w:val="20"/>
          <w:szCs w:val="20"/>
        </w:rPr>
        <w:softHyphen/>
        <w:t>сок кан</w:t>
      </w:r>
      <w:r w:rsidR="00B76F79">
        <w:rPr>
          <w:rFonts w:ascii="Arial" w:hAnsi="Arial" w:cs="Arial"/>
          <w:sz w:val="20"/>
          <w:szCs w:val="20"/>
        </w:rPr>
        <w:softHyphen/>
        <w:t>ди</w:t>
      </w:r>
      <w:r w:rsidR="00B76F79">
        <w:rPr>
          <w:rFonts w:ascii="Arial" w:hAnsi="Arial" w:cs="Arial"/>
          <w:sz w:val="20"/>
          <w:szCs w:val="20"/>
        </w:rPr>
        <w:softHyphen/>
        <w:t>да</w:t>
      </w:r>
      <w:r w:rsidR="00B76F79">
        <w:rPr>
          <w:rFonts w:ascii="Arial" w:hAnsi="Arial" w:cs="Arial"/>
          <w:sz w:val="20"/>
          <w:szCs w:val="20"/>
        </w:rPr>
        <w:softHyphen/>
        <w:t xml:space="preserve">тур для </w:t>
      </w:r>
      <w:r>
        <w:rPr>
          <w:rFonts w:ascii="Arial" w:hAnsi="Arial" w:cs="Arial"/>
          <w:sz w:val="20"/>
          <w:szCs w:val="20"/>
        </w:rPr>
        <w:t>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со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ния по вы</w:t>
      </w:r>
      <w:r>
        <w:rPr>
          <w:rFonts w:ascii="Arial" w:hAnsi="Arial" w:cs="Arial"/>
          <w:sz w:val="20"/>
          <w:szCs w:val="20"/>
        </w:rPr>
        <w:softHyphen/>
        <w:t>бо</w:t>
      </w:r>
      <w:r>
        <w:rPr>
          <w:rFonts w:ascii="Arial" w:hAnsi="Arial" w:cs="Arial"/>
          <w:sz w:val="20"/>
          <w:szCs w:val="20"/>
        </w:rPr>
        <w:softHyphen/>
        <w:t>рам</w:t>
      </w:r>
      <w:proofErr w:type="gramEnd"/>
      <w:r>
        <w:rPr>
          <w:rFonts w:ascii="Arial" w:hAnsi="Arial" w:cs="Arial"/>
          <w:sz w:val="20"/>
          <w:szCs w:val="20"/>
        </w:rPr>
        <w:t xml:space="preserve"> в С</w:t>
      </w:r>
      <w:r w:rsidR="00B76F79">
        <w:rPr>
          <w:rFonts w:ascii="Arial" w:hAnsi="Arial" w:cs="Arial"/>
          <w:sz w:val="20"/>
          <w:szCs w:val="20"/>
        </w:rPr>
        <w:t>овет директоров на</w:t>
      </w:r>
      <w:r w:rsidR="00B76F79">
        <w:rPr>
          <w:rFonts w:ascii="Arial" w:hAnsi="Arial" w:cs="Arial"/>
          <w:sz w:val="20"/>
          <w:szCs w:val="20"/>
        </w:rPr>
        <w:softHyphen/>
        <w:t>пра</w:t>
      </w:r>
      <w:r w:rsidR="00B76F79">
        <w:rPr>
          <w:rFonts w:ascii="Arial" w:hAnsi="Arial" w:cs="Arial"/>
          <w:sz w:val="20"/>
          <w:szCs w:val="20"/>
        </w:rPr>
        <w:softHyphen/>
        <w:t>в</w:t>
      </w:r>
      <w:r w:rsidR="00B76F79">
        <w:rPr>
          <w:rFonts w:ascii="Arial" w:hAnsi="Arial" w:cs="Arial"/>
          <w:sz w:val="20"/>
          <w:szCs w:val="20"/>
        </w:rPr>
        <w:softHyphen/>
        <w:t>ля</w:t>
      </w:r>
      <w:r w:rsidR="00B76F79">
        <w:rPr>
          <w:rFonts w:ascii="Arial" w:hAnsi="Arial" w:cs="Arial"/>
          <w:sz w:val="20"/>
          <w:szCs w:val="20"/>
        </w:rPr>
        <w:softHyphen/>
        <w:t>ет</w:t>
      </w:r>
      <w:r w:rsidR="00B76F79">
        <w:rPr>
          <w:rFonts w:ascii="Arial" w:hAnsi="Arial" w:cs="Arial"/>
          <w:sz w:val="20"/>
          <w:szCs w:val="20"/>
        </w:rPr>
        <w:softHyphen/>
        <w:t>ся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рам (ак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ру), выдвинувшим кандидата, не позд</w:t>
      </w:r>
      <w:r w:rsidR="00B76F79">
        <w:rPr>
          <w:rFonts w:ascii="Arial" w:hAnsi="Arial" w:cs="Arial"/>
          <w:sz w:val="20"/>
          <w:szCs w:val="20"/>
        </w:rPr>
        <w:softHyphen/>
        <w:t xml:space="preserve">нее 3 </w:t>
      </w:r>
      <w:r>
        <w:rPr>
          <w:rFonts w:ascii="Arial" w:hAnsi="Arial" w:cs="Arial"/>
          <w:sz w:val="20"/>
          <w:szCs w:val="20"/>
        </w:rPr>
        <w:t xml:space="preserve">(Трех) </w:t>
      </w:r>
      <w:r w:rsidR="00B76F79">
        <w:rPr>
          <w:rFonts w:ascii="Arial" w:hAnsi="Arial" w:cs="Arial"/>
          <w:sz w:val="20"/>
          <w:szCs w:val="20"/>
        </w:rPr>
        <w:t>дней с да</w:t>
      </w:r>
      <w:r w:rsidR="00B76F79">
        <w:rPr>
          <w:rFonts w:ascii="Arial" w:hAnsi="Arial" w:cs="Arial"/>
          <w:sz w:val="20"/>
          <w:szCs w:val="20"/>
        </w:rPr>
        <w:softHyphen/>
        <w:t>ты его при</w:t>
      </w:r>
      <w:r w:rsidR="00B76F79">
        <w:rPr>
          <w:rFonts w:ascii="Arial" w:hAnsi="Arial" w:cs="Arial"/>
          <w:sz w:val="20"/>
          <w:szCs w:val="20"/>
        </w:rPr>
        <w:softHyphen/>
        <w:t>ня</w:t>
      </w:r>
      <w:r w:rsidR="00B76F79">
        <w:rPr>
          <w:rFonts w:ascii="Arial" w:hAnsi="Arial" w:cs="Arial"/>
          <w:sz w:val="20"/>
          <w:szCs w:val="20"/>
        </w:rPr>
        <w:softHyphen/>
        <w:t>тия.</w:t>
      </w:r>
    </w:p>
    <w:p w:rsidR="00B76F79" w:rsidRDefault="00B76F79" w:rsidP="00E928BF">
      <w:pPr>
        <w:tabs>
          <w:tab w:val="left" w:pos="0"/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Мо</w:t>
      </w:r>
      <w:r>
        <w:rPr>
          <w:rFonts w:ascii="Arial" w:hAnsi="Arial" w:cs="Arial"/>
          <w:sz w:val="20"/>
          <w:szCs w:val="20"/>
        </w:rPr>
        <w:softHyphen/>
        <w:t>ти</w:t>
      </w:r>
      <w:r>
        <w:rPr>
          <w:rFonts w:ascii="Arial" w:hAnsi="Arial" w:cs="Arial"/>
          <w:sz w:val="20"/>
          <w:szCs w:val="20"/>
        </w:rPr>
        <w:softHyphen/>
        <w:t>ви</w:t>
      </w:r>
      <w:r>
        <w:rPr>
          <w:rFonts w:ascii="Arial" w:hAnsi="Arial" w:cs="Arial"/>
          <w:sz w:val="20"/>
          <w:szCs w:val="20"/>
        </w:rPr>
        <w:softHyphen/>
        <w:t>ро</w:t>
      </w:r>
      <w:r>
        <w:rPr>
          <w:rFonts w:ascii="Arial" w:hAnsi="Arial" w:cs="Arial"/>
          <w:sz w:val="20"/>
          <w:szCs w:val="20"/>
        </w:rPr>
        <w:softHyphen/>
        <w:t>ван</w:t>
      </w:r>
      <w:r>
        <w:rPr>
          <w:rFonts w:ascii="Arial" w:hAnsi="Arial" w:cs="Arial"/>
          <w:sz w:val="20"/>
          <w:szCs w:val="20"/>
        </w:rPr>
        <w:softHyphen/>
        <w:t>ное ре</w:t>
      </w:r>
      <w:r>
        <w:rPr>
          <w:rFonts w:ascii="Arial" w:hAnsi="Arial" w:cs="Arial"/>
          <w:sz w:val="20"/>
          <w:szCs w:val="20"/>
        </w:rPr>
        <w:softHyphen/>
        <w:t>ше</w:t>
      </w:r>
      <w:r>
        <w:rPr>
          <w:rFonts w:ascii="Arial" w:hAnsi="Arial" w:cs="Arial"/>
          <w:sz w:val="20"/>
          <w:szCs w:val="20"/>
        </w:rPr>
        <w:softHyphen/>
        <w:t>ние со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та ди</w:t>
      </w:r>
      <w:r>
        <w:rPr>
          <w:rFonts w:ascii="Arial" w:hAnsi="Arial" w:cs="Arial"/>
          <w:sz w:val="20"/>
          <w:szCs w:val="20"/>
        </w:rPr>
        <w:softHyphen/>
        <w:t>ре</w:t>
      </w:r>
      <w:r>
        <w:rPr>
          <w:rFonts w:ascii="Arial" w:hAnsi="Arial" w:cs="Arial"/>
          <w:sz w:val="20"/>
          <w:szCs w:val="20"/>
        </w:rPr>
        <w:softHyphen/>
        <w:t>к</w:t>
      </w:r>
      <w:r>
        <w:rPr>
          <w:rFonts w:ascii="Arial" w:hAnsi="Arial" w:cs="Arial"/>
          <w:sz w:val="20"/>
          <w:szCs w:val="20"/>
        </w:rPr>
        <w:softHyphen/>
        <w:t>то</w:t>
      </w:r>
      <w:r>
        <w:rPr>
          <w:rFonts w:ascii="Arial" w:hAnsi="Arial" w:cs="Arial"/>
          <w:sz w:val="20"/>
          <w:szCs w:val="20"/>
        </w:rPr>
        <w:softHyphen/>
        <w:t>ров 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 об от</w:t>
      </w:r>
      <w:r>
        <w:rPr>
          <w:rFonts w:ascii="Arial" w:hAnsi="Arial" w:cs="Arial"/>
          <w:sz w:val="20"/>
          <w:szCs w:val="20"/>
        </w:rPr>
        <w:softHyphen/>
        <w:t>ка</w:t>
      </w:r>
      <w:r>
        <w:rPr>
          <w:rFonts w:ascii="Arial" w:hAnsi="Arial" w:cs="Arial"/>
          <w:sz w:val="20"/>
          <w:szCs w:val="20"/>
        </w:rPr>
        <w:softHyphen/>
        <w:t>зе во вклю</w:t>
      </w:r>
      <w:r>
        <w:rPr>
          <w:rFonts w:ascii="Arial" w:hAnsi="Arial" w:cs="Arial"/>
          <w:sz w:val="20"/>
          <w:szCs w:val="20"/>
        </w:rPr>
        <w:softHyphen/>
        <w:t>че</w:t>
      </w:r>
      <w:r>
        <w:rPr>
          <w:rFonts w:ascii="Arial" w:hAnsi="Arial" w:cs="Arial"/>
          <w:sz w:val="20"/>
          <w:szCs w:val="20"/>
        </w:rPr>
        <w:softHyphen/>
        <w:t>нии кан</w:t>
      </w:r>
      <w:r>
        <w:rPr>
          <w:rFonts w:ascii="Arial" w:hAnsi="Arial" w:cs="Arial"/>
          <w:sz w:val="20"/>
          <w:szCs w:val="20"/>
        </w:rPr>
        <w:softHyphen/>
        <w:t>ди</w:t>
      </w:r>
      <w:r>
        <w:rPr>
          <w:rFonts w:ascii="Arial" w:hAnsi="Arial" w:cs="Arial"/>
          <w:sz w:val="20"/>
          <w:szCs w:val="20"/>
        </w:rPr>
        <w:softHyphen/>
        <w:t>да</w:t>
      </w:r>
      <w:r>
        <w:rPr>
          <w:rFonts w:ascii="Arial" w:hAnsi="Arial" w:cs="Arial"/>
          <w:sz w:val="20"/>
          <w:szCs w:val="20"/>
        </w:rPr>
        <w:softHyphen/>
        <w:t>та в спи</w:t>
      </w:r>
      <w:r>
        <w:rPr>
          <w:rFonts w:ascii="Arial" w:hAnsi="Arial" w:cs="Arial"/>
          <w:sz w:val="20"/>
          <w:szCs w:val="20"/>
        </w:rPr>
        <w:softHyphen/>
        <w:t>сок кан</w:t>
      </w:r>
      <w:r>
        <w:rPr>
          <w:rFonts w:ascii="Arial" w:hAnsi="Arial" w:cs="Arial"/>
          <w:sz w:val="20"/>
          <w:szCs w:val="20"/>
        </w:rPr>
        <w:softHyphen/>
        <w:t>ди</w:t>
      </w:r>
      <w:r>
        <w:rPr>
          <w:rFonts w:ascii="Arial" w:hAnsi="Arial" w:cs="Arial"/>
          <w:sz w:val="20"/>
          <w:szCs w:val="20"/>
        </w:rPr>
        <w:softHyphen/>
        <w:t>да</w:t>
      </w:r>
      <w:r>
        <w:rPr>
          <w:rFonts w:ascii="Arial" w:hAnsi="Arial" w:cs="Arial"/>
          <w:sz w:val="20"/>
          <w:szCs w:val="20"/>
        </w:rPr>
        <w:softHyphen/>
        <w:t>тур для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со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ния по вы</w:t>
      </w:r>
      <w:r>
        <w:rPr>
          <w:rFonts w:ascii="Arial" w:hAnsi="Arial" w:cs="Arial"/>
          <w:sz w:val="20"/>
          <w:szCs w:val="20"/>
        </w:rPr>
        <w:softHyphen/>
        <w:t>бо</w:t>
      </w:r>
      <w:r>
        <w:rPr>
          <w:rFonts w:ascii="Arial" w:hAnsi="Arial" w:cs="Arial"/>
          <w:sz w:val="20"/>
          <w:szCs w:val="20"/>
        </w:rPr>
        <w:softHyphen/>
        <w:t>рам совет</w:t>
      </w:r>
      <w:r w:rsidR="00A21273">
        <w:rPr>
          <w:rFonts w:ascii="Arial" w:hAnsi="Arial" w:cs="Arial"/>
          <w:sz w:val="20"/>
          <w:szCs w:val="20"/>
        </w:rPr>
        <w:t>а</w:t>
      </w:r>
      <w:r>
        <w:rPr>
          <w:rFonts w:ascii="Arial" w:hAnsi="Arial" w:cs="Arial"/>
          <w:sz w:val="20"/>
          <w:szCs w:val="20"/>
        </w:rPr>
        <w:t xml:space="preserve"> директоров</w:t>
      </w:r>
      <w:r w:rsidR="00E86740">
        <w:rPr>
          <w:rFonts w:ascii="Arial" w:hAnsi="Arial" w:cs="Arial"/>
          <w:sz w:val="20"/>
          <w:szCs w:val="20"/>
        </w:rPr>
        <w:t xml:space="preserve"> </w:t>
      </w:r>
      <w:r w:rsidR="008F018E">
        <w:rPr>
          <w:rFonts w:ascii="Arial" w:hAnsi="Arial" w:cs="Arial"/>
          <w:sz w:val="20"/>
          <w:szCs w:val="20"/>
        </w:rPr>
        <w:t>О</w:t>
      </w:r>
      <w:r w:rsidR="00E86740">
        <w:rPr>
          <w:rFonts w:ascii="Arial" w:hAnsi="Arial" w:cs="Arial"/>
          <w:sz w:val="20"/>
          <w:szCs w:val="20"/>
        </w:rPr>
        <w:t xml:space="preserve">бщества, </w:t>
      </w:r>
      <w:r>
        <w:rPr>
          <w:rFonts w:ascii="Arial" w:hAnsi="Arial" w:cs="Arial"/>
          <w:sz w:val="20"/>
          <w:szCs w:val="20"/>
        </w:rPr>
        <w:t>в свя</w:t>
      </w:r>
      <w:r>
        <w:rPr>
          <w:rFonts w:ascii="Arial" w:hAnsi="Arial" w:cs="Arial"/>
          <w:sz w:val="20"/>
          <w:szCs w:val="20"/>
        </w:rPr>
        <w:softHyphen/>
        <w:t>зи с тем, что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ры (ак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нер), внес</w:t>
      </w:r>
      <w:r>
        <w:rPr>
          <w:rFonts w:ascii="Arial" w:hAnsi="Arial" w:cs="Arial"/>
          <w:sz w:val="20"/>
          <w:szCs w:val="20"/>
        </w:rPr>
        <w:softHyphen/>
        <w:t>шие пред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ние о вы</w:t>
      </w:r>
      <w:r>
        <w:rPr>
          <w:rFonts w:ascii="Arial" w:hAnsi="Arial" w:cs="Arial"/>
          <w:sz w:val="20"/>
          <w:szCs w:val="20"/>
        </w:rPr>
        <w:softHyphen/>
        <w:t>дви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нии кан</w:t>
      </w:r>
      <w:r>
        <w:rPr>
          <w:rFonts w:ascii="Arial" w:hAnsi="Arial" w:cs="Arial"/>
          <w:sz w:val="20"/>
          <w:szCs w:val="20"/>
        </w:rPr>
        <w:softHyphen/>
        <w:t>ди</w:t>
      </w:r>
      <w:r>
        <w:rPr>
          <w:rFonts w:ascii="Arial" w:hAnsi="Arial" w:cs="Arial"/>
          <w:sz w:val="20"/>
          <w:szCs w:val="20"/>
        </w:rPr>
        <w:softHyphen/>
        <w:t>да</w:t>
      </w:r>
      <w:r>
        <w:rPr>
          <w:rFonts w:ascii="Arial" w:hAnsi="Arial" w:cs="Arial"/>
          <w:sz w:val="20"/>
          <w:szCs w:val="20"/>
        </w:rPr>
        <w:softHyphen/>
        <w:t>та, не яв</w:t>
      </w:r>
      <w:r>
        <w:rPr>
          <w:rFonts w:ascii="Arial" w:hAnsi="Arial" w:cs="Arial"/>
          <w:sz w:val="20"/>
          <w:szCs w:val="20"/>
        </w:rPr>
        <w:softHyphen/>
        <w:t>ля</w:t>
      </w:r>
      <w:r>
        <w:rPr>
          <w:rFonts w:ascii="Arial" w:hAnsi="Arial" w:cs="Arial"/>
          <w:sz w:val="20"/>
          <w:szCs w:val="20"/>
        </w:rPr>
        <w:softHyphen/>
        <w:t>ют</w:t>
      </w:r>
      <w:r>
        <w:rPr>
          <w:rFonts w:ascii="Arial" w:hAnsi="Arial" w:cs="Arial"/>
          <w:sz w:val="20"/>
          <w:szCs w:val="20"/>
        </w:rPr>
        <w:softHyphen/>
        <w:t>ся вла</w:t>
      </w:r>
      <w:r>
        <w:rPr>
          <w:rFonts w:ascii="Arial" w:hAnsi="Arial" w:cs="Arial"/>
          <w:sz w:val="20"/>
          <w:szCs w:val="20"/>
        </w:rPr>
        <w:softHyphen/>
        <w:t>дель</w:t>
      </w:r>
      <w:r>
        <w:rPr>
          <w:rFonts w:ascii="Arial" w:hAnsi="Arial" w:cs="Arial"/>
          <w:sz w:val="20"/>
          <w:szCs w:val="20"/>
        </w:rPr>
        <w:softHyphen/>
        <w:t>ца</w:t>
      </w:r>
      <w:r>
        <w:rPr>
          <w:rFonts w:ascii="Arial" w:hAnsi="Arial" w:cs="Arial"/>
          <w:sz w:val="20"/>
          <w:szCs w:val="20"/>
        </w:rPr>
        <w:softHyphen/>
        <w:t>ми пре</w:t>
      </w:r>
      <w:r>
        <w:rPr>
          <w:rFonts w:ascii="Arial" w:hAnsi="Arial" w:cs="Arial"/>
          <w:sz w:val="20"/>
          <w:szCs w:val="20"/>
        </w:rPr>
        <w:softHyphen/>
        <w:t>д</w:t>
      </w:r>
      <w:r>
        <w:rPr>
          <w:rFonts w:ascii="Arial" w:hAnsi="Arial" w:cs="Arial"/>
          <w:sz w:val="20"/>
          <w:szCs w:val="20"/>
        </w:rPr>
        <w:softHyphen/>
        <w:t>у</w:t>
      </w:r>
      <w:r>
        <w:rPr>
          <w:rFonts w:ascii="Arial" w:hAnsi="Arial" w:cs="Arial"/>
          <w:sz w:val="20"/>
          <w:szCs w:val="20"/>
        </w:rPr>
        <w:softHyphen/>
        <w:t>смо</w:t>
      </w:r>
      <w:r>
        <w:rPr>
          <w:rFonts w:ascii="Arial" w:hAnsi="Arial" w:cs="Arial"/>
          <w:sz w:val="20"/>
          <w:szCs w:val="20"/>
        </w:rPr>
        <w:softHyphen/>
        <w:t>т</w:t>
      </w:r>
      <w:r>
        <w:rPr>
          <w:rFonts w:ascii="Arial" w:hAnsi="Arial" w:cs="Arial"/>
          <w:sz w:val="20"/>
          <w:szCs w:val="20"/>
        </w:rPr>
        <w:softHyphen/>
        <w:t>рен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го пун</w:t>
      </w:r>
      <w:r>
        <w:rPr>
          <w:rFonts w:ascii="Arial" w:hAnsi="Arial" w:cs="Arial"/>
          <w:sz w:val="20"/>
          <w:szCs w:val="20"/>
        </w:rPr>
        <w:softHyphen/>
        <w:t>к</w:t>
      </w:r>
      <w:r>
        <w:rPr>
          <w:rFonts w:ascii="Arial" w:hAnsi="Arial" w:cs="Arial"/>
          <w:sz w:val="20"/>
          <w:szCs w:val="20"/>
        </w:rPr>
        <w:softHyphen/>
        <w:t>том 2 ста</w:t>
      </w:r>
      <w:r>
        <w:rPr>
          <w:rFonts w:ascii="Arial" w:hAnsi="Arial" w:cs="Arial"/>
          <w:sz w:val="20"/>
          <w:szCs w:val="20"/>
        </w:rPr>
        <w:softHyphen/>
        <w:t>тьи 53 Фе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раль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го за</w:t>
      </w:r>
      <w:r>
        <w:rPr>
          <w:rFonts w:ascii="Arial" w:hAnsi="Arial" w:cs="Arial"/>
          <w:sz w:val="20"/>
          <w:szCs w:val="20"/>
        </w:rPr>
        <w:softHyphen/>
        <w:t>ко</w:t>
      </w:r>
      <w:r>
        <w:rPr>
          <w:rFonts w:ascii="Arial" w:hAnsi="Arial" w:cs="Arial"/>
          <w:sz w:val="20"/>
          <w:szCs w:val="20"/>
        </w:rPr>
        <w:softHyphen/>
        <w:t xml:space="preserve">на </w:t>
      </w:r>
      <w:r w:rsidR="00A21273">
        <w:rPr>
          <w:rFonts w:ascii="Arial" w:hAnsi="Arial" w:cs="Arial"/>
          <w:sz w:val="20"/>
          <w:szCs w:val="20"/>
        </w:rPr>
        <w:t>«О</w:t>
      </w:r>
      <w:r>
        <w:rPr>
          <w:rFonts w:ascii="Arial" w:hAnsi="Arial" w:cs="Arial"/>
          <w:sz w:val="20"/>
          <w:szCs w:val="20"/>
        </w:rPr>
        <w:t>б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нер</w:t>
      </w:r>
      <w:r>
        <w:rPr>
          <w:rFonts w:ascii="Arial" w:hAnsi="Arial" w:cs="Arial"/>
          <w:sz w:val="20"/>
          <w:szCs w:val="20"/>
        </w:rPr>
        <w:softHyphen/>
        <w:t>ных 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вах</w:t>
      </w:r>
      <w:r w:rsidR="00A21273">
        <w:rPr>
          <w:rFonts w:ascii="Arial" w:hAnsi="Arial" w:cs="Arial"/>
          <w:sz w:val="20"/>
          <w:szCs w:val="20"/>
        </w:rPr>
        <w:t>»</w:t>
      </w:r>
      <w:r>
        <w:rPr>
          <w:rFonts w:ascii="Arial" w:hAnsi="Arial" w:cs="Arial"/>
          <w:sz w:val="20"/>
          <w:szCs w:val="20"/>
        </w:rPr>
        <w:t xml:space="preserve"> ко</w:t>
      </w:r>
      <w:r>
        <w:rPr>
          <w:rFonts w:ascii="Arial" w:hAnsi="Arial" w:cs="Arial"/>
          <w:sz w:val="20"/>
          <w:szCs w:val="20"/>
        </w:rPr>
        <w:softHyphen/>
        <w:t>ли</w:t>
      </w:r>
      <w:r>
        <w:rPr>
          <w:rFonts w:ascii="Arial" w:hAnsi="Arial" w:cs="Arial"/>
          <w:sz w:val="20"/>
          <w:szCs w:val="20"/>
        </w:rPr>
        <w:softHyphen/>
        <w:t>че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су</w:t>
      </w:r>
      <w:r>
        <w:rPr>
          <w:rFonts w:ascii="Arial" w:hAnsi="Arial" w:cs="Arial"/>
          <w:sz w:val="20"/>
          <w:szCs w:val="20"/>
        </w:rPr>
        <w:softHyphen/>
        <w:t>ю</w:t>
      </w:r>
      <w:r>
        <w:rPr>
          <w:rFonts w:ascii="Arial" w:hAnsi="Arial" w:cs="Arial"/>
          <w:sz w:val="20"/>
          <w:szCs w:val="20"/>
        </w:rPr>
        <w:softHyphen/>
        <w:t>щих ак</w:t>
      </w:r>
      <w:r>
        <w:rPr>
          <w:rFonts w:ascii="Arial" w:hAnsi="Arial" w:cs="Arial"/>
          <w:sz w:val="20"/>
          <w:szCs w:val="20"/>
        </w:rPr>
        <w:softHyphen/>
        <w:t>ций 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ва, дол</w:t>
      </w:r>
      <w:r>
        <w:rPr>
          <w:rFonts w:ascii="Arial" w:hAnsi="Arial" w:cs="Arial"/>
          <w:sz w:val="20"/>
          <w:szCs w:val="20"/>
        </w:rPr>
        <w:softHyphen/>
        <w:t>ж</w:t>
      </w:r>
      <w:r>
        <w:rPr>
          <w:rFonts w:ascii="Arial" w:hAnsi="Arial" w:cs="Arial"/>
          <w:sz w:val="20"/>
          <w:szCs w:val="20"/>
        </w:rPr>
        <w:softHyphen/>
        <w:t>но быть под</w:t>
      </w:r>
      <w:r>
        <w:rPr>
          <w:rFonts w:ascii="Arial" w:hAnsi="Arial" w:cs="Arial"/>
          <w:sz w:val="20"/>
          <w:szCs w:val="20"/>
        </w:rPr>
        <w:softHyphen/>
        <w:t>твер</w:t>
      </w:r>
      <w:r>
        <w:rPr>
          <w:rFonts w:ascii="Arial" w:hAnsi="Arial" w:cs="Arial"/>
          <w:sz w:val="20"/>
          <w:szCs w:val="20"/>
        </w:rPr>
        <w:softHyphen/>
        <w:t>жде</w:t>
      </w:r>
      <w:r>
        <w:rPr>
          <w:rFonts w:ascii="Arial" w:hAnsi="Arial" w:cs="Arial"/>
          <w:sz w:val="20"/>
          <w:szCs w:val="20"/>
        </w:rPr>
        <w:softHyphen/>
        <w:t>но вы</w:t>
      </w:r>
      <w:r>
        <w:rPr>
          <w:rFonts w:ascii="Arial" w:hAnsi="Arial" w:cs="Arial"/>
          <w:sz w:val="20"/>
          <w:szCs w:val="20"/>
        </w:rPr>
        <w:softHyphen/>
        <w:t>пи</w:t>
      </w:r>
      <w:r>
        <w:rPr>
          <w:rFonts w:ascii="Arial" w:hAnsi="Arial" w:cs="Arial"/>
          <w:sz w:val="20"/>
          <w:szCs w:val="20"/>
        </w:rPr>
        <w:softHyphen/>
        <w:t>с</w:t>
      </w:r>
      <w:r>
        <w:rPr>
          <w:rFonts w:ascii="Arial" w:hAnsi="Arial" w:cs="Arial"/>
          <w:sz w:val="20"/>
          <w:szCs w:val="20"/>
        </w:rPr>
        <w:softHyphen/>
        <w:t>кой из ре</w:t>
      </w:r>
      <w:r>
        <w:rPr>
          <w:rFonts w:ascii="Arial" w:hAnsi="Arial" w:cs="Arial"/>
          <w:sz w:val="20"/>
          <w:szCs w:val="20"/>
        </w:rPr>
        <w:softHyphen/>
        <w:t>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ра вла</w:t>
      </w:r>
      <w:r>
        <w:rPr>
          <w:rFonts w:ascii="Arial" w:hAnsi="Arial" w:cs="Arial"/>
          <w:sz w:val="20"/>
          <w:szCs w:val="20"/>
        </w:rPr>
        <w:softHyphen/>
        <w:t>де</w:t>
      </w:r>
      <w:r w:rsidR="008F018E">
        <w:rPr>
          <w:rFonts w:ascii="Arial" w:hAnsi="Arial" w:cs="Arial"/>
          <w:sz w:val="20"/>
          <w:szCs w:val="20"/>
        </w:rPr>
        <w:t>ль</w:t>
      </w:r>
      <w:r w:rsidR="008F018E">
        <w:rPr>
          <w:rFonts w:ascii="Arial" w:hAnsi="Arial" w:cs="Arial"/>
          <w:sz w:val="20"/>
          <w:szCs w:val="20"/>
        </w:rPr>
        <w:softHyphen/>
        <w:t>цев имен</w:t>
      </w:r>
      <w:r w:rsidR="008F018E">
        <w:rPr>
          <w:rFonts w:ascii="Arial" w:hAnsi="Arial" w:cs="Arial"/>
          <w:sz w:val="20"/>
          <w:szCs w:val="20"/>
        </w:rPr>
        <w:softHyphen/>
        <w:t>ных цен</w:t>
      </w:r>
      <w:r w:rsidR="008F018E">
        <w:rPr>
          <w:rFonts w:ascii="Arial" w:hAnsi="Arial" w:cs="Arial"/>
          <w:sz w:val="20"/>
          <w:szCs w:val="20"/>
        </w:rPr>
        <w:softHyphen/>
        <w:t>ных бу</w:t>
      </w:r>
      <w:r w:rsidR="008F018E">
        <w:rPr>
          <w:rFonts w:ascii="Arial" w:hAnsi="Arial" w:cs="Arial"/>
          <w:sz w:val="20"/>
          <w:szCs w:val="20"/>
        </w:rPr>
        <w:softHyphen/>
        <w:t>маг 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 xml:space="preserve">ва. </w:t>
      </w:r>
      <w:proofErr w:type="gramEnd"/>
    </w:p>
    <w:p w:rsidR="00B76F79" w:rsidRPr="008F018E" w:rsidRDefault="008F018E" w:rsidP="008F018E">
      <w:pPr>
        <w:tabs>
          <w:tab w:val="left" w:pos="0"/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4.23</w:t>
      </w:r>
      <w:r w:rsidR="00A27C44">
        <w:rPr>
          <w:rFonts w:ascii="Arial" w:hAnsi="Arial" w:cs="Arial"/>
          <w:sz w:val="20"/>
          <w:szCs w:val="20"/>
        </w:rPr>
        <w:t>. Ре</w:t>
      </w:r>
      <w:r w:rsidR="00A27C44">
        <w:rPr>
          <w:rFonts w:ascii="Arial" w:hAnsi="Arial" w:cs="Arial"/>
          <w:sz w:val="20"/>
          <w:szCs w:val="20"/>
        </w:rPr>
        <w:softHyphen/>
        <w:t>ше</w:t>
      </w:r>
      <w:r w:rsidR="00A27C44">
        <w:rPr>
          <w:rFonts w:ascii="Arial" w:hAnsi="Arial" w:cs="Arial"/>
          <w:sz w:val="20"/>
          <w:szCs w:val="20"/>
        </w:rPr>
        <w:softHyphen/>
        <w:t>ние Со</w:t>
      </w:r>
      <w:r w:rsidR="00A27C44">
        <w:rPr>
          <w:rFonts w:ascii="Arial" w:hAnsi="Arial" w:cs="Arial"/>
          <w:sz w:val="20"/>
          <w:szCs w:val="20"/>
        </w:rPr>
        <w:softHyphen/>
        <w:t>ве</w:t>
      </w:r>
      <w:r w:rsidR="00A27C44">
        <w:rPr>
          <w:rFonts w:ascii="Arial" w:hAnsi="Arial" w:cs="Arial"/>
          <w:sz w:val="20"/>
          <w:szCs w:val="20"/>
        </w:rPr>
        <w:softHyphen/>
        <w:t>та ди</w:t>
      </w:r>
      <w:r w:rsidR="00A27C44">
        <w:rPr>
          <w:rFonts w:ascii="Arial" w:hAnsi="Arial" w:cs="Arial"/>
          <w:sz w:val="20"/>
          <w:szCs w:val="20"/>
        </w:rPr>
        <w:softHyphen/>
        <w:t>ре</w:t>
      </w:r>
      <w:r w:rsidR="00A27C44">
        <w:rPr>
          <w:rFonts w:ascii="Arial" w:hAnsi="Arial" w:cs="Arial"/>
          <w:sz w:val="20"/>
          <w:szCs w:val="20"/>
        </w:rPr>
        <w:softHyphen/>
        <w:t>к</w:t>
      </w:r>
      <w:r w:rsidR="00A27C44">
        <w:rPr>
          <w:rFonts w:ascii="Arial" w:hAnsi="Arial" w:cs="Arial"/>
          <w:sz w:val="20"/>
          <w:szCs w:val="20"/>
        </w:rPr>
        <w:softHyphen/>
        <w:t>то</w:t>
      </w:r>
      <w:r w:rsidR="00A27C44">
        <w:rPr>
          <w:rFonts w:ascii="Arial" w:hAnsi="Arial" w:cs="Arial"/>
          <w:sz w:val="20"/>
          <w:szCs w:val="20"/>
        </w:rPr>
        <w:softHyphen/>
        <w:t>ров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 xml:space="preserve">ва </w:t>
      </w:r>
      <w:proofErr w:type="gramStart"/>
      <w:r w:rsidR="00B76F79">
        <w:rPr>
          <w:rFonts w:ascii="Arial" w:hAnsi="Arial" w:cs="Arial"/>
          <w:sz w:val="20"/>
          <w:szCs w:val="20"/>
        </w:rPr>
        <w:t>об от</w:t>
      </w:r>
      <w:r w:rsidR="00B76F79">
        <w:rPr>
          <w:rFonts w:ascii="Arial" w:hAnsi="Arial" w:cs="Arial"/>
          <w:sz w:val="20"/>
          <w:szCs w:val="20"/>
        </w:rPr>
        <w:softHyphen/>
        <w:t>ка</w:t>
      </w:r>
      <w:r w:rsidR="00B76F79">
        <w:rPr>
          <w:rFonts w:ascii="Arial" w:hAnsi="Arial" w:cs="Arial"/>
          <w:sz w:val="20"/>
          <w:szCs w:val="20"/>
        </w:rPr>
        <w:softHyphen/>
        <w:t>зе во вклю</w:t>
      </w:r>
      <w:r w:rsidR="00B76F79">
        <w:rPr>
          <w:rFonts w:ascii="Arial" w:hAnsi="Arial" w:cs="Arial"/>
          <w:sz w:val="20"/>
          <w:szCs w:val="20"/>
        </w:rPr>
        <w:softHyphen/>
        <w:t>че</w:t>
      </w:r>
      <w:r w:rsidR="00B76F79">
        <w:rPr>
          <w:rFonts w:ascii="Arial" w:hAnsi="Arial" w:cs="Arial"/>
          <w:sz w:val="20"/>
          <w:szCs w:val="20"/>
        </w:rPr>
        <w:softHyphen/>
        <w:t>нии кан</w:t>
      </w:r>
      <w:r w:rsidR="00B76F79">
        <w:rPr>
          <w:rFonts w:ascii="Arial" w:hAnsi="Arial" w:cs="Arial"/>
          <w:sz w:val="20"/>
          <w:szCs w:val="20"/>
        </w:rPr>
        <w:softHyphen/>
        <w:t>ди</w:t>
      </w:r>
      <w:r w:rsidR="00B76F79">
        <w:rPr>
          <w:rFonts w:ascii="Arial" w:hAnsi="Arial" w:cs="Arial"/>
          <w:sz w:val="20"/>
          <w:szCs w:val="20"/>
        </w:rPr>
        <w:softHyphen/>
        <w:t>да</w:t>
      </w:r>
      <w:r w:rsidR="00B76F79">
        <w:rPr>
          <w:rFonts w:ascii="Arial" w:hAnsi="Arial" w:cs="Arial"/>
          <w:sz w:val="20"/>
          <w:szCs w:val="20"/>
        </w:rPr>
        <w:softHyphen/>
        <w:t>та в спи</w:t>
      </w:r>
      <w:r w:rsidR="00B76F79">
        <w:rPr>
          <w:rFonts w:ascii="Arial" w:hAnsi="Arial" w:cs="Arial"/>
          <w:sz w:val="20"/>
          <w:szCs w:val="20"/>
        </w:rPr>
        <w:softHyphen/>
        <w:t>сок кан</w:t>
      </w:r>
      <w:r w:rsidR="00B76F79">
        <w:rPr>
          <w:rFonts w:ascii="Arial" w:hAnsi="Arial" w:cs="Arial"/>
          <w:sz w:val="20"/>
          <w:szCs w:val="20"/>
        </w:rPr>
        <w:softHyphen/>
        <w:t>ди</w:t>
      </w:r>
      <w:r w:rsidR="00B76F79">
        <w:rPr>
          <w:rFonts w:ascii="Arial" w:hAnsi="Arial" w:cs="Arial"/>
          <w:sz w:val="20"/>
          <w:szCs w:val="20"/>
        </w:rPr>
        <w:softHyphen/>
        <w:t>да</w:t>
      </w:r>
      <w:r w:rsidR="00B76F79">
        <w:rPr>
          <w:rFonts w:ascii="Arial" w:hAnsi="Arial" w:cs="Arial"/>
          <w:sz w:val="20"/>
          <w:szCs w:val="20"/>
        </w:rPr>
        <w:softHyphen/>
        <w:t>тур дл</w:t>
      </w:r>
      <w:r>
        <w:rPr>
          <w:rFonts w:ascii="Arial" w:hAnsi="Arial" w:cs="Arial"/>
          <w:sz w:val="20"/>
          <w:szCs w:val="20"/>
        </w:rPr>
        <w:t>я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со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ния по вы</w:t>
      </w:r>
      <w:r>
        <w:rPr>
          <w:rFonts w:ascii="Arial" w:hAnsi="Arial" w:cs="Arial"/>
          <w:sz w:val="20"/>
          <w:szCs w:val="20"/>
        </w:rPr>
        <w:softHyphen/>
        <w:t>бо</w:t>
      </w:r>
      <w:r>
        <w:rPr>
          <w:rFonts w:ascii="Arial" w:hAnsi="Arial" w:cs="Arial"/>
          <w:sz w:val="20"/>
          <w:szCs w:val="20"/>
        </w:rPr>
        <w:softHyphen/>
        <w:t>рам</w:t>
      </w:r>
      <w:proofErr w:type="gramEnd"/>
      <w:r>
        <w:rPr>
          <w:rFonts w:ascii="Arial" w:hAnsi="Arial" w:cs="Arial"/>
          <w:sz w:val="20"/>
          <w:szCs w:val="20"/>
        </w:rPr>
        <w:t xml:space="preserve"> С</w:t>
      </w:r>
      <w:r w:rsidR="00B76F79">
        <w:rPr>
          <w:rFonts w:ascii="Arial" w:hAnsi="Arial" w:cs="Arial"/>
          <w:sz w:val="20"/>
          <w:szCs w:val="20"/>
        </w:rPr>
        <w:t>овета директоров</w:t>
      </w:r>
      <w:r>
        <w:rPr>
          <w:rFonts w:ascii="Arial" w:hAnsi="Arial" w:cs="Arial"/>
          <w:sz w:val="20"/>
          <w:szCs w:val="20"/>
        </w:rPr>
        <w:t>, а так</w:t>
      </w:r>
      <w:r>
        <w:rPr>
          <w:rFonts w:ascii="Arial" w:hAnsi="Arial" w:cs="Arial"/>
          <w:sz w:val="20"/>
          <w:szCs w:val="20"/>
        </w:rPr>
        <w:softHyphen/>
        <w:t>же ук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ние Со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та ди</w:t>
      </w:r>
      <w:r>
        <w:rPr>
          <w:rFonts w:ascii="Arial" w:hAnsi="Arial" w:cs="Arial"/>
          <w:sz w:val="20"/>
          <w:szCs w:val="20"/>
        </w:rPr>
        <w:softHyphen/>
        <w:t>ре</w:t>
      </w:r>
      <w:r>
        <w:rPr>
          <w:rFonts w:ascii="Arial" w:hAnsi="Arial" w:cs="Arial"/>
          <w:sz w:val="20"/>
          <w:szCs w:val="20"/>
        </w:rPr>
        <w:softHyphen/>
        <w:t>к</w:t>
      </w:r>
      <w:r>
        <w:rPr>
          <w:rFonts w:ascii="Arial" w:hAnsi="Arial" w:cs="Arial"/>
          <w:sz w:val="20"/>
          <w:szCs w:val="20"/>
        </w:rPr>
        <w:softHyphen/>
        <w:t>то</w:t>
      </w:r>
      <w:r>
        <w:rPr>
          <w:rFonts w:ascii="Arial" w:hAnsi="Arial" w:cs="Arial"/>
          <w:sz w:val="20"/>
          <w:szCs w:val="20"/>
        </w:rPr>
        <w:softHyphen/>
        <w:t>ров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 от при</w:t>
      </w:r>
      <w:r w:rsidR="00B76F79">
        <w:rPr>
          <w:rFonts w:ascii="Arial" w:hAnsi="Arial" w:cs="Arial"/>
          <w:sz w:val="20"/>
          <w:szCs w:val="20"/>
        </w:rPr>
        <w:softHyphen/>
        <w:t>ня</w:t>
      </w:r>
      <w:r w:rsidR="00B76F79">
        <w:rPr>
          <w:rFonts w:ascii="Arial" w:hAnsi="Arial" w:cs="Arial"/>
          <w:sz w:val="20"/>
          <w:szCs w:val="20"/>
        </w:rPr>
        <w:softHyphen/>
        <w:t>тия ре</w:t>
      </w:r>
      <w:r w:rsidR="00B76F79">
        <w:rPr>
          <w:rFonts w:ascii="Arial" w:hAnsi="Arial" w:cs="Arial"/>
          <w:sz w:val="20"/>
          <w:szCs w:val="20"/>
        </w:rPr>
        <w:softHyphen/>
        <w:t>ше</w:t>
      </w:r>
      <w:r w:rsidR="00B76F79">
        <w:rPr>
          <w:rFonts w:ascii="Arial" w:hAnsi="Arial" w:cs="Arial"/>
          <w:sz w:val="20"/>
          <w:szCs w:val="20"/>
        </w:rPr>
        <w:softHyphen/>
        <w:t>ния мо</w:t>
      </w:r>
      <w:r w:rsidR="00B76F79">
        <w:rPr>
          <w:rFonts w:ascii="Arial" w:hAnsi="Arial" w:cs="Arial"/>
          <w:sz w:val="20"/>
          <w:szCs w:val="20"/>
        </w:rPr>
        <w:softHyphen/>
        <w:t>гут быть об</w:t>
      </w:r>
      <w:r w:rsidR="00B76F79">
        <w:rPr>
          <w:rFonts w:ascii="Arial" w:hAnsi="Arial" w:cs="Arial"/>
          <w:sz w:val="20"/>
          <w:szCs w:val="20"/>
        </w:rPr>
        <w:softHyphen/>
        <w:t>жа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ва</w:t>
      </w:r>
      <w:r w:rsidR="00B76F79">
        <w:rPr>
          <w:rFonts w:ascii="Arial" w:hAnsi="Arial" w:cs="Arial"/>
          <w:sz w:val="20"/>
          <w:szCs w:val="20"/>
        </w:rPr>
        <w:softHyphen/>
        <w:t>ны в суд.</w:t>
      </w:r>
    </w:p>
    <w:p w:rsidR="00A27C44" w:rsidRPr="00B71E31" w:rsidRDefault="00A27C44" w:rsidP="00A27C44">
      <w:pPr>
        <w:tabs>
          <w:tab w:val="left" w:pos="397"/>
          <w:tab w:val="left" w:pos="737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4.24</w:t>
      </w:r>
      <w:r w:rsidR="00B76F79" w:rsidRPr="00B71E31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Предложение о</w:t>
      </w:r>
      <w:r w:rsidRPr="00B71E31">
        <w:rPr>
          <w:rFonts w:ascii="Arial" w:hAnsi="Arial" w:cs="Arial"/>
          <w:sz w:val="20"/>
          <w:szCs w:val="20"/>
        </w:rPr>
        <w:t xml:space="preserve"> выдвижении кандидатов в </w:t>
      </w:r>
      <w:r>
        <w:rPr>
          <w:rFonts w:ascii="Arial" w:hAnsi="Arial" w:cs="Arial"/>
          <w:sz w:val="20"/>
          <w:szCs w:val="20"/>
        </w:rPr>
        <w:t>С</w:t>
      </w:r>
      <w:r w:rsidRPr="00B71E31">
        <w:rPr>
          <w:rFonts w:ascii="Arial" w:hAnsi="Arial" w:cs="Arial"/>
          <w:sz w:val="20"/>
          <w:szCs w:val="20"/>
        </w:rPr>
        <w:t xml:space="preserve">овет директоров, </w:t>
      </w:r>
      <w:r>
        <w:rPr>
          <w:rFonts w:ascii="Arial" w:hAnsi="Arial" w:cs="Arial"/>
          <w:sz w:val="20"/>
          <w:szCs w:val="20"/>
        </w:rPr>
        <w:t>Р</w:t>
      </w:r>
      <w:r w:rsidRPr="00B71E31">
        <w:rPr>
          <w:rFonts w:ascii="Arial" w:hAnsi="Arial" w:cs="Arial"/>
          <w:sz w:val="20"/>
          <w:szCs w:val="20"/>
        </w:rPr>
        <w:t>евизионную комисс</w:t>
      </w:r>
      <w:r>
        <w:rPr>
          <w:rFonts w:ascii="Arial" w:hAnsi="Arial" w:cs="Arial"/>
          <w:sz w:val="20"/>
          <w:szCs w:val="20"/>
        </w:rPr>
        <w:t>ию и счетную комиссию Общества</w:t>
      </w:r>
      <w:r w:rsidRPr="00B71E3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должно содержать сведения о наличии согласия кандидата на его выдвижение, а также фамилию, имя, отчество кандидата, дату рождения, паспортные данные</w:t>
      </w:r>
      <w:r w:rsidR="00B86F0B">
        <w:rPr>
          <w:rFonts w:ascii="Arial" w:hAnsi="Arial" w:cs="Arial"/>
          <w:sz w:val="20"/>
          <w:szCs w:val="20"/>
        </w:rPr>
        <w:t xml:space="preserve">, а также иная информация в соответствии с требованиями настоящего Положения и иных внутренних документов Общества. </w:t>
      </w:r>
      <w:r>
        <w:rPr>
          <w:rFonts w:ascii="Arial" w:hAnsi="Arial" w:cs="Arial"/>
          <w:sz w:val="20"/>
          <w:szCs w:val="20"/>
        </w:rPr>
        <w:t>К предложению о выдвижении кандидата может прилагаться письменное согласие кандидата на его выдвижение.</w:t>
      </w:r>
    </w:p>
    <w:p w:rsidR="00A27C44" w:rsidRDefault="00A27C44" w:rsidP="00A27C44">
      <w:pPr>
        <w:tabs>
          <w:tab w:val="left" w:pos="397"/>
          <w:tab w:val="left" w:pos="737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4.25. При са</w:t>
      </w:r>
      <w:r>
        <w:rPr>
          <w:rFonts w:ascii="Arial" w:hAnsi="Arial" w:cs="Arial"/>
          <w:sz w:val="20"/>
          <w:szCs w:val="20"/>
        </w:rPr>
        <w:softHyphen/>
        <w:t>мо</w:t>
      </w:r>
      <w:r>
        <w:rPr>
          <w:rFonts w:ascii="Arial" w:hAnsi="Arial" w:cs="Arial"/>
          <w:sz w:val="20"/>
          <w:szCs w:val="20"/>
        </w:rPr>
        <w:softHyphen/>
        <w:t>вы</w:t>
      </w:r>
      <w:r>
        <w:rPr>
          <w:rFonts w:ascii="Arial" w:hAnsi="Arial" w:cs="Arial"/>
          <w:sz w:val="20"/>
          <w:szCs w:val="20"/>
        </w:rPr>
        <w:softHyphen/>
        <w:t>дви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нии (кан</w:t>
      </w:r>
      <w:r>
        <w:rPr>
          <w:rFonts w:ascii="Arial" w:hAnsi="Arial" w:cs="Arial"/>
          <w:sz w:val="20"/>
          <w:szCs w:val="20"/>
        </w:rPr>
        <w:softHyphen/>
        <w:t>ди</w:t>
      </w:r>
      <w:r>
        <w:rPr>
          <w:rFonts w:ascii="Arial" w:hAnsi="Arial" w:cs="Arial"/>
          <w:sz w:val="20"/>
          <w:szCs w:val="20"/>
        </w:rPr>
        <w:softHyphen/>
        <w:t>дат вы</w:t>
      </w:r>
      <w:r>
        <w:rPr>
          <w:rFonts w:ascii="Arial" w:hAnsi="Arial" w:cs="Arial"/>
          <w:sz w:val="20"/>
          <w:szCs w:val="20"/>
        </w:rPr>
        <w:softHyphen/>
        <w:t>дви</w:t>
      </w:r>
      <w:r>
        <w:rPr>
          <w:rFonts w:ascii="Arial" w:hAnsi="Arial" w:cs="Arial"/>
          <w:sz w:val="20"/>
          <w:szCs w:val="20"/>
        </w:rPr>
        <w:softHyphen/>
        <w:t>нул свою кан</w:t>
      </w:r>
      <w:r>
        <w:rPr>
          <w:rFonts w:ascii="Arial" w:hAnsi="Arial" w:cs="Arial"/>
          <w:sz w:val="20"/>
          <w:szCs w:val="20"/>
        </w:rPr>
        <w:softHyphen/>
        <w:t>ди</w:t>
      </w:r>
      <w:r>
        <w:rPr>
          <w:rFonts w:ascii="Arial" w:hAnsi="Arial" w:cs="Arial"/>
          <w:sz w:val="20"/>
          <w:szCs w:val="20"/>
        </w:rPr>
        <w:softHyphen/>
        <w:t>да</w:t>
      </w:r>
      <w:r>
        <w:rPr>
          <w:rFonts w:ascii="Arial" w:hAnsi="Arial" w:cs="Arial"/>
          <w:sz w:val="20"/>
          <w:szCs w:val="20"/>
        </w:rPr>
        <w:softHyphen/>
        <w:t>ту</w:t>
      </w:r>
      <w:r>
        <w:rPr>
          <w:rFonts w:ascii="Arial" w:hAnsi="Arial" w:cs="Arial"/>
          <w:sz w:val="20"/>
          <w:szCs w:val="20"/>
        </w:rPr>
        <w:softHyphen/>
        <w:t>ру сам) счи</w:t>
      </w:r>
      <w:r>
        <w:rPr>
          <w:rFonts w:ascii="Arial" w:hAnsi="Arial" w:cs="Arial"/>
          <w:sz w:val="20"/>
          <w:szCs w:val="20"/>
        </w:rPr>
        <w:softHyphen/>
        <w:t>та</w:t>
      </w:r>
      <w:r>
        <w:rPr>
          <w:rFonts w:ascii="Arial" w:hAnsi="Arial" w:cs="Arial"/>
          <w:sz w:val="20"/>
          <w:szCs w:val="20"/>
        </w:rPr>
        <w:softHyphen/>
        <w:t>ет</w:t>
      </w:r>
      <w:r>
        <w:rPr>
          <w:rFonts w:ascii="Arial" w:hAnsi="Arial" w:cs="Arial"/>
          <w:sz w:val="20"/>
          <w:szCs w:val="20"/>
        </w:rPr>
        <w:softHyphen/>
        <w:t>ся, что пись</w:t>
      </w:r>
      <w:r>
        <w:rPr>
          <w:rFonts w:ascii="Arial" w:hAnsi="Arial" w:cs="Arial"/>
          <w:sz w:val="20"/>
          <w:szCs w:val="20"/>
        </w:rPr>
        <w:softHyphen/>
        <w:t>мен</w:t>
      </w:r>
      <w:r>
        <w:rPr>
          <w:rFonts w:ascii="Arial" w:hAnsi="Arial" w:cs="Arial"/>
          <w:sz w:val="20"/>
          <w:szCs w:val="20"/>
        </w:rPr>
        <w:softHyphen/>
        <w:t>ное со</w:t>
      </w:r>
      <w:r>
        <w:rPr>
          <w:rFonts w:ascii="Arial" w:hAnsi="Arial" w:cs="Arial"/>
          <w:sz w:val="20"/>
          <w:szCs w:val="20"/>
        </w:rPr>
        <w:softHyphen/>
        <w:t>г</w:t>
      </w:r>
      <w:r>
        <w:rPr>
          <w:rFonts w:ascii="Arial" w:hAnsi="Arial" w:cs="Arial"/>
          <w:sz w:val="20"/>
          <w:szCs w:val="20"/>
        </w:rPr>
        <w:softHyphen/>
        <w:t>ла</w:t>
      </w:r>
      <w:r>
        <w:rPr>
          <w:rFonts w:ascii="Arial" w:hAnsi="Arial" w:cs="Arial"/>
          <w:sz w:val="20"/>
          <w:szCs w:val="20"/>
        </w:rPr>
        <w:softHyphen/>
        <w:t>сие кан</w:t>
      </w:r>
      <w:r>
        <w:rPr>
          <w:rFonts w:ascii="Arial" w:hAnsi="Arial" w:cs="Arial"/>
          <w:sz w:val="20"/>
          <w:szCs w:val="20"/>
        </w:rPr>
        <w:softHyphen/>
        <w:t>ди</w:t>
      </w:r>
      <w:r>
        <w:rPr>
          <w:rFonts w:ascii="Arial" w:hAnsi="Arial" w:cs="Arial"/>
          <w:sz w:val="20"/>
          <w:szCs w:val="20"/>
        </w:rPr>
        <w:softHyphen/>
        <w:t>да</w:t>
      </w:r>
      <w:r>
        <w:rPr>
          <w:rFonts w:ascii="Arial" w:hAnsi="Arial" w:cs="Arial"/>
          <w:sz w:val="20"/>
          <w:szCs w:val="20"/>
        </w:rPr>
        <w:softHyphen/>
        <w:t>та бал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ти</w:t>
      </w:r>
      <w:r>
        <w:rPr>
          <w:rFonts w:ascii="Arial" w:hAnsi="Arial" w:cs="Arial"/>
          <w:sz w:val="20"/>
          <w:szCs w:val="20"/>
        </w:rPr>
        <w:softHyphen/>
        <w:t>ро</w:t>
      </w:r>
      <w:r>
        <w:rPr>
          <w:rFonts w:ascii="Arial" w:hAnsi="Arial" w:cs="Arial"/>
          <w:sz w:val="20"/>
          <w:szCs w:val="20"/>
        </w:rPr>
        <w:softHyphen/>
        <w:t>вать</w:t>
      </w:r>
      <w:r>
        <w:rPr>
          <w:rFonts w:ascii="Arial" w:hAnsi="Arial" w:cs="Arial"/>
          <w:sz w:val="20"/>
          <w:szCs w:val="20"/>
        </w:rPr>
        <w:softHyphen/>
        <w:t>ся в дан</w:t>
      </w:r>
      <w:r>
        <w:rPr>
          <w:rFonts w:ascii="Arial" w:hAnsi="Arial" w:cs="Arial"/>
          <w:sz w:val="20"/>
          <w:szCs w:val="20"/>
        </w:rPr>
        <w:softHyphen/>
        <w:t>ный ор</w:t>
      </w:r>
      <w:r>
        <w:rPr>
          <w:rFonts w:ascii="Arial" w:hAnsi="Arial" w:cs="Arial"/>
          <w:sz w:val="20"/>
          <w:szCs w:val="20"/>
        </w:rPr>
        <w:softHyphen/>
        <w:t>ган 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 име</w:t>
      </w:r>
      <w:r>
        <w:rPr>
          <w:rFonts w:ascii="Arial" w:hAnsi="Arial" w:cs="Arial"/>
          <w:sz w:val="20"/>
          <w:szCs w:val="20"/>
        </w:rPr>
        <w:softHyphen/>
        <w:t>ет</w:t>
      </w:r>
      <w:r>
        <w:rPr>
          <w:rFonts w:ascii="Arial" w:hAnsi="Arial" w:cs="Arial"/>
          <w:sz w:val="20"/>
          <w:szCs w:val="20"/>
        </w:rPr>
        <w:softHyphen/>
        <w:t xml:space="preserve">ся. </w:t>
      </w:r>
    </w:p>
    <w:p w:rsidR="00B76F79" w:rsidRDefault="00A27C44" w:rsidP="00A27C44">
      <w:pPr>
        <w:tabs>
          <w:tab w:val="left" w:pos="397"/>
          <w:tab w:val="left" w:pos="737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4.26. Получение Обществом письменного извещения </w:t>
      </w:r>
      <w:proofErr w:type="gramStart"/>
      <w:r>
        <w:rPr>
          <w:rFonts w:ascii="Arial" w:hAnsi="Arial" w:cs="Arial"/>
          <w:sz w:val="20"/>
          <w:szCs w:val="20"/>
        </w:rPr>
        <w:t>от кандидата в орган Общества об отказе от избрания в соответствующий орган</w:t>
      </w:r>
      <w:proofErr w:type="gramEnd"/>
      <w:r>
        <w:rPr>
          <w:rFonts w:ascii="Arial" w:hAnsi="Arial" w:cs="Arial"/>
          <w:sz w:val="20"/>
          <w:szCs w:val="20"/>
        </w:rPr>
        <w:t xml:space="preserve"> Общества является основанием для исключения указанного кандидата из списка кандидатур для голосования.  В данном случае Совет директоров Общества действует в соответствии с требованиями п. 3.18 настоящего Положения</w:t>
      </w:r>
      <w:r w:rsidR="00B76F79">
        <w:rPr>
          <w:rFonts w:ascii="Arial" w:hAnsi="Arial" w:cs="Arial"/>
          <w:sz w:val="20"/>
          <w:szCs w:val="20"/>
        </w:rPr>
        <w:t xml:space="preserve">. </w:t>
      </w:r>
    </w:p>
    <w:p w:rsidR="00FC689A" w:rsidRDefault="00FC689A" w:rsidP="00E928BF">
      <w:pPr>
        <w:tabs>
          <w:tab w:val="left" w:pos="397"/>
          <w:tab w:val="left" w:pos="737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</w:p>
    <w:p w:rsidR="00B76F79" w:rsidRPr="00E041CB" w:rsidRDefault="00B76F79" w:rsidP="00E041CB">
      <w:pPr>
        <w:pStyle w:val="1"/>
        <w:spacing w:before="0" w:after="0" w:line="320" w:lineRule="atLeast"/>
        <w:ind w:firstLine="397"/>
        <w:jc w:val="center"/>
        <w:rPr>
          <w:sz w:val="40"/>
        </w:rPr>
      </w:pPr>
      <w:bookmarkStart w:id="76" w:name="_Toc525822782"/>
      <w:bookmarkStart w:id="77" w:name="_Toc391392625"/>
      <w:r w:rsidRPr="008F4A74">
        <w:rPr>
          <w:sz w:val="24"/>
          <w:szCs w:val="20"/>
        </w:rPr>
        <w:t xml:space="preserve">5. </w:t>
      </w:r>
      <w:r w:rsidR="00E041CB">
        <w:rPr>
          <w:sz w:val="24"/>
          <w:szCs w:val="20"/>
        </w:rPr>
        <w:t>Подготовка к проведению О</w:t>
      </w:r>
      <w:r w:rsidR="008F4A74" w:rsidRPr="008F4A74">
        <w:rPr>
          <w:sz w:val="24"/>
          <w:szCs w:val="20"/>
        </w:rPr>
        <w:t>бщего собрания акционеров</w:t>
      </w:r>
      <w:bookmarkEnd w:id="76"/>
      <w:bookmarkEnd w:id="77"/>
    </w:p>
    <w:p w:rsidR="00B76F79" w:rsidRDefault="00E041CB" w:rsidP="00E928BF">
      <w:pPr>
        <w:tabs>
          <w:tab w:val="left" w:pos="0"/>
          <w:tab w:val="left" w:pos="180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5.1. </w:t>
      </w:r>
      <w:r w:rsidR="00B76F79">
        <w:rPr>
          <w:rFonts w:ascii="Arial" w:hAnsi="Arial" w:cs="Arial"/>
          <w:sz w:val="20"/>
          <w:szCs w:val="20"/>
        </w:rPr>
        <w:t>При</w:t>
      </w:r>
      <w:r>
        <w:rPr>
          <w:rFonts w:ascii="Arial" w:hAnsi="Arial" w:cs="Arial"/>
          <w:sz w:val="20"/>
          <w:szCs w:val="20"/>
        </w:rPr>
        <w:t xml:space="preserve"> под</w:t>
      </w:r>
      <w:r>
        <w:rPr>
          <w:rFonts w:ascii="Arial" w:hAnsi="Arial" w:cs="Arial"/>
          <w:sz w:val="20"/>
          <w:szCs w:val="20"/>
        </w:rPr>
        <w:softHyphen/>
        <w:t>го</w:t>
      </w:r>
      <w:r>
        <w:rPr>
          <w:rFonts w:ascii="Arial" w:hAnsi="Arial" w:cs="Arial"/>
          <w:sz w:val="20"/>
          <w:szCs w:val="20"/>
        </w:rPr>
        <w:softHyphen/>
        <w:t>тов</w:t>
      </w:r>
      <w:r>
        <w:rPr>
          <w:rFonts w:ascii="Arial" w:hAnsi="Arial" w:cs="Arial"/>
          <w:sz w:val="20"/>
          <w:szCs w:val="20"/>
        </w:rPr>
        <w:softHyphen/>
        <w:t>ке к про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нию Г</w:t>
      </w:r>
      <w:r w:rsidR="00B76F79">
        <w:rPr>
          <w:rFonts w:ascii="Arial" w:hAnsi="Arial" w:cs="Arial"/>
          <w:sz w:val="20"/>
          <w:szCs w:val="20"/>
        </w:rPr>
        <w:t>о</w:t>
      </w:r>
      <w:r w:rsidR="00B76F79">
        <w:rPr>
          <w:rFonts w:ascii="Arial" w:hAnsi="Arial" w:cs="Arial"/>
          <w:sz w:val="20"/>
          <w:szCs w:val="20"/>
        </w:rPr>
        <w:softHyphen/>
        <w:t>до</w:t>
      </w:r>
      <w:r w:rsidR="00B76F79">
        <w:rPr>
          <w:rFonts w:ascii="Arial" w:hAnsi="Arial" w:cs="Arial"/>
          <w:sz w:val="20"/>
          <w:szCs w:val="20"/>
        </w:rPr>
        <w:softHyphen/>
        <w:t>во</w:t>
      </w:r>
      <w:r w:rsidR="00B76F79">
        <w:rPr>
          <w:rFonts w:ascii="Arial" w:hAnsi="Arial" w:cs="Arial"/>
          <w:sz w:val="20"/>
          <w:szCs w:val="20"/>
        </w:rPr>
        <w:softHyphen/>
        <w:t xml:space="preserve">го </w:t>
      </w:r>
      <w:r w:rsidR="0094564F">
        <w:rPr>
          <w:rFonts w:ascii="Arial" w:hAnsi="Arial" w:cs="Arial"/>
          <w:sz w:val="20"/>
          <w:szCs w:val="20"/>
        </w:rPr>
        <w:t>и Внеочередного об</w:t>
      </w:r>
      <w:r w:rsidR="0094564F">
        <w:rPr>
          <w:rFonts w:ascii="Arial" w:hAnsi="Arial" w:cs="Arial"/>
          <w:sz w:val="20"/>
          <w:szCs w:val="20"/>
        </w:rPr>
        <w:softHyphen/>
        <w:t>щих</w:t>
      </w:r>
      <w:r>
        <w:rPr>
          <w:rFonts w:ascii="Arial" w:hAnsi="Arial" w:cs="Arial"/>
          <w:sz w:val="20"/>
          <w:szCs w:val="20"/>
        </w:rPr>
        <w:t xml:space="preserve">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</w:t>
      </w:r>
      <w:r w:rsidR="0094564F">
        <w:rPr>
          <w:rFonts w:ascii="Arial" w:hAnsi="Arial" w:cs="Arial"/>
          <w:sz w:val="20"/>
          <w:szCs w:val="20"/>
        </w:rPr>
        <w:t>й</w:t>
      </w:r>
      <w:r>
        <w:rPr>
          <w:rFonts w:ascii="Arial" w:hAnsi="Arial" w:cs="Arial"/>
          <w:sz w:val="20"/>
          <w:szCs w:val="20"/>
        </w:rPr>
        <w:t xml:space="preserve">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 Со</w:t>
      </w:r>
      <w:r>
        <w:rPr>
          <w:rFonts w:ascii="Arial" w:hAnsi="Arial" w:cs="Arial"/>
          <w:sz w:val="20"/>
          <w:szCs w:val="20"/>
        </w:rPr>
        <w:softHyphen/>
        <w:t>вет ди</w:t>
      </w:r>
      <w:r>
        <w:rPr>
          <w:rFonts w:ascii="Arial" w:hAnsi="Arial" w:cs="Arial"/>
          <w:sz w:val="20"/>
          <w:szCs w:val="20"/>
        </w:rPr>
        <w:softHyphen/>
        <w:t>ре</w:t>
      </w:r>
      <w:r>
        <w:rPr>
          <w:rFonts w:ascii="Arial" w:hAnsi="Arial" w:cs="Arial"/>
          <w:sz w:val="20"/>
          <w:szCs w:val="20"/>
        </w:rPr>
        <w:softHyphen/>
        <w:t>к</w:t>
      </w:r>
      <w:r>
        <w:rPr>
          <w:rFonts w:ascii="Arial" w:hAnsi="Arial" w:cs="Arial"/>
          <w:sz w:val="20"/>
          <w:szCs w:val="20"/>
        </w:rPr>
        <w:softHyphen/>
        <w:t>то</w:t>
      </w:r>
      <w:r>
        <w:rPr>
          <w:rFonts w:ascii="Arial" w:hAnsi="Arial" w:cs="Arial"/>
          <w:sz w:val="20"/>
          <w:szCs w:val="20"/>
        </w:rPr>
        <w:softHyphen/>
        <w:t>ров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 оп</w:t>
      </w:r>
      <w:r w:rsidR="00B76F79">
        <w:rPr>
          <w:rFonts w:ascii="Arial" w:hAnsi="Arial" w:cs="Arial"/>
          <w:sz w:val="20"/>
          <w:szCs w:val="20"/>
        </w:rPr>
        <w:softHyphen/>
        <w:t>ре</w:t>
      </w:r>
      <w:r w:rsidR="00B76F79">
        <w:rPr>
          <w:rFonts w:ascii="Arial" w:hAnsi="Arial" w:cs="Arial"/>
          <w:sz w:val="20"/>
          <w:szCs w:val="20"/>
        </w:rPr>
        <w:softHyphen/>
        <w:t>де</w:t>
      </w:r>
      <w:r w:rsidR="00B76F79">
        <w:rPr>
          <w:rFonts w:ascii="Arial" w:hAnsi="Arial" w:cs="Arial"/>
          <w:sz w:val="20"/>
          <w:szCs w:val="20"/>
        </w:rPr>
        <w:softHyphen/>
        <w:t>ля</w:t>
      </w:r>
      <w:r w:rsidR="00B76F79">
        <w:rPr>
          <w:rFonts w:ascii="Arial" w:hAnsi="Arial" w:cs="Arial"/>
          <w:sz w:val="20"/>
          <w:szCs w:val="20"/>
        </w:rPr>
        <w:softHyphen/>
        <w:t>ет:</w:t>
      </w:r>
    </w:p>
    <w:p w:rsidR="00810379" w:rsidRDefault="00E041CB" w:rsidP="004B70F6">
      <w:pPr>
        <w:numPr>
          <w:ilvl w:val="0"/>
          <w:numId w:val="8"/>
        </w:numPr>
        <w:tabs>
          <w:tab w:val="left" w:pos="561"/>
          <w:tab w:val="left" w:pos="851"/>
          <w:tab w:val="left" w:pos="1276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фор</w:t>
      </w:r>
      <w:r>
        <w:rPr>
          <w:rFonts w:ascii="Arial" w:hAnsi="Arial" w:cs="Arial"/>
          <w:sz w:val="20"/>
          <w:szCs w:val="20"/>
        </w:rPr>
        <w:softHyphen/>
        <w:t>му про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 xml:space="preserve">ния </w:t>
      </w:r>
      <w:r w:rsidR="0094564F">
        <w:rPr>
          <w:rFonts w:ascii="Arial" w:hAnsi="Arial" w:cs="Arial"/>
          <w:sz w:val="20"/>
          <w:szCs w:val="20"/>
        </w:rPr>
        <w:t>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</w:t>
      </w:r>
      <w:r w:rsidR="0094564F">
        <w:rPr>
          <w:rFonts w:ascii="Arial" w:hAnsi="Arial" w:cs="Arial"/>
          <w:sz w:val="20"/>
          <w:szCs w:val="20"/>
        </w:rPr>
        <w:t xml:space="preserve"> (в случае</w:t>
      </w:r>
      <w:r w:rsidR="00752FB8">
        <w:rPr>
          <w:rFonts w:ascii="Arial" w:hAnsi="Arial" w:cs="Arial"/>
          <w:sz w:val="20"/>
          <w:szCs w:val="20"/>
        </w:rPr>
        <w:t>,</w:t>
      </w:r>
      <w:r w:rsidR="0094564F">
        <w:rPr>
          <w:rFonts w:ascii="Arial" w:hAnsi="Arial" w:cs="Arial"/>
          <w:sz w:val="20"/>
          <w:szCs w:val="20"/>
        </w:rPr>
        <w:t xml:space="preserve"> если фор</w:t>
      </w:r>
      <w:r w:rsidR="0094564F">
        <w:rPr>
          <w:rFonts w:ascii="Arial" w:hAnsi="Arial" w:cs="Arial"/>
          <w:sz w:val="20"/>
          <w:szCs w:val="20"/>
        </w:rPr>
        <w:softHyphen/>
        <w:t>ма не оп</w:t>
      </w:r>
      <w:r w:rsidR="0094564F">
        <w:rPr>
          <w:rFonts w:ascii="Arial" w:hAnsi="Arial" w:cs="Arial"/>
          <w:sz w:val="20"/>
          <w:szCs w:val="20"/>
        </w:rPr>
        <w:softHyphen/>
        <w:t>ре</w:t>
      </w:r>
      <w:r w:rsidR="0094564F">
        <w:rPr>
          <w:rFonts w:ascii="Arial" w:hAnsi="Arial" w:cs="Arial"/>
          <w:sz w:val="20"/>
          <w:szCs w:val="20"/>
        </w:rPr>
        <w:softHyphen/>
        <w:t>де</w:t>
      </w:r>
      <w:r w:rsidR="0094564F">
        <w:rPr>
          <w:rFonts w:ascii="Arial" w:hAnsi="Arial" w:cs="Arial"/>
          <w:sz w:val="20"/>
          <w:szCs w:val="20"/>
        </w:rPr>
        <w:softHyphen/>
        <w:t>ле</w:t>
      </w:r>
      <w:r w:rsidR="0094564F">
        <w:rPr>
          <w:rFonts w:ascii="Arial" w:hAnsi="Arial" w:cs="Arial"/>
          <w:sz w:val="20"/>
          <w:szCs w:val="20"/>
        </w:rPr>
        <w:softHyphen/>
        <w:t>на ини</w:t>
      </w:r>
      <w:r w:rsidR="0094564F">
        <w:rPr>
          <w:rFonts w:ascii="Arial" w:hAnsi="Arial" w:cs="Arial"/>
          <w:sz w:val="20"/>
          <w:szCs w:val="20"/>
        </w:rPr>
        <w:softHyphen/>
        <w:t>ци</w:t>
      </w:r>
      <w:r w:rsidR="0094564F">
        <w:rPr>
          <w:rFonts w:ascii="Arial" w:hAnsi="Arial" w:cs="Arial"/>
          <w:sz w:val="20"/>
          <w:szCs w:val="20"/>
        </w:rPr>
        <w:softHyphen/>
        <w:t>а</w:t>
      </w:r>
      <w:r w:rsidR="0094564F">
        <w:rPr>
          <w:rFonts w:ascii="Arial" w:hAnsi="Arial" w:cs="Arial"/>
          <w:sz w:val="20"/>
          <w:szCs w:val="20"/>
        </w:rPr>
        <w:softHyphen/>
        <w:t>то</w:t>
      </w:r>
      <w:r w:rsidR="0094564F">
        <w:rPr>
          <w:rFonts w:ascii="Arial" w:hAnsi="Arial" w:cs="Arial"/>
          <w:sz w:val="20"/>
          <w:szCs w:val="20"/>
        </w:rPr>
        <w:softHyphen/>
        <w:t>ра</w:t>
      </w:r>
      <w:r w:rsidR="0094564F">
        <w:rPr>
          <w:rFonts w:ascii="Arial" w:hAnsi="Arial" w:cs="Arial"/>
          <w:sz w:val="20"/>
          <w:szCs w:val="20"/>
        </w:rPr>
        <w:softHyphen/>
        <w:t>ми со</w:t>
      </w:r>
      <w:r w:rsidR="0094564F">
        <w:rPr>
          <w:rFonts w:ascii="Arial" w:hAnsi="Arial" w:cs="Arial"/>
          <w:sz w:val="20"/>
          <w:szCs w:val="20"/>
        </w:rPr>
        <w:softHyphen/>
        <w:t>зы</w:t>
      </w:r>
      <w:r w:rsidR="0094564F">
        <w:rPr>
          <w:rFonts w:ascii="Arial" w:hAnsi="Arial" w:cs="Arial"/>
          <w:sz w:val="20"/>
          <w:szCs w:val="20"/>
        </w:rPr>
        <w:softHyphen/>
        <w:t>ва Вне</w:t>
      </w:r>
      <w:r w:rsidR="0094564F">
        <w:rPr>
          <w:rFonts w:ascii="Arial" w:hAnsi="Arial" w:cs="Arial"/>
          <w:sz w:val="20"/>
          <w:szCs w:val="20"/>
        </w:rPr>
        <w:softHyphen/>
        <w:t>оче</w:t>
      </w:r>
      <w:r w:rsidR="0094564F">
        <w:rPr>
          <w:rFonts w:ascii="Arial" w:hAnsi="Arial" w:cs="Arial"/>
          <w:sz w:val="20"/>
          <w:szCs w:val="20"/>
        </w:rPr>
        <w:softHyphen/>
        <w:t>ред</w:t>
      </w:r>
      <w:r w:rsidR="0094564F">
        <w:rPr>
          <w:rFonts w:ascii="Arial" w:hAnsi="Arial" w:cs="Arial"/>
          <w:sz w:val="20"/>
          <w:szCs w:val="20"/>
        </w:rPr>
        <w:softHyphen/>
        <w:t>но</w:t>
      </w:r>
      <w:r w:rsidR="0094564F">
        <w:rPr>
          <w:rFonts w:ascii="Arial" w:hAnsi="Arial" w:cs="Arial"/>
          <w:sz w:val="20"/>
          <w:szCs w:val="20"/>
        </w:rPr>
        <w:softHyphen/>
        <w:t>го об</w:t>
      </w:r>
      <w:r w:rsidR="0094564F">
        <w:rPr>
          <w:rFonts w:ascii="Arial" w:hAnsi="Arial" w:cs="Arial"/>
          <w:sz w:val="20"/>
          <w:szCs w:val="20"/>
        </w:rPr>
        <w:softHyphen/>
        <w:t>ще</w:t>
      </w:r>
      <w:r w:rsidR="0094564F">
        <w:rPr>
          <w:rFonts w:ascii="Arial" w:hAnsi="Arial" w:cs="Arial"/>
          <w:sz w:val="20"/>
          <w:szCs w:val="20"/>
        </w:rPr>
        <w:softHyphen/>
        <w:t>го со</w:t>
      </w:r>
      <w:r w:rsidR="0094564F">
        <w:rPr>
          <w:rFonts w:ascii="Arial" w:hAnsi="Arial" w:cs="Arial"/>
          <w:sz w:val="20"/>
          <w:szCs w:val="20"/>
        </w:rPr>
        <w:softHyphen/>
        <w:t>б</w:t>
      </w:r>
      <w:r w:rsidR="0094564F">
        <w:rPr>
          <w:rFonts w:ascii="Arial" w:hAnsi="Arial" w:cs="Arial"/>
          <w:sz w:val="20"/>
          <w:szCs w:val="20"/>
        </w:rPr>
        <w:softHyphen/>
        <w:t>ра</w:t>
      </w:r>
      <w:r w:rsidR="0094564F">
        <w:rPr>
          <w:rFonts w:ascii="Arial" w:hAnsi="Arial" w:cs="Arial"/>
          <w:sz w:val="20"/>
          <w:szCs w:val="20"/>
        </w:rPr>
        <w:softHyphen/>
        <w:t>ния)</w:t>
      </w:r>
      <w:r w:rsidR="00B76F79">
        <w:rPr>
          <w:rFonts w:ascii="Arial" w:hAnsi="Arial" w:cs="Arial"/>
          <w:sz w:val="20"/>
          <w:szCs w:val="20"/>
        </w:rPr>
        <w:t>;</w:t>
      </w:r>
    </w:p>
    <w:p w:rsidR="00B76F79" w:rsidRDefault="00B76F79" w:rsidP="004B70F6">
      <w:pPr>
        <w:numPr>
          <w:ilvl w:val="0"/>
          <w:numId w:val="7"/>
        </w:numPr>
        <w:tabs>
          <w:tab w:val="left" w:pos="561"/>
          <w:tab w:val="left" w:pos="851"/>
          <w:tab w:val="left" w:pos="1276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да</w:t>
      </w:r>
      <w:r>
        <w:rPr>
          <w:rFonts w:ascii="Arial" w:hAnsi="Arial" w:cs="Arial"/>
          <w:sz w:val="20"/>
          <w:szCs w:val="20"/>
        </w:rPr>
        <w:softHyphen/>
        <w:t>ту про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 xml:space="preserve">ния </w:t>
      </w:r>
      <w:r w:rsidR="0094564F">
        <w:rPr>
          <w:rFonts w:ascii="Arial" w:hAnsi="Arial" w:cs="Arial"/>
          <w:sz w:val="20"/>
          <w:szCs w:val="20"/>
        </w:rPr>
        <w:t xml:space="preserve"> 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го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ров;</w:t>
      </w:r>
    </w:p>
    <w:p w:rsidR="00B76F79" w:rsidRDefault="00B76F79" w:rsidP="004B70F6">
      <w:pPr>
        <w:numPr>
          <w:ilvl w:val="0"/>
          <w:numId w:val="7"/>
        </w:numPr>
        <w:tabs>
          <w:tab w:val="left" w:pos="561"/>
          <w:tab w:val="left" w:pos="851"/>
          <w:tab w:val="left" w:pos="1276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ме</w:t>
      </w:r>
      <w:r>
        <w:rPr>
          <w:rFonts w:ascii="Arial" w:hAnsi="Arial" w:cs="Arial"/>
          <w:sz w:val="20"/>
          <w:szCs w:val="20"/>
        </w:rPr>
        <w:softHyphen/>
        <w:t>с</w:t>
      </w:r>
      <w:r>
        <w:rPr>
          <w:rFonts w:ascii="Arial" w:hAnsi="Arial" w:cs="Arial"/>
          <w:sz w:val="20"/>
          <w:szCs w:val="20"/>
        </w:rPr>
        <w:softHyphen/>
        <w:t>то про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 xml:space="preserve">ния </w:t>
      </w:r>
      <w:r w:rsidR="0094564F">
        <w:rPr>
          <w:rFonts w:ascii="Arial" w:hAnsi="Arial" w:cs="Arial"/>
          <w:sz w:val="20"/>
          <w:szCs w:val="20"/>
        </w:rPr>
        <w:t xml:space="preserve"> 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го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ров;</w:t>
      </w:r>
      <w:r w:rsidR="00E041CB">
        <w:rPr>
          <w:rFonts w:ascii="Arial" w:hAnsi="Arial" w:cs="Arial"/>
          <w:sz w:val="20"/>
          <w:szCs w:val="20"/>
        </w:rPr>
        <w:t xml:space="preserve"> </w:t>
      </w:r>
    </w:p>
    <w:p w:rsidR="00B76F79" w:rsidRDefault="00B76F79" w:rsidP="004B70F6">
      <w:pPr>
        <w:numPr>
          <w:ilvl w:val="0"/>
          <w:numId w:val="7"/>
        </w:numPr>
        <w:tabs>
          <w:tab w:val="left" w:pos="561"/>
          <w:tab w:val="left" w:pos="851"/>
          <w:tab w:val="left" w:pos="1276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вре</w:t>
      </w:r>
      <w:r>
        <w:rPr>
          <w:rFonts w:ascii="Arial" w:hAnsi="Arial" w:cs="Arial"/>
          <w:sz w:val="20"/>
          <w:szCs w:val="20"/>
        </w:rPr>
        <w:softHyphen/>
        <w:t>мя про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 xml:space="preserve">ния </w:t>
      </w:r>
      <w:r w:rsidR="0094564F">
        <w:rPr>
          <w:rFonts w:ascii="Arial" w:hAnsi="Arial" w:cs="Arial"/>
          <w:sz w:val="20"/>
          <w:szCs w:val="20"/>
        </w:rPr>
        <w:t xml:space="preserve"> 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го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ров;</w:t>
      </w:r>
    </w:p>
    <w:p w:rsidR="00B76F79" w:rsidRPr="000E6219" w:rsidRDefault="00B76F79" w:rsidP="004B70F6">
      <w:pPr>
        <w:numPr>
          <w:ilvl w:val="0"/>
          <w:numId w:val="7"/>
        </w:numPr>
        <w:tabs>
          <w:tab w:val="left" w:pos="561"/>
          <w:tab w:val="left" w:pos="851"/>
          <w:tab w:val="left" w:pos="1276"/>
        </w:tabs>
        <w:spacing w:line="320" w:lineRule="atLeast"/>
        <w:ind w:left="1276" w:hanging="283"/>
        <w:rPr>
          <w:rFonts w:ascii="Arial" w:hAnsi="Arial" w:cs="Arial"/>
          <w:bCs/>
          <w:sz w:val="20"/>
          <w:szCs w:val="20"/>
        </w:rPr>
      </w:pPr>
      <w:r w:rsidRPr="00EA2F74">
        <w:rPr>
          <w:rFonts w:ascii="Arial" w:hAnsi="Arial" w:cs="Arial"/>
          <w:bCs/>
          <w:sz w:val="20"/>
          <w:szCs w:val="20"/>
        </w:rPr>
        <w:t xml:space="preserve">время начала регистрации </w:t>
      </w:r>
      <w:r>
        <w:rPr>
          <w:rFonts w:ascii="Arial" w:hAnsi="Arial" w:cs="Arial"/>
          <w:bCs/>
          <w:sz w:val="20"/>
          <w:szCs w:val="20"/>
        </w:rPr>
        <w:t xml:space="preserve">лиц, участвующих в </w:t>
      </w:r>
      <w:r w:rsidR="0094564F">
        <w:rPr>
          <w:rFonts w:ascii="Arial" w:hAnsi="Arial" w:cs="Arial"/>
          <w:sz w:val="20"/>
          <w:szCs w:val="20"/>
        </w:rPr>
        <w:t xml:space="preserve"> О</w:t>
      </w:r>
      <w:r>
        <w:rPr>
          <w:rFonts w:ascii="Arial" w:hAnsi="Arial" w:cs="Arial"/>
          <w:bCs/>
          <w:sz w:val="20"/>
          <w:szCs w:val="20"/>
        </w:rPr>
        <w:t>бщем собрании акционеров</w:t>
      </w:r>
      <w:r w:rsidRPr="00EA2F74">
        <w:rPr>
          <w:rFonts w:ascii="Arial" w:hAnsi="Arial" w:cs="Arial"/>
          <w:bCs/>
          <w:sz w:val="20"/>
          <w:szCs w:val="20"/>
        </w:rPr>
        <w:t>;</w:t>
      </w:r>
      <w:r w:rsidR="00E041CB">
        <w:rPr>
          <w:rFonts w:ascii="Arial" w:hAnsi="Arial" w:cs="Arial"/>
          <w:bCs/>
          <w:sz w:val="20"/>
          <w:szCs w:val="20"/>
        </w:rPr>
        <w:t xml:space="preserve"> </w:t>
      </w:r>
    </w:p>
    <w:p w:rsidR="00B76F79" w:rsidRDefault="00B76F79" w:rsidP="004B70F6">
      <w:pPr>
        <w:numPr>
          <w:ilvl w:val="0"/>
          <w:numId w:val="7"/>
        </w:numPr>
        <w:tabs>
          <w:tab w:val="left" w:pos="561"/>
          <w:tab w:val="left" w:pos="851"/>
          <w:tab w:val="left" w:pos="1276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да</w:t>
      </w:r>
      <w:r>
        <w:rPr>
          <w:rFonts w:ascii="Arial" w:hAnsi="Arial" w:cs="Arial"/>
          <w:sz w:val="20"/>
          <w:szCs w:val="20"/>
        </w:rPr>
        <w:softHyphen/>
        <w:t>ту со</w:t>
      </w:r>
      <w:r>
        <w:rPr>
          <w:rFonts w:ascii="Arial" w:hAnsi="Arial" w:cs="Arial"/>
          <w:sz w:val="20"/>
          <w:szCs w:val="20"/>
        </w:rPr>
        <w:softHyphen/>
        <w:t>ста</w:t>
      </w:r>
      <w:r>
        <w:rPr>
          <w:rFonts w:ascii="Arial" w:hAnsi="Arial" w:cs="Arial"/>
          <w:sz w:val="20"/>
          <w:szCs w:val="20"/>
        </w:rPr>
        <w:softHyphen/>
        <w:t>в</w:t>
      </w:r>
      <w:r>
        <w:rPr>
          <w:rFonts w:ascii="Arial" w:hAnsi="Arial" w:cs="Arial"/>
          <w:sz w:val="20"/>
          <w:szCs w:val="20"/>
        </w:rPr>
        <w:softHyphen/>
        <w:t>ле</w:t>
      </w:r>
      <w:r>
        <w:rPr>
          <w:rFonts w:ascii="Arial" w:hAnsi="Arial" w:cs="Arial"/>
          <w:sz w:val="20"/>
          <w:szCs w:val="20"/>
        </w:rPr>
        <w:softHyphen/>
        <w:t>ния спи</w:t>
      </w:r>
      <w:r>
        <w:rPr>
          <w:rFonts w:ascii="Arial" w:hAnsi="Arial" w:cs="Arial"/>
          <w:sz w:val="20"/>
          <w:szCs w:val="20"/>
        </w:rPr>
        <w:softHyphen/>
        <w:t>ска лиц, име</w:t>
      </w:r>
      <w:r>
        <w:rPr>
          <w:rFonts w:ascii="Arial" w:hAnsi="Arial" w:cs="Arial"/>
          <w:sz w:val="20"/>
          <w:szCs w:val="20"/>
        </w:rPr>
        <w:softHyphen/>
        <w:t>ю</w:t>
      </w:r>
      <w:r>
        <w:rPr>
          <w:rFonts w:ascii="Arial" w:hAnsi="Arial" w:cs="Arial"/>
          <w:sz w:val="20"/>
          <w:szCs w:val="20"/>
        </w:rPr>
        <w:softHyphen/>
        <w:t>щих пра</w:t>
      </w:r>
      <w:r>
        <w:rPr>
          <w:rFonts w:ascii="Arial" w:hAnsi="Arial" w:cs="Arial"/>
          <w:sz w:val="20"/>
          <w:szCs w:val="20"/>
        </w:rPr>
        <w:softHyphen/>
        <w:t>во на уча</w:t>
      </w:r>
      <w:r>
        <w:rPr>
          <w:rFonts w:ascii="Arial" w:hAnsi="Arial" w:cs="Arial"/>
          <w:sz w:val="20"/>
          <w:szCs w:val="20"/>
        </w:rPr>
        <w:softHyphen/>
        <w:t xml:space="preserve">стие в </w:t>
      </w:r>
      <w:r w:rsidR="0094564F">
        <w:rPr>
          <w:rFonts w:ascii="Arial" w:hAnsi="Arial" w:cs="Arial"/>
          <w:sz w:val="20"/>
          <w:szCs w:val="20"/>
        </w:rPr>
        <w:t>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щем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нии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ров;</w:t>
      </w:r>
    </w:p>
    <w:p w:rsidR="00B76F79" w:rsidRDefault="00B76F79" w:rsidP="004B70F6">
      <w:pPr>
        <w:numPr>
          <w:ilvl w:val="0"/>
          <w:numId w:val="7"/>
        </w:numPr>
        <w:tabs>
          <w:tab w:val="left" w:pos="561"/>
          <w:tab w:val="left" w:pos="851"/>
          <w:tab w:val="left" w:pos="1276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 xml:space="preserve">ку дня </w:t>
      </w:r>
      <w:r w:rsidR="000E6219">
        <w:rPr>
          <w:rFonts w:ascii="Arial" w:hAnsi="Arial" w:cs="Arial"/>
          <w:sz w:val="20"/>
          <w:szCs w:val="20"/>
        </w:rPr>
        <w:t xml:space="preserve">Годового </w:t>
      </w:r>
      <w:r>
        <w:rPr>
          <w:rFonts w:ascii="Arial" w:hAnsi="Arial" w:cs="Arial"/>
          <w:sz w:val="20"/>
          <w:szCs w:val="20"/>
        </w:rPr>
        <w:t>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го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ров;</w:t>
      </w:r>
    </w:p>
    <w:p w:rsidR="00B76F79" w:rsidRDefault="00B76F79" w:rsidP="004B70F6">
      <w:pPr>
        <w:numPr>
          <w:ilvl w:val="0"/>
          <w:numId w:val="7"/>
        </w:numPr>
        <w:tabs>
          <w:tab w:val="left" w:pos="561"/>
          <w:tab w:val="left" w:pos="851"/>
          <w:tab w:val="left" w:pos="1276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по</w:t>
      </w:r>
      <w:r>
        <w:rPr>
          <w:rFonts w:ascii="Arial" w:hAnsi="Arial" w:cs="Arial"/>
          <w:sz w:val="20"/>
          <w:szCs w:val="20"/>
        </w:rPr>
        <w:softHyphen/>
        <w:t>ря</w:t>
      </w:r>
      <w:r>
        <w:rPr>
          <w:rFonts w:ascii="Arial" w:hAnsi="Arial" w:cs="Arial"/>
          <w:sz w:val="20"/>
          <w:szCs w:val="20"/>
        </w:rPr>
        <w:softHyphen/>
        <w:t>док со</w:t>
      </w:r>
      <w:r>
        <w:rPr>
          <w:rFonts w:ascii="Arial" w:hAnsi="Arial" w:cs="Arial"/>
          <w:sz w:val="20"/>
          <w:szCs w:val="20"/>
        </w:rPr>
        <w:softHyphen/>
        <w:t>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ния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рам о про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 xml:space="preserve">нии </w:t>
      </w:r>
      <w:r w:rsidR="0094564F">
        <w:rPr>
          <w:rFonts w:ascii="Arial" w:hAnsi="Arial" w:cs="Arial"/>
          <w:sz w:val="20"/>
          <w:szCs w:val="20"/>
        </w:rPr>
        <w:t xml:space="preserve"> 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го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ров;</w:t>
      </w:r>
      <w:r w:rsidR="000E6219">
        <w:rPr>
          <w:rFonts w:ascii="Arial" w:hAnsi="Arial" w:cs="Arial"/>
          <w:sz w:val="20"/>
          <w:szCs w:val="20"/>
        </w:rPr>
        <w:t xml:space="preserve"> </w:t>
      </w:r>
    </w:p>
    <w:p w:rsidR="00B76F79" w:rsidRDefault="00B76F79" w:rsidP="004B70F6">
      <w:pPr>
        <w:numPr>
          <w:ilvl w:val="0"/>
          <w:numId w:val="7"/>
        </w:numPr>
        <w:tabs>
          <w:tab w:val="left" w:pos="561"/>
          <w:tab w:val="left" w:pos="851"/>
          <w:tab w:val="left" w:pos="1276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пе</w:t>
      </w:r>
      <w:r>
        <w:rPr>
          <w:rFonts w:ascii="Arial" w:hAnsi="Arial" w:cs="Arial"/>
          <w:sz w:val="20"/>
          <w:szCs w:val="20"/>
        </w:rPr>
        <w:softHyphen/>
        <w:t>ре</w:t>
      </w:r>
      <w:r>
        <w:rPr>
          <w:rFonts w:ascii="Arial" w:hAnsi="Arial" w:cs="Arial"/>
          <w:sz w:val="20"/>
          <w:szCs w:val="20"/>
        </w:rPr>
        <w:softHyphen/>
        <w:t>чень ин</w:t>
      </w:r>
      <w:r>
        <w:rPr>
          <w:rFonts w:ascii="Arial" w:hAnsi="Arial" w:cs="Arial"/>
          <w:sz w:val="20"/>
          <w:szCs w:val="20"/>
        </w:rPr>
        <w:softHyphen/>
        <w:t>фор</w:t>
      </w:r>
      <w:r>
        <w:rPr>
          <w:rFonts w:ascii="Arial" w:hAnsi="Arial" w:cs="Arial"/>
          <w:sz w:val="20"/>
          <w:szCs w:val="20"/>
        </w:rPr>
        <w:softHyphen/>
        <w:t>ма</w:t>
      </w:r>
      <w:r>
        <w:rPr>
          <w:rFonts w:ascii="Arial" w:hAnsi="Arial" w:cs="Arial"/>
          <w:sz w:val="20"/>
          <w:szCs w:val="20"/>
        </w:rPr>
        <w:softHyphen/>
        <w:t>ции (ма</w:t>
      </w:r>
      <w:r>
        <w:rPr>
          <w:rFonts w:ascii="Arial" w:hAnsi="Arial" w:cs="Arial"/>
          <w:sz w:val="20"/>
          <w:szCs w:val="20"/>
        </w:rPr>
        <w:softHyphen/>
        <w:t>те</w:t>
      </w:r>
      <w:r>
        <w:rPr>
          <w:rFonts w:ascii="Arial" w:hAnsi="Arial" w:cs="Arial"/>
          <w:sz w:val="20"/>
          <w:szCs w:val="20"/>
        </w:rPr>
        <w:softHyphen/>
        <w:t>ри</w:t>
      </w:r>
      <w:r>
        <w:rPr>
          <w:rFonts w:ascii="Arial" w:hAnsi="Arial" w:cs="Arial"/>
          <w:sz w:val="20"/>
          <w:szCs w:val="20"/>
        </w:rPr>
        <w:softHyphen/>
        <w:t>а</w:t>
      </w:r>
      <w:r>
        <w:rPr>
          <w:rFonts w:ascii="Arial" w:hAnsi="Arial" w:cs="Arial"/>
          <w:sz w:val="20"/>
          <w:szCs w:val="20"/>
        </w:rPr>
        <w:softHyphen/>
        <w:t>лов), пре</w:t>
      </w:r>
      <w:r>
        <w:rPr>
          <w:rFonts w:ascii="Arial" w:hAnsi="Arial" w:cs="Arial"/>
          <w:sz w:val="20"/>
          <w:szCs w:val="20"/>
        </w:rPr>
        <w:softHyphen/>
        <w:t>до</w:t>
      </w:r>
      <w:r>
        <w:rPr>
          <w:rFonts w:ascii="Arial" w:hAnsi="Arial" w:cs="Arial"/>
          <w:sz w:val="20"/>
          <w:szCs w:val="20"/>
        </w:rPr>
        <w:softHyphen/>
        <w:t>с</w:t>
      </w:r>
      <w:r>
        <w:rPr>
          <w:rFonts w:ascii="Arial" w:hAnsi="Arial" w:cs="Arial"/>
          <w:sz w:val="20"/>
          <w:szCs w:val="20"/>
        </w:rPr>
        <w:softHyphen/>
        <w:t>та</w:t>
      </w:r>
      <w:r>
        <w:rPr>
          <w:rFonts w:ascii="Arial" w:hAnsi="Arial" w:cs="Arial"/>
          <w:sz w:val="20"/>
          <w:szCs w:val="20"/>
        </w:rPr>
        <w:softHyphen/>
        <w:t>в</w:t>
      </w:r>
      <w:r>
        <w:rPr>
          <w:rFonts w:ascii="Arial" w:hAnsi="Arial" w:cs="Arial"/>
          <w:sz w:val="20"/>
          <w:szCs w:val="20"/>
        </w:rPr>
        <w:softHyphen/>
        <w:t>ля</w:t>
      </w:r>
      <w:r>
        <w:rPr>
          <w:rFonts w:ascii="Arial" w:hAnsi="Arial" w:cs="Arial"/>
          <w:sz w:val="20"/>
          <w:szCs w:val="20"/>
        </w:rPr>
        <w:softHyphen/>
        <w:t>е</w:t>
      </w:r>
      <w:r>
        <w:rPr>
          <w:rFonts w:ascii="Arial" w:hAnsi="Arial" w:cs="Arial"/>
          <w:sz w:val="20"/>
          <w:szCs w:val="20"/>
        </w:rPr>
        <w:softHyphen/>
        <w:t>мой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рам при под</w:t>
      </w:r>
      <w:r>
        <w:rPr>
          <w:rFonts w:ascii="Arial" w:hAnsi="Arial" w:cs="Arial"/>
          <w:sz w:val="20"/>
          <w:szCs w:val="20"/>
        </w:rPr>
        <w:softHyphen/>
        <w:t>го</w:t>
      </w:r>
      <w:r>
        <w:rPr>
          <w:rFonts w:ascii="Arial" w:hAnsi="Arial" w:cs="Arial"/>
          <w:sz w:val="20"/>
          <w:szCs w:val="20"/>
        </w:rPr>
        <w:softHyphen/>
        <w:t>тов</w:t>
      </w:r>
      <w:r>
        <w:rPr>
          <w:rFonts w:ascii="Arial" w:hAnsi="Arial" w:cs="Arial"/>
          <w:sz w:val="20"/>
          <w:szCs w:val="20"/>
        </w:rPr>
        <w:softHyphen/>
        <w:t>ке к про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 xml:space="preserve">нию </w:t>
      </w:r>
      <w:r w:rsidR="0094564F">
        <w:rPr>
          <w:rFonts w:ascii="Arial" w:hAnsi="Arial" w:cs="Arial"/>
          <w:sz w:val="20"/>
          <w:szCs w:val="20"/>
        </w:rPr>
        <w:t xml:space="preserve"> 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го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ров, и по</w:t>
      </w:r>
      <w:r>
        <w:rPr>
          <w:rFonts w:ascii="Arial" w:hAnsi="Arial" w:cs="Arial"/>
          <w:sz w:val="20"/>
          <w:szCs w:val="20"/>
        </w:rPr>
        <w:softHyphen/>
        <w:t>ря</w:t>
      </w:r>
      <w:r>
        <w:rPr>
          <w:rFonts w:ascii="Arial" w:hAnsi="Arial" w:cs="Arial"/>
          <w:sz w:val="20"/>
          <w:szCs w:val="20"/>
        </w:rPr>
        <w:softHyphen/>
        <w:t>док ее пре</w:t>
      </w:r>
      <w:r>
        <w:rPr>
          <w:rFonts w:ascii="Arial" w:hAnsi="Arial" w:cs="Arial"/>
          <w:sz w:val="20"/>
          <w:szCs w:val="20"/>
        </w:rPr>
        <w:softHyphen/>
        <w:t>до</w:t>
      </w:r>
      <w:r>
        <w:rPr>
          <w:rFonts w:ascii="Arial" w:hAnsi="Arial" w:cs="Arial"/>
          <w:sz w:val="20"/>
          <w:szCs w:val="20"/>
        </w:rPr>
        <w:softHyphen/>
        <w:t>с</w:t>
      </w:r>
      <w:r>
        <w:rPr>
          <w:rFonts w:ascii="Arial" w:hAnsi="Arial" w:cs="Arial"/>
          <w:sz w:val="20"/>
          <w:szCs w:val="20"/>
        </w:rPr>
        <w:softHyphen/>
        <w:t>та</w:t>
      </w:r>
      <w:r>
        <w:rPr>
          <w:rFonts w:ascii="Arial" w:hAnsi="Arial" w:cs="Arial"/>
          <w:sz w:val="20"/>
          <w:szCs w:val="20"/>
        </w:rPr>
        <w:softHyphen/>
        <w:t>в</w:t>
      </w:r>
      <w:r>
        <w:rPr>
          <w:rFonts w:ascii="Arial" w:hAnsi="Arial" w:cs="Arial"/>
          <w:sz w:val="20"/>
          <w:szCs w:val="20"/>
        </w:rPr>
        <w:softHyphen/>
        <w:t>ле</w:t>
      </w:r>
      <w:r>
        <w:rPr>
          <w:rFonts w:ascii="Arial" w:hAnsi="Arial" w:cs="Arial"/>
          <w:sz w:val="20"/>
          <w:szCs w:val="20"/>
        </w:rPr>
        <w:softHyphen/>
        <w:t>ния;</w:t>
      </w:r>
    </w:p>
    <w:p w:rsidR="00B76F79" w:rsidRDefault="00B76F79" w:rsidP="004B70F6">
      <w:pPr>
        <w:numPr>
          <w:ilvl w:val="0"/>
          <w:numId w:val="7"/>
        </w:numPr>
        <w:tabs>
          <w:tab w:val="left" w:pos="561"/>
          <w:tab w:val="left" w:pos="851"/>
          <w:tab w:val="left" w:pos="1276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фор</w:t>
      </w:r>
      <w:r>
        <w:rPr>
          <w:rFonts w:ascii="Arial" w:hAnsi="Arial" w:cs="Arial"/>
          <w:sz w:val="20"/>
          <w:szCs w:val="20"/>
        </w:rPr>
        <w:softHyphen/>
        <w:t>му и текст б</w:t>
      </w:r>
      <w:r w:rsidR="001C6F9D">
        <w:rPr>
          <w:rFonts w:ascii="Arial" w:hAnsi="Arial" w:cs="Arial"/>
          <w:sz w:val="20"/>
          <w:szCs w:val="20"/>
        </w:rPr>
        <w:t>юл</w:t>
      </w:r>
      <w:r w:rsidR="001C6F9D">
        <w:rPr>
          <w:rFonts w:ascii="Arial" w:hAnsi="Arial" w:cs="Arial"/>
          <w:sz w:val="20"/>
          <w:szCs w:val="20"/>
        </w:rPr>
        <w:softHyphen/>
        <w:t>ле</w:t>
      </w:r>
      <w:r w:rsidR="001C6F9D">
        <w:rPr>
          <w:rFonts w:ascii="Arial" w:hAnsi="Arial" w:cs="Arial"/>
          <w:sz w:val="20"/>
          <w:szCs w:val="20"/>
        </w:rPr>
        <w:softHyphen/>
        <w:t>те</w:t>
      </w:r>
      <w:r w:rsidR="001C6F9D">
        <w:rPr>
          <w:rFonts w:ascii="Arial" w:hAnsi="Arial" w:cs="Arial"/>
          <w:sz w:val="20"/>
          <w:szCs w:val="20"/>
        </w:rPr>
        <w:softHyphen/>
        <w:t>ня для го</w:t>
      </w:r>
      <w:r w:rsidR="001C6F9D">
        <w:rPr>
          <w:rFonts w:ascii="Arial" w:hAnsi="Arial" w:cs="Arial"/>
          <w:sz w:val="20"/>
          <w:szCs w:val="20"/>
        </w:rPr>
        <w:softHyphen/>
        <w:t>ло</w:t>
      </w:r>
      <w:r w:rsidR="001C6F9D">
        <w:rPr>
          <w:rFonts w:ascii="Arial" w:hAnsi="Arial" w:cs="Arial"/>
          <w:sz w:val="20"/>
          <w:szCs w:val="20"/>
        </w:rPr>
        <w:softHyphen/>
        <w:t>со</w:t>
      </w:r>
      <w:r w:rsidR="001C6F9D">
        <w:rPr>
          <w:rFonts w:ascii="Arial" w:hAnsi="Arial" w:cs="Arial"/>
          <w:sz w:val="20"/>
          <w:szCs w:val="20"/>
        </w:rPr>
        <w:softHyphen/>
        <w:t>ва</w:t>
      </w:r>
      <w:r w:rsidR="001C6F9D">
        <w:rPr>
          <w:rFonts w:ascii="Arial" w:hAnsi="Arial" w:cs="Arial"/>
          <w:sz w:val="20"/>
          <w:szCs w:val="20"/>
        </w:rPr>
        <w:softHyphen/>
        <w:t>ния;</w:t>
      </w:r>
    </w:p>
    <w:p w:rsidR="00B76F79" w:rsidRPr="004B70F6" w:rsidRDefault="001C6F9D" w:rsidP="004B70F6">
      <w:pPr>
        <w:numPr>
          <w:ilvl w:val="0"/>
          <w:numId w:val="7"/>
        </w:numPr>
        <w:tabs>
          <w:tab w:val="left" w:pos="561"/>
          <w:tab w:val="left" w:pos="851"/>
          <w:tab w:val="left" w:pos="1276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форму и текст сообщения акционерам о проведении </w:t>
      </w:r>
      <w:r w:rsidR="0094564F">
        <w:rPr>
          <w:rFonts w:ascii="Arial" w:hAnsi="Arial" w:cs="Arial"/>
          <w:sz w:val="20"/>
          <w:szCs w:val="20"/>
        </w:rPr>
        <w:t>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го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ров.</w:t>
      </w:r>
    </w:p>
    <w:p w:rsidR="00B76F79" w:rsidRDefault="0094564F" w:rsidP="0094564F">
      <w:pPr>
        <w:tabs>
          <w:tab w:val="left" w:pos="0"/>
          <w:tab w:val="left" w:pos="180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</w:t>
      </w:r>
      <w:r w:rsidR="00B76F79">
        <w:rPr>
          <w:rFonts w:ascii="Arial" w:hAnsi="Arial" w:cs="Arial"/>
          <w:sz w:val="20"/>
          <w:szCs w:val="20"/>
        </w:rPr>
        <w:t>2. При под</w:t>
      </w:r>
      <w:r w:rsidR="00B76F79">
        <w:rPr>
          <w:rFonts w:ascii="Arial" w:hAnsi="Arial" w:cs="Arial"/>
          <w:sz w:val="20"/>
          <w:szCs w:val="20"/>
        </w:rPr>
        <w:softHyphen/>
        <w:t>го</w:t>
      </w:r>
      <w:r w:rsidR="00B76F79">
        <w:rPr>
          <w:rFonts w:ascii="Arial" w:hAnsi="Arial" w:cs="Arial"/>
          <w:sz w:val="20"/>
          <w:szCs w:val="20"/>
        </w:rPr>
        <w:softHyphen/>
        <w:t>тов</w:t>
      </w:r>
      <w:r w:rsidR="00B76F79">
        <w:rPr>
          <w:rFonts w:ascii="Arial" w:hAnsi="Arial" w:cs="Arial"/>
          <w:sz w:val="20"/>
          <w:szCs w:val="20"/>
        </w:rPr>
        <w:softHyphen/>
        <w:t>ке к про</w:t>
      </w:r>
      <w:r w:rsidR="00B76F79">
        <w:rPr>
          <w:rFonts w:ascii="Arial" w:hAnsi="Arial" w:cs="Arial"/>
          <w:sz w:val="20"/>
          <w:szCs w:val="20"/>
        </w:rPr>
        <w:softHyphen/>
        <w:t>ве</w:t>
      </w:r>
      <w:r w:rsidR="00B76F79">
        <w:rPr>
          <w:rFonts w:ascii="Arial" w:hAnsi="Arial" w:cs="Arial"/>
          <w:sz w:val="20"/>
          <w:szCs w:val="20"/>
        </w:rPr>
        <w:softHyphen/>
        <w:t>д</w:t>
      </w:r>
      <w:r>
        <w:rPr>
          <w:rFonts w:ascii="Arial" w:hAnsi="Arial" w:cs="Arial"/>
          <w:sz w:val="20"/>
          <w:szCs w:val="20"/>
        </w:rPr>
        <w:t>е</w:t>
      </w:r>
      <w:r>
        <w:rPr>
          <w:rFonts w:ascii="Arial" w:hAnsi="Arial" w:cs="Arial"/>
          <w:sz w:val="20"/>
          <w:szCs w:val="20"/>
        </w:rPr>
        <w:softHyphen/>
        <w:t>нию В</w:t>
      </w:r>
      <w:r w:rsidR="00B76F79">
        <w:rPr>
          <w:rFonts w:ascii="Arial" w:hAnsi="Arial" w:cs="Arial"/>
          <w:sz w:val="20"/>
          <w:szCs w:val="20"/>
        </w:rPr>
        <w:t>не</w:t>
      </w:r>
      <w:r w:rsidR="00B76F79">
        <w:rPr>
          <w:rFonts w:ascii="Arial" w:hAnsi="Arial" w:cs="Arial"/>
          <w:sz w:val="20"/>
          <w:szCs w:val="20"/>
        </w:rPr>
        <w:softHyphen/>
        <w:t>оче</w:t>
      </w:r>
      <w:r w:rsidR="00B76F79">
        <w:rPr>
          <w:rFonts w:ascii="Arial" w:hAnsi="Arial" w:cs="Arial"/>
          <w:sz w:val="20"/>
          <w:szCs w:val="20"/>
        </w:rPr>
        <w:softHyphen/>
        <w:t>ред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>го об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</w:t>
      </w:r>
      <w:r>
        <w:rPr>
          <w:rFonts w:ascii="Arial" w:hAnsi="Arial" w:cs="Arial"/>
          <w:sz w:val="20"/>
          <w:szCs w:val="20"/>
        </w:rPr>
        <w:t xml:space="preserve"> акционеров</w:t>
      </w:r>
      <w:r w:rsidR="00B76F79">
        <w:rPr>
          <w:rFonts w:ascii="Arial" w:hAnsi="Arial" w:cs="Arial"/>
          <w:sz w:val="20"/>
          <w:szCs w:val="20"/>
        </w:rPr>
        <w:t xml:space="preserve">, проводимого в форме заочного голосования, </w:t>
      </w:r>
      <w:r>
        <w:rPr>
          <w:rFonts w:ascii="Arial" w:hAnsi="Arial" w:cs="Arial"/>
          <w:sz w:val="20"/>
          <w:szCs w:val="20"/>
        </w:rPr>
        <w:t>С</w:t>
      </w:r>
      <w:r w:rsidR="00752FB8">
        <w:rPr>
          <w:rFonts w:ascii="Arial" w:hAnsi="Arial" w:cs="Arial"/>
          <w:sz w:val="20"/>
          <w:szCs w:val="20"/>
        </w:rPr>
        <w:t>о</w:t>
      </w:r>
      <w:r w:rsidR="00752FB8">
        <w:rPr>
          <w:rFonts w:ascii="Arial" w:hAnsi="Arial" w:cs="Arial"/>
          <w:sz w:val="20"/>
          <w:szCs w:val="20"/>
        </w:rPr>
        <w:softHyphen/>
        <w:t>вет ди</w:t>
      </w:r>
      <w:r w:rsidR="00752FB8">
        <w:rPr>
          <w:rFonts w:ascii="Arial" w:hAnsi="Arial" w:cs="Arial"/>
          <w:sz w:val="20"/>
          <w:szCs w:val="20"/>
        </w:rPr>
        <w:softHyphen/>
        <w:t>ре</w:t>
      </w:r>
      <w:r w:rsidR="00752FB8">
        <w:rPr>
          <w:rFonts w:ascii="Arial" w:hAnsi="Arial" w:cs="Arial"/>
          <w:sz w:val="20"/>
          <w:szCs w:val="20"/>
        </w:rPr>
        <w:softHyphen/>
        <w:t>к</w:t>
      </w:r>
      <w:r w:rsidR="00752FB8">
        <w:rPr>
          <w:rFonts w:ascii="Arial" w:hAnsi="Arial" w:cs="Arial"/>
          <w:sz w:val="20"/>
          <w:szCs w:val="20"/>
        </w:rPr>
        <w:softHyphen/>
        <w:t>то</w:t>
      </w:r>
      <w:r w:rsidR="00752FB8">
        <w:rPr>
          <w:rFonts w:ascii="Arial" w:hAnsi="Arial" w:cs="Arial"/>
          <w:sz w:val="20"/>
          <w:szCs w:val="20"/>
        </w:rPr>
        <w:softHyphen/>
        <w:t>ров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 xml:space="preserve">ва </w:t>
      </w:r>
      <w:r>
        <w:rPr>
          <w:rFonts w:ascii="Arial" w:hAnsi="Arial" w:cs="Arial"/>
          <w:sz w:val="20"/>
          <w:szCs w:val="20"/>
        </w:rPr>
        <w:t xml:space="preserve">дополнительно </w:t>
      </w:r>
      <w:r w:rsidR="00B76F79">
        <w:rPr>
          <w:rFonts w:ascii="Arial" w:hAnsi="Arial" w:cs="Arial"/>
          <w:sz w:val="20"/>
          <w:szCs w:val="20"/>
        </w:rPr>
        <w:t>оп</w:t>
      </w:r>
      <w:r w:rsidR="00B76F79">
        <w:rPr>
          <w:rFonts w:ascii="Arial" w:hAnsi="Arial" w:cs="Arial"/>
          <w:sz w:val="20"/>
          <w:szCs w:val="20"/>
        </w:rPr>
        <w:softHyphen/>
        <w:t>ре</w:t>
      </w:r>
      <w:r w:rsidR="00B76F79">
        <w:rPr>
          <w:rFonts w:ascii="Arial" w:hAnsi="Arial" w:cs="Arial"/>
          <w:sz w:val="20"/>
          <w:szCs w:val="20"/>
        </w:rPr>
        <w:softHyphen/>
        <w:t>де</w:t>
      </w:r>
      <w:r w:rsidR="00B76F79">
        <w:rPr>
          <w:rFonts w:ascii="Arial" w:hAnsi="Arial" w:cs="Arial"/>
          <w:sz w:val="20"/>
          <w:szCs w:val="20"/>
        </w:rPr>
        <w:softHyphen/>
        <w:t>ля</w:t>
      </w:r>
      <w:r w:rsidR="00B76F79">
        <w:rPr>
          <w:rFonts w:ascii="Arial" w:hAnsi="Arial" w:cs="Arial"/>
          <w:sz w:val="20"/>
          <w:szCs w:val="20"/>
        </w:rPr>
        <w:softHyphen/>
        <w:t>ет:</w:t>
      </w:r>
    </w:p>
    <w:p w:rsidR="00B76F79" w:rsidRDefault="0094564F" w:rsidP="004B70F6">
      <w:pPr>
        <w:numPr>
          <w:ilvl w:val="0"/>
          <w:numId w:val="10"/>
        </w:numPr>
        <w:tabs>
          <w:tab w:val="left" w:pos="180"/>
          <w:tab w:val="left" w:pos="851"/>
          <w:tab w:val="left" w:pos="1276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дату окончания при</w:t>
      </w:r>
      <w:r>
        <w:rPr>
          <w:rFonts w:ascii="Arial" w:hAnsi="Arial" w:cs="Arial"/>
          <w:sz w:val="20"/>
          <w:szCs w:val="20"/>
        </w:rPr>
        <w:softHyphen/>
        <w:t>е</w:t>
      </w:r>
      <w:r>
        <w:rPr>
          <w:rFonts w:ascii="Arial" w:hAnsi="Arial" w:cs="Arial"/>
          <w:sz w:val="20"/>
          <w:szCs w:val="20"/>
        </w:rPr>
        <w:softHyphen/>
        <w:t>ма бюл</w:t>
      </w:r>
      <w:r>
        <w:rPr>
          <w:rFonts w:ascii="Arial" w:hAnsi="Arial" w:cs="Arial"/>
          <w:sz w:val="20"/>
          <w:szCs w:val="20"/>
        </w:rPr>
        <w:softHyphen/>
        <w:t>ле</w:t>
      </w:r>
      <w:r>
        <w:rPr>
          <w:rFonts w:ascii="Arial" w:hAnsi="Arial" w:cs="Arial"/>
          <w:sz w:val="20"/>
          <w:szCs w:val="20"/>
        </w:rPr>
        <w:softHyphen/>
        <w:t>те</w:t>
      </w:r>
      <w:r>
        <w:rPr>
          <w:rFonts w:ascii="Arial" w:hAnsi="Arial" w:cs="Arial"/>
          <w:sz w:val="20"/>
          <w:szCs w:val="20"/>
        </w:rPr>
        <w:softHyphen/>
        <w:t>ней для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со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ния (</w:t>
      </w:r>
      <w:r w:rsidR="00B76F79">
        <w:rPr>
          <w:rFonts w:ascii="Arial" w:hAnsi="Arial" w:cs="Arial"/>
          <w:sz w:val="20"/>
          <w:szCs w:val="20"/>
        </w:rPr>
        <w:t>да</w:t>
      </w:r>
      <w:r w:rsidR="00B76F79">
        <w:rPr>
          <w:rFonts w:ascii="Arial" w:hAnsi="Arial" w:cs="Arial"/>
          <w:sz w:val="20"/>
          <w:szCs w:val="20"/>
        </w:rPr>
        <w:softHyphen/>
        <w:t>т</w:t>
      </w:r>
      <w:r>
        <w:rPr>
          <w:rFonts w:ascii="Arial" w:hAnsi="Arial" w:cs="Arial"/>
          <w:sz w:val="20"/>
          <w:szCs w:val="20"/>
        </w:rPr>
        <w:t>а</w:t>
      </w:r>
      <w:r w:rsidR="00B76F79">
        <w:rPr>
          <w:rFonts w:ascii="Arial" w:hAnsi="Arial" w:cs="Arial"/>
          <w:sz w:val="20"/>
          <w:szCs w:val="20"/>
        </w:rPr>
        <w:t xml:space="preserve"> про</w:t>
      </w:r>
      <w:r w:rsidR="00B76F79">
        <w:rPr>
          <w:rFonts w:ascii="Arial" w:hAnsi="Arial" w:cs="Arial"/>
          <w:sz w:val="20"/>
          <w:szCs w:val="20"/>
        </w:rPr>
        <w:softHyphen/>
        <w:t>ве</w:t>
      </w:r>
      <w:r w:rsidR="00B76F79">
        <w:rPr>
          <w:rFonts w:ascii="Arial" w:hAnsi="Arial" w:cs="Arial"/>
          <w:sz w:val="20"/>
          <w:szCs w:val="20"/>
        </w:rPr>
        <w:softHyphen/>
        <w:t>де</w:t>
      </w:r>
      <w:r w:rsidR="00B76F79">
        <w:rPr>
          <w:rFonts w:ascii="Arial" w:hAnsi="Arial" w:cs="Arial"/>
          <w:sz w:val="20"/>
          <w:szCs w:val="20"/>
        </w:rPr>
        <w:softHyphen/>
        <w:t xml:space="preserve">ния </w:t>
      </w:r>
      <w:r>
        <w:rPr>
          <w:rFonts w:ascii="Arial" w:hAnsi="Arial" w:cs="Arial"/>
          <w:sz w:val="20"/>
          <w:szCs w:val="20"/>
        </w:rPr>
        <w:t>Вне</w:t>
      </w:r>
      <w:r>
        <w:rPr>
          <w:rFonts w:ascii="Arial" w:hAnsi="Arial" w:cs="Arial"/>
          <w:sz w:val="20"/>
          <w:szCs w:val="20"/>
        </w:rPr>
        <w:softHyphen/>
        <w:t>оче</w:t>
      </w:r>
      <w:r>
        <w:rPr>
          <w:rFonts w:ascii="Arial" w:hAnsi="Arial" w:cs="Arial"/>
          <w:sz w:val="20"/>
          <w:szCs w:val="20"/>
        </w:rPr>
        <w:softHyphen/>
        <w:t>ред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 xml:space="preserve">го </w:t>
      </w:r>
      <w:r w:rsidR="00B76F79">
        <w:rPr>
          <w:rFonts w:ascii="Arial" w:hAnsi="Arial" w:cs="Arial"/>
          <w:sz w:val="20"/>
          <w:szCs w:val="20"/>
        </w:rPr>
        <w:t>об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го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</w:t>
      </w:r>
      <w:r w:rsidR="00B76F79">
        <w:rPr>
          <w:rFonts w:ascii="Arial" w:hAnsi="Arial" w:cs="Arial"/>
          <w:sz w:val="20"/>
          <w:szCs w:val="20"/>
        </w:rPr>
        <w:t>);</w:t>
      </w:r>
    </w:p>
    <w:p w:rsidR="00B76F79" w:rsidRDefault="00B76F79" w:rsidP="004B70F6">
      <w:pPr>
        <w:numPr>
          <w:ilvl w:val="0"/>
          <w:numId w:val="10"/>
        </w:numPr>
        <w:tabs>
          <w:tab w:val="left" w:pos="180"/>
          <w:tab w:val="left" w:pos="851"/>
          <w:tab w:val="left" w:pos="1276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2534B2">
        <w:rPr>
          <w:rFonts w:ascii="Arial" w:hAnsi="Arial" w:cs="Arial"/>
          <w:bCs/>
          <w:sz w:val="20"/>
          <w:szCs w:val="20"/>
        </w:rPr>
        <w:t>поч</w:t>
      </w:r>
      <w:r w:rsidRPr="002534B2">
        <w:rPr>
          <w:rFonts w:ascii="Arial" w:hAnsi="Arial" w:cs="Arial"/>
          <w:bCs/>
          <w:sz w:val="20"/>
          <w:szCs w:val="20"/>
        </w:rPr>
        <w:softHyphen/>
        <w:t>то</w:t>
      </w:r>
      <w:r w:rsidRPr="002534B2">
        <w:rPr>
          <w:rFonts w:ascii="Arial" w:hAnsi="Arial" w:cs="Arial"/>
          <w:bCs/>
          <w:sz w:val="20"/>
          <w:szCs w:val="20"/>
        </w:rPr>
        <w:softHyphen/>
        <w:t>вый</w:t>
      </w:r>
      <w:r>
        <w:rPr>
          <w:rFonts w:ascii="Arial" w:hAnsi="Arial" w:cs="Arial"/>
          <w:sz w:val="20"/>
          <w:szCs w:val="20"/>
        </w:rPr>
        <w:t xml:space="preserve"> ад</w:t>
      </w:r>
      <w:r>
        <w:rPr>
          <w:rFonts w:ascii="Arial" w:hAnsi="Arial" w:cs="Arial"/>
          <w:sz w:val="20"/>
          <w:szCs w:val="20"/>
        </w:rPr>
        <w:softHyphen/>
        <w:t>рес, по ко</w:t>
      </w:r>
      <w:r>
        <w:rPr>
          <w:rFonts w:ascii="Arial" w:hAnsi="Arial" w:cs="Arial"/>
          <w:sz w:val="20"/>
          <w:szCs w:val="20"/>
        </w:rPr>
        <w:softHyphen/>
        <w:t>то</w:t>
      </w:r>
      <w:r>
        <w:rPr>
          <w:rFonts w:ascii="Arial" w:hAnsi="Arial" w:cs="Arial"/>
          <w:sz w:val="20"/>
          <w:szCs w:val="20"/>
        </w:rPr>
        <w:softHyphen/>
        <w:t>ро</w:t>
      </w:r>
      <w:r>
        <w:rPr>
          <w:rFonts w:ascii="Arial" w:hAnsi="Arial" w:cs="Arial"/>
          <w:sz w:val="20"/>
          <w:szCs w:val="20"/>
        </w:rPr>
        <w:softHyphen/>
        <w:t>му на</w:t>
      </w:r>
      <w:r>
        <w:rPr>
          <w:rFonts w:ascii="Arial" w:hAnsi="Arial" w:cs="Arial"/>
          <w:sz w:val="20"/>
          <w:szCs w:val="20"/>
        </w:rPr>
        <w:softHyphen/>
        <w:t>пра</w:t>
      </w:r>
      <w:r>
        <w:rPr>
          <w:rFonts w:ascii="Arial" w:hAnsi="Arial" w:cs="Arial"/>
          <w:sz w:val="20"/>
          <w:szCs w:val="20"/>
        </w:rPr>
        <w:softHyphen/>
        <w:t>в</w:t>
      </w:r>
      <w:r>
        <w:rPr>
          <w:rFonts w:ascii="Arial" w:hAnsi="Arial" w:cs="Arial"/>
          <w:sz w:val="20"/>
          <w:szCs w:val="20"/>
        </w:rPr>
        <w:softHyphen/>
        <w:t>ляют</w:t>
      </w:r>
      <w:r>
        <w:rPr>
          <w:rFonts w:ascii="Arial" w:hAnsi="Arial" w:cs="Arial"/>
          <w:sz w:val="20"/>
          <w:szCs w:val="20"/>
        </w:rPr>
        <w:softHyphen/>
        <w:t>ся за</w:t>
      </w:r>
      <w:r>
        <w:rPr>
          <w:rFonts w:ascii="Arial" w:hAnsi="Arial" w:cs="Arial"/>
          <w:sz w:val="20"/>
          <w:szCs w:val="20"/>
        </w:rPr>
        <w:softHyphen/>
        <w:t>пол</w:t>
      </w:r>
      <w:r>
        <w:rPr>
          <w:rFonts w:ascii="Arial" w:hAnsi="Arial" w:cs="Arial"/>
          <w:sz w:val="20"/>
          <w:szCs w:val="20"/>
        </w:rPr>
        <w:softHyphen/>
        <w:t>нен</w:t>
      </w:r>
      <w:r>
        <w:rPr>
          <w:rFonts w:ascii="Arial" w:hAnsi="Arial" w:cs="Arial"/>
          <w:sz w:val="20"/>
          <w:szCs w:val="20"/>
        </w:rPr>
        <w:softHyphen/>
        <w:t>ные бюл</w:t>
      </w:r>
      <w:r>
        <w:rPr>
          <w:rFonts w:ascii="Arial" w:hAnsi="Arial" w:cs="Arial"/>
          <w:sz w:val="20"/>
          <w:szCs w:val="20"/>
        </w:rPr>
        <w:softHyphen/>
        <w:t>ле</w:t>
      </w:r>
      <w:r>
        <w:rPr>
          <w:rFonts w:ascii="Arial" w:hAnsi="Arial" w:cs="Arial"/>
          <w:sz w:val="20"/>
          <w:szCs w:val="20"/>
        </w:rPr>
        <w:softHyphen/>
        <w:t>те</w:t>
      </w:r>
      <w:r>
        <w:rPr>
          <w:rFonts w:ascii="Arial" w:hAnsi="Arial" w:cs="Arial"/>
          <w:sz w:val="20"/>
          <w:szCs w:val="20"/>
        </w:rPr>
        <w:softHyphen/>
        <w:t>ни для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со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ния</w:t>
      </w:r>
      <w:r w:rsidR="0094564F">
        <w:rPr>
          <w:rFonts w:ascii="Arial" w:hAnsi="Arial" w:cs="Arial"/>
          <w:sz w:val="20"/>
          <w:szCs w:val="20"/>
        </w:rPr>
        <w:t>.</w:t>
      </w:r>
    </w:p>
    <w:p w:rsidR="00B76F79" w:rsidRPr="004B70F6" w:rsidRDefault="004B70F6" w:rsidP="004B70F6">
      <w:pPr>
        <w:tabs>
          <w:tab w:val="left" w:pos="0"/>
          <w:tab w:val="left" w:pos="180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5.3. Со</w:t>
      </w:r>
      <w:r>
        <w:rPr>
          <w:rFonts w:ascii="Arial" w:hAnsi="Arial" w:cs="Arial"/>
          <w:sz w:val="20"/>
          <w:szCs w:val="20"/>
        </w:rPr>
        <w:softHyphen/>
        <w:t>вет ди</w:t>
      </w:r>
      <w:r>
        <w:rPr>
          <w:rFonts w:ascii="Arial" w:hAnsi="Arial" w:cs="Arial"/>
          <w:sz w:val="20"/>
          <w:szCs w:val="20"/>
        </w:rPr>
        <w:softHyphen/>
        <w:t>ре</w:t>
      </w:r>
      <w:r>
        <w:rPr>
          <w:rFonts w:ascii="Arial" w:hAnsi="Arial" w:cs="Arial"/>
          <w:sz w:val="20"/>
          <w:szCs w:val="20"/>
        </w:rPr>
        <w:softHyphen/>
        <w:t>к</w:t>
      </w:r>
      <w:r>
        <w:rPr>
          <w:rFonts w:ascii="Arial" w:hAnsi="Arial" w:cs="Arial"/>
          <w:sz w:val="20"/>
          <w:szCs w:val="20"/>
        </w:rPr>
        <w:softHyphen/>
        <w:t>то</w:t>
      </w:r>
      <w:r>
        <w:rPr>
          <w:rFonts w:ascii="Arial" w:hAnsi="Arial" w:cs="Arial"/>
          <w:sz w:val="20"/>
          <w:szCs w:val="20"/>
        </w:rPr>
        <w:softHyphen/>
        <w:t>ров 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 впра</w:t>
      </w:r>
      <w:r>
        <w:rPr>
          <w:rFonts w:ascii="Arial" w:hAnsi="Arial" w:cs="Arial"/>
          <w:sz w:val="20"/>
          <w:szCs w:val="20"/>
        </w:rPr>
        <w:softHyphen/>
        <w:t>ве оп</w:t>
      </w:r>
      <w:r>
        <w:rPr>
          <w:rFonts w:ascii="Arial" w:hAnsi="Arial" w:cs="Arial"/>
          <w:sz w:val="20"/>
          <w:szCs w:val="20"/>
        </w:rPr>
        <w:softHyphen/>
        <w:t>ре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лить на</w:t>
      </w:r>
      <w:r>
        <w:rPr>
          <w:rFonts w:ascii="Arial" w:hAnsi="Arial" w:cs="Arial"/>
          <w:sz w:val="20"/>
          <w:szCs w:val="20"/>
        </w:rPr>
        <w:softHyphen/>
        <w:t>зван</w:t>
      </w:r>
      <w:r>
        <w:rPr>
          <w:rFonts w:ascii="Arial" w:hAnsi="Arial" w:cs="Arial"/>
          <w:sz w:val="20"/>
          <w:szCs w:val="20"/>
        </w:rPr>
        <w:softHyphen/>
        <w:t>ные вы</w:t>
      </w:r>
      <w:r>
        <w:rPr>
          <w:rFonts w:ascii="Arial" w:hAnsi="Arial" w:cs="Arial"/>
          <w:sz w:val="20"/>
          <w:szCs w:val="20"/>
        </w:rPr>
        <w:softHyphen/>
        <w:t>ше све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ния, а также внести иные дополнительные вопросы, связанные с подготовкой к проведению Годового и Внеочередного 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го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ров, как при при</w:t>
      </w:r>
      <w:r>
        <w:rPr>
          <w:rFonts w:ascii="Arial" w:hAnsi="Arial" w:cs="Arial"/>
          <w:sz w:val="20"/>
          <w:szCs w:val="20"/>
        </w:rPr>
        <w:softHyphen/>
        <w:t>ня</w:t>
      </w:r>
      <w:r>
        <w:rPr>
          <w:rFonts w:ascii="Arial" w:hAnsi="Arial" w:cs="Arial"/>
          <w:sz w:val="20"/>
          <w:szCs w:val="20"/>
        </w:rPr>
        <w:softHyphen/>
        <w:t>тии ре</w:t>
      </w:r>
      <w:r>
        <w:rPr>
          <w:rFonts w:ascii="Arial" w:hAnsi="Arial" w:cs="Arial"/>
          <w:sz w:val="20"/>
          <w:szCs w:val="20"/>
        </w:rPr>
        <w:softHyphen/>
        <w:t>ше</w:t>
      </w:r>
      <w:r>
        <w:rPr>
          <w:rFonts w:ascii="Arial" w:hAnsi="Arial" w:cs="Arial"/>
          <w:sz w:val="20"/>
          <w:szCs w:val="20"/>
        </w:rPr>
        <w:softHyphen/>
        <w:t>ния о про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нии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акционеров, так и в иное вре</w:t>
      </w:r>
      <w:r>
        <w:rPr>
          <w:rFonts w:ascii="Arial" w:hAnsi="Arial" w:cs="Arial"/>
          <w:sz w:val="20"/>
          <w:szCs w:val="20"/>
        </w:rPr>
        <w:softHyphen/>
        <w:t>мя при под</w:t>
      </w:r>
      <w:r>
        <w:rPr>
          <w:rFonts w:ascii="Arial" w:hAnsi="Arial" w:cs="Arial"/>
          <w:sz w:val="20"/>
          <w:szCs w:val="20"/>
        </w:rPr>
        <w:softHyphen/>
        <w:t>го</w:t>
      </w:r>
      <w:r>
        <w:rPr>
          <w:rFonts w:ascii="Arial" w:hAnsi="Arial" w:cs="Arial"/>
          <w:sz w:val="20"/>
          <w:szCs w:val="20"/>
        </w:rPr>
        <w:softHyphen/>
        <w:t>тов</w:t>
      </w:r>
      <w:r>
        <w:rPr>
          <w:rFonts w:ascii="Arial" w:hAnsi="Arial" w:cs="Arial"/>
          <w:sz w:val="20"/>
          <w:szCs w:val="20"/>
        </w:rPr>
        <w:softHyphen/>
        <w:t>ке к его про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нию.</w:t>
      </w:r>
    </w:p>
    <w:p w:rsidR="00B76F79" w:rsidRDefault="004B70F6" w:rsidP="00E928BF">
      <w:pPr>
        <w:tabs>
          <w:tab w:val="left" w:pos="397"/>
          <w:tab w:val="left" w:pos="737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5.4</w:t>
      </w:r>
      <w:r w:rsidR="00B76F79">
        <w:rPr>
          <w:rFonts w:ascii="Arial" w:hAnsi="Arial" w:cs="Arial"/>
          <w:sz w:val="20"/>
          <w:szCs w:val="20"/>
        </w:rPr>
        <w:t xml:space="preserve">. </w:t>
      </w:r>
      <w:proofErr w:type="gramStart"/>
      <w:r w:rsidR="00B76F79">
        <w:rPr>
          <w:rFonts w:ascii="Arial" w:hAnsi="Arial" w:cs="Arial"/>
          <w:sz w:val="20"/>
          <w:szCs w:val="20"/>
        </w:rPr>
        <w:t xml:space="preserve">Совет директоров </w:t>
      </w:r>
      <w:r>
        <w:rPr>
          <w:rFonts w:ascii="Arial" w:hAnsi="Arial" w:cs="Arial"/>
          <w:sz w:val="20"/>
          <w:szCs w:val="20"/>
        </w:rPr>
        <w:t xml:space="preserve">Общества </w:t>
      </w:r>
      <w:r w:rsidR="00B76F79">
        <w:rPr>
          <w:rFonts w:ascii="Arial" w:hAnsi="Arial" w:cs="Arial"/>
          <w:sz w:val="20"/>
          <w:szCs w:val="20"/>
        </w:rPr>
        <w:t>вправе включать по своему усмотрению кандидатов в список кандидатур для избрания в о</w:t>
      </w:r>
      <w:r w:rsidR="00752FB8">
        <w:rPr>
          <w:rFonts w:ascii="Arial" w:hAnsi="Arial" w:cs="Arial"/>
          <w:sz w:val="20"/>
          <w:szCs w:val="20"/>
        </w:rPr>
        <w:t>рганы О</w:t>
      </w:r>
      <w:r>
        <w:rPr>
          <w:rFonts w:ascii="Arial" w:hAnsi="Arial" w:cs="Arial"/>
          <w:sz w:val="20"/>
          <w:szCs w:val="20"/>
        </w:rPr>
        <w:t>бщества  на О</w:t>
      </w:r>
      <w:r w:rsidR="00B76F79">
        <w:rPr>
          <w:rFonts w:ascii="Arial" w:hAnsi="Arial" w:cs="Arial"/>
          <w:sz w:val="20"/>
          <w:szCs w:val="20"/>
        </w:rPr>
        <w:t xml:space="preserve">бщем собрании акционеров в </w:t>
      </w:r>
      <w:r w:rsidR="00667DB3">
        <w:rPr>
          <w:rFonts w:ascii="Arial" w:hAnsi="Arial" w:cs="Arial"/>
          <w:sz w:val="20"/>
          <w:szCs w:val="20"/>
        </w:rPr>
        <w:t>случае</w:t>
      </w:r>
      <w:r w:rsidR="00C70BA8">
        <w:rPr>
          <w:rFonts w:ascii="Arial" w:hAnsi="Arial" w:cs="Arial"/>
          <w:sz w:val="20"/>
          <w:szCs w:val="20"/>
        </w:rPr>
        <w:t>,</w:t>
      </w:r>
      <w:r w:rsidR="00667DB3">
        <w:rPr>
          <w:rFonts w:ascii="Arial" w:hAnsi="Arial" w:cs="Arial"/>
          <w:sz w:val="20"/>
          <w:szCs w:val="20"/>
        </w:rPr>
        <w:t xml:space="preserve"> если</w:t>
      </w:r>
      <w:r w:rsidR="00B76F79">
        <w:rPr>
          <w:rFonts w:ascii="Arial" w:hAnsi="Arial" w:cs="Arial"/>
          <w:sz w:val="20"/>
          <w:szCs w:val="20"/>
        </w:rPr>
        <w:t xml:space="preserve"> число кандидатов, включенных в список ка</w:t>
      </w:r>
      <w:r>
        <w:rPr>
          <w:rFonts w:ascii="Arial" w:hAnsi="Arial" w:cs="Arial"/>
          <w:sz w:val="20"/>
          <w:szCs w:val="20"/>
        </w:rPr>
        <w:t>ндидатур для избрания в органы О</w:t>
      </w:r>
      <w:r w:rsidR="00B76F79">
        <w:rPr>
          <w:rFonts w:ascii="Arial" w:hAnsi="Arial" w:cs="Arial"/>
          <w:sz w:val="20"/>
          <w:szCs w:val="20"/>
        </w:rPr>
        <w:t xml:space="preserve">бщества по предложению акционеров, менее числа членов соответствующего органа, составляющего </w:t>
      </w:r>
      <w:r>
        <w:rPr>
          <w:rFonts w:ascii="Arial" w:hAnsi="Arial" w:cs="Arial"/>
          <w:sz w:val="20"/>
          <w:szCs w:val="20"/>
        </w:rPr>
        <w:t>количественный состав в соответствии с У</w:t>
      </w:r>
      <w:r w:rsidR="00B76F79">
        <w:rPr>
          <w:rFonts w:ascii="Arial" w:hAnsi="Arial" w:cs="Arial"/>
          <w:sz w:val="20"/>
          <w:szCs w:val="20"/>
        </w:rPr>
        <w:t>с</w:t>
      </w:r>
      <w:r>
        <w:rPr>
          <w:rFonts w:ascii="Arial" w:hAnsi="Arial" w:cs="Arial"/>
          <w:sz w:val="20"/>
          <w:szCs w:val="20"/>
        </w:rPr>
        <w:t>тавом О</w:t>
      </w:r>
      <w:r w:rsidR="00B76F79">
        <w:rPr>
          <w:rFonts w:ascii="Arial" w:hAnsi="Arial" w:cs="Arial"/>
          <w:sz w:val="20"/>
          <w:szCs w:val="20"/>
        </w:rPr>
        <w:t xml:space="preserve">бщества. </w:t>
      </w:r>
      <w:proofErr w:type="gramEnd"/>
    </w:p>
    <w:p w:rsidR="00B76F79" w:rsidRDefault="00B76F79" w:rsidP="00E928BF">
      <w:pPr>
        <w:tabs>
          <w:tab w:val="left" w:pos="180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этом случае общее количество кандидатов, включенных в список кандидатур для избрания в орган общества, не может превышать числа членов соответствующего органа, составляющего </w:t>
      </w:r>
      <w:r w:rsidR="00C70BA8">
        <w:rPr>
          <w:rFonts w:ascii="Arial" w:hAnsi="Arial" w:cs="Arial"/>
          <w:sz w:val="20"/>
          <w:szCs w:val="20"/>
        </w:rPr>
        <w:t>его количественный состав в соответствии с Уставом О</w:t>
      </w:r>
      <w:r>
        <w:rPr>
          <w:rFonts w:ascii="Arial" w:hAnsi="Arial" w:cs="Arial"/>
          <w:sz w:val="20"/>
          <w:szCs w:val="20"/>
        </w:rPr>
        <w:t>бщества.</w:t>
      </w:r>
      <w:r w:rsidRPr="0022009D">
        <w:rPr>
          <w:rFonts w:ascii="Arial" w:hAnsi="Arial" w:cs="Arial"/>
          <w:sz w:val="20"/>
          <w:szCs w:val="20"/>
        </w:rPr>
        <w:t xml:space="preserve"> </w:t>
      </w:r>
    </w:p>
    <w:p w:rsidR="00B76F79" w:rsidRPr="00C70BA8" w:rsidRDefault="00C70BA8" w:rsidP="00C70BA8">
      <w:pPr>
        <w:tabs>
          <w:tab w:val="left" w:pos="180"/>
        </w:tabs>
        <w:spacing w:line="320" w:lineRule="atLeast"/>
        <w:ind w:firstLine="397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5.5. </w:t>
      </w:r>
      <w:proofErr w:type="gramStart"/>
      <w:r>
        <w:rPr>
          <w:rFonts w:ascii="Arial" w:hAnsi="Arial" w:cs="Arial"/>
          <w:sz w:val="20"/>
          <w:szCs w:val="20"/>
        </w:rPr>
        <w:t>Со</w:t>
      </w:r>
      <w:r>
        <w:rPr>
          <w:rFonts w:ascii="Arial" w:hAnsi="Arial" w:cs="Arial"/>
          <w:sz w:val="20"/>
          <w:szCs w:val="20"/>
        </w:rPr>
        <w:softHyphen/>
        <w:t>вет ди</w:t>
      </w:r>
      <w:r>
        <w:rPr>
          <w:rFonts w:ascii="Arial" w:hAnsi="Arial" w:cs="Arial"/>
          <w:sz w:val="20"/>
          <w:szCs w:val="20"/>
        </w:rPr>
        <w:softHyphen/>
        <w:t>ре</w:t>
      </w:r>
      <w:r>
        <w:rPr>
          <w:rFonts w:ascii="Arial" w:hAnsi="Arial" w:cs="Arial"/>
          <w:sz w:val="20"/>
          <w:szCs w:val="20"/>
        </w:rPr>
        <w:softHyphen/>
        <w:t>к</w:t>
      </w:r>
      <w:r>
        <w:rPr>
          <w:rFonts w:ascii="Arial" w:hAnsi="Arial" w:cs="Arial"/>
          <w:sz w:val="20"/>
          <w:szCs w:val="20"/>
        </w:rPr>
        <w:softHyphen/>
        <w:t>то</w:t>
      </w:r>
      <w:r>
        <w:rPr>
          <w:rFonts w:ascii="Arial" w:hAnsi="Arial" w:cs="Arial"/>
          <w:sz w:val="20"/>
          <w:szCs w:val="20"/>
        </w:rPr>
        <w:softHyphen/>
        <w:t>ров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 вклю</w:t>
      </w:r>
      <w:r w:rsidR="00B76F79">
        <w:rPr>
          <w:rFonts w:ascii="Arial" w:hAnsi="Arial" w:cs="Arial"/>
          <w:sz w:val="20"/>
          <w:szCs w:val="20"/>
        </w:rPr>
        <w:softHyphen/>
        <w:t>ча</w:t>
      </w:r>
      <w:r w:rsidR="00B76F79">
        <w:rPr>
          <w:rFonts w:ascii="Arial" w:hAnsi="Arial" w:cs="Arial"/>
          <w:sz w:val="20"/>
          <w:szCs w:val="20"/>
        </w:rPr>
        <w:softHyphen/>
        <w:t>ет по сво</w:t>
      </w:r>
      <w:r w:rsidR="00B76F79">
        <w:rPr>
          <w:rFonts w:ascii="Arial" w:hAnsi="Arial" w:cs="Arial"/>
          <w:sz w:val="20"/>
          <w:szCs w:val="20"/>
        </w:rPr>
        <w:softHyphen/>
        <w:t>ей ини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а</w:t>
      </w:r>
      <w:r w:rsidR="00B76F79">
        <w:rPr>
          <w:rFonts w:ascii="Arial" w:hAnsi="Arial" w:cs="Arial"/>
          <w:sz w:val="20"/>
          <w:szCs w:val="20"/>
        </w:rPr>
        <w:softHyphen/>
        <w:t>ти</w:t>
      </w:r>
      <w:r w:rsidR="00B76F79">
        <w:rPr>
          <w:rFonts w:ascii="Arial" w:hAnsi="Arial" w:cs="Arial"/>
          <w:sz w:val="20"/>
          <w:szCs w:val="20"/>
        </w:rPr>
        <w:softHyphen/>
        <w:t>ве кан</w:t>
      </w:r>
      <w:r w:rsidR="00B76F79">
        <w:rPr>
          <w:rFonts w:ascii="Arial" w:hAnsi="Arial" w:cs="Arial"/>
          <w:sz w:val="20"/>
          <w:szCs w:val="20"/>
        </w:rPr>
        <w:softHyphen/>
        <w:t>ди</w:t>
      </w:r>
      <w:r w:rsidR="00B76F79">
        <w:rPr>
          <w:rFonts w:ascii="Arial" w:hAnsi="Arial" w:cs="Arial"/>
          <w:sz w:val="20"/>
          <w:szCs w:val="20"/>
        </w:rPr>
        <w:softHyphen/>
        <w:t>да</w:t>
      </w:r>
      <w:r w:rsidR="00B76F79">
        <w:rPr>
          <w:rFonts w:ascii="Arial" w:hAnsi="Arial" w:cs="Arial"/>
          <w:sz w:val="20"/>
          <w:szCs w:val="20"/>
        </w:rPr>
        <w:softHyphen/>
        <w:t>тов в спи</w:t>
      </w:r>
      <w:r w:rsidR="00B76F79">
        <w:rPr>
          <w:rFonts w:ascii="Arial" w:hAnsi="Arial" w:cs="Arial"/>
          <w:sz w:val="20"/>
          <w:szCs w:val="20"/>
        </w:rPr>
        <w:softHyphen/>
        <w:t>сок кан</w:t>
      </w:r>
      <w:r w:rsidR="00B76F79">
        <w:rPr>
          <w:rFonts w:ascii="Arial" w:hAnsi="Arial" w:cs="Arial"/>
          <w:sz w:val="20"/>
          <w:szCs w:val="20"/>
        </w:rPr>
        <w:softHyphen/>
        <w:t>ди</w:t>
      </w:r>
      <w:r w:rsidR="00B76F79">
        <w:rPr>
          <w:rFonts w:ascii="Arial" w:hAnsi="Arial" w:cs="Arial"/>
          <w:sz w:val="20"/>
          <w:szCs w:val="20"/>
        </w:rPr>
        <w:softHyphen/>
        <w:t>да</w:t>
      </w:r>
      <w:r w:rsidR="00B76F79">
        <w:rPr>
          <w:rFonts w:ascii="Arial" w:hAnsi="Arial" w:cs="Arial"/>
          <w:sz w:val="20"/>
          <w:szCs w:val="20"/>
        </w:rPr>
        <w:softHyphen/>
        <w:t>тур для го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t>со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ния по избранию в органы О</w:t>
      </w:r>
      <w:r w:rsidR="00B76F79">
        <w:rPr>
          <w:rFonts w:ascii="Arial" w:hAnsi="Arial" w:cs="Arial"/>
          <w:sz w:val="20"/>
          <w:szCs w:val="20"/>
        </w:rPr>
        <w:t>бщества и в бюл</w:t>
      </w:r>
      <w:r w:rsidR="00B76F79">
        <w:rPr>
          <w:rFonts w:ascii="Arial" w:hAnsi="Arial" w:cs="Arial"/>
          <w:sz w:val="20"/>
          <w:szCs w:val="20"/>
        </w:rPr>
        <w:softHyphen/>
        <w:t>ле</w:t>
      </w:r>
      <w:r w:rsidR="00B76F79">
        <w:rPr>
          <w:rFonts w:ascii="Arial" w:hAnsi="Arial" w:cs="Arial"/>
          <w:sz w:val="20"/>
          <w:szCs w:val="20"/>
        </w:rPr>
        <w:softHyphen/>
        <w:t>те</w:t>
      </w:r>
      <w:r w:rsidR="00B76F79">
        <w:rPr>
          <w:rFonts w:ascii="Arial" w:hAnsi="Arial" w:cs="Arial"/>
          <w:sz w:val="20"/>
          <w:szCs w:val="20"/>
        </w:rPr>
        <w:softHyphen/>
        <w:t>ни для го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t>со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ния по избранию в органы О</w:t>
      </w:r>
      <w:r w:rsidR="00B76F79">
        <w:rPr>
          <w:rFonts w:ascii="Arial" w:hAnsi="Arial" w:cs="Arial"/>
          <w:sz w:val="20"/>
          <w:szCs w:val="20"/>
        </w:rPr>
        <w:t>бщества не позд</w:t>
      </w:r>
      <w:r w:rsidR="00B76F79">
        <w:rPr>
          <w:rFonts w:ascii="Arial" w:hAnsi="Arial" w:cs="Arial"/>
          <w:sz w:val="20"/>
          <w:szCs w:val="20"/>
        </w:rPr>
        <w:softHyphen/>
        <w:t>нее да</w:t>
      </w:r>
      <w:r w:rsidR="00B76F79">
        <w:rPr>
          <w:rFonts w:ascii="Arial" w:hAnsi="Arial" w:cs="Arial"/>
          <w:sz w:val="20"/>
          <w:szCs w:val="20"/>
        </w:rPr>
        <w:softHyphen/>
        <w:t>ты на</w:t>
      </w:r>
      <w:r w:rsidR="00B76F79">
        <w:rPr>
          <w:rFonts w:ascii="Arial" w:hAnsi="Arial" w:cs="Arial"/>
          <w:sz w:val="20"/>
          <w:szCs w:val="20"/>
        </w:rPr>
        <w:softHyphen/>
        <w:t>пра</w:t>
      </w:r>
      <w:r w:rsidR="00B76F79">
        <w:rPr>
          <w:rFonts w:ascii="Arial" w:hAnsi="Arial" w:cs="Arial"/>
          <w:sz w:val="20"/>
          <w:szCs w:val="20"/>
        </w:rPr>
        <w:softHyphen/>
        <w:t>в</w:t>
      </w:r>
      <w:r w:rsidR="00B76F79">
        <w:rPr>
          <w:rFonts w:ascii="Arial" w:hAnsi="Arial" w:cs="Arial"/>
          <w:sz w:val="20"/>
          <w:szCs w:val="20"/>
        </w:rPr>
        <w:softHyphen/>
        <w:t>ле</w:t>
      </w:r>
      <w:r w:rsidR="00B76F79">
        <w:rPr>
          <w:rFonts w:ascii="Arial" w:hAnsi="Arial" w:cs="Arial"/>
          <w:sz w:val="20"/>
          <w:szCs w:val="20"/>
        </w:rPr>
        <w:softHyphen/>
        <w:t>ния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t>м со</w:t>
      </w:r>
      <w:r>
        <w:rPr>
          <w:rFonts w:ascii="Arial" w:hAnsi="Arial" w:cs="Arial"/>
          <w:sz w:val="20"/>
          <w:szCs w:val="20"/>
        </w:rPr>
        <w:softHyphen/>
        <w:t>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ния о про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нии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 и пре</w:t>
      </w:r>
      <w:r w:rsidR="00B76F79">
        <w:rPr>
          <w:rFonts w:ascii="Arial" w:hAnsi="Arial" w:cs="Arial"/>
          <w:sz w:val="20"/>
          <w:szCs w:val="20"/>
        </w:rPr>
        <w:softHyphen/>
        <w:t>до</w:t>
      </w:r>
      <w:r w:rsidR="00B76F79">
        <w:rPr>
          <w:rFonts w:ascii="Arial" w:hAnsi="Arial" w:cs="Arial"/>
          <w:sz w:val="20"/>
          <w:szCs w:val="20"/>
        </w:rPr>
        <w:softHyphen/>
        <w:t>с</w:t>
      </w:r>
      <w:r w:rsidR="00B76F79">
        <w:rPr>
          <w:rFonts w:ascii="Arial" w:hAnsi="Arial" w:cs="Arial"/>
          <w:sz w:val="20"/>
          <w:szCs w:val="20"/>
        </w:rPr>
        <w:softHyphen/>
        <w:t>та</w:t>
      </w:r>
      <w:r w:rsidR="00B76F79">
        <w:rPr>
          <w:rFonts w:ascii="Arial" w:hAnsi="Arial" w:cs="Arial"/>
          <w:sz w:val="20"/>
          <w:szCs w:val="20"/>
        </w:rPr>
        <w:softHyphen/>
        <w:t>в</w:t>
      </w:r>
      <w:r w:rsidR="00B76F79">
        <w:rPr>
          <w:rFonts w:ascii="Arial" w:hAnsi="Arial" w:cs="Arial"/>
          <w:sz w:val="20"/>
          <w:szCs w:val="20"/>
        </w:rPr>
        <w:softHyphen/>
        <w:t>ле</w:t>
      </w:r>
      <w:r w:rsidR="00B76F79">
        <w:rPr>
          <w:rFonts w:ascii="Arial" w:hAnsi="Arial" w:cs="Arial"/>
          <w:sz w:val="20"/>
          <w:szCs w:val="20"/>
        </w:rPr>
        <w:softHyphen/>
        <w:t>ния ин</w:t>
      </w:r>
      <w:r w:rsidR="00B76F79">
        <w:rPr>
          <w:rFonts w:ascii="Arial" w:hAnsi="Arial" w:cs="Arial"/>
          <w:sz w:val="20"/>
          <w:szCs w:val="20"/>
        </w:rPr>
        <w:softHyphen/>
        <w:t>фор</w:t>
      </w:r>
      <w:r w:rsidR="00B76F79">
        <w:rPr>
          <w:rFonts w:ascii="Arial" w:hAnsi="Arial" w:cs="Arial"/>
          <w:sz w:val="20"/>
          <w:szCs w:val="20"/>
        </w:rPr>
        <w:softHyphen/>
        <w:t>ма</w:t>
      </w:r>
      <w:r w:rsidR="00B76F79">
        <w:rPr>
          <w:rFonts w:ascii="Arial" w:hAnsi="Arial" w:cs="Arial"/>
          <w:sz w:val="20"/>
          <w:szCs w:val="20"/>
        </w:rPr>
        <w:softHyphen/>
        <w:t>ции (ма</w:t>
      </w:r>
      <w:r w:rsidR="00B76F79">
        <w:rPr>
          <w:rFonts w:ascii="Arial" w:hAnsi="Arial" w:cs="Arial"/>
          <w:sz w:val="20"/>
          <w:szCs w:val="20"/>
        </w:rPr>
        <w:softHyphen/>
        <w:t>те</w:t>
      </w:r>
      <w:r w:rsidR="00B76F79">
        <w:rPr>
          <w:rFonts w:ascii="Arial" w:hAnsi="Arial" w:cs="Arial"/>
          <w:sz w:val="20"/>
          <w:szCs w:val="20"/>
        </w:rPr>
        <w:softHyphen/>
        <w:t>ри</w:t>
      </w:r>
      <w:r w:rsidR="00B76F79">
        <w:rPr>
          <w:rFonts w:ascii="Arial" w:hAnsi="Arial" w:cs="Arial"/>
          <w:sz w:val="20"/>
          <w:szCs w:val="20"/>
        </w:rPr>
        <w:softHyphen/>
        <w:t>а</w:t>
      </w:r>
      <w:r w:rsidR="00B76F79">
        <w:rPr>
          <w:rFonts w:ascii="Arial" w:hAnsi="Arial" w:cs="Arial"/>
          <w:sz w:val="20"/>
          <w:szCs w:val="20"/>
        </w:rPr>
        <w:softHyphen/>
        <w:t>лов), под</w:t>
      </w:r>
      <w:r w:rsidR="00B76F79">
        <w:rPr>
          <w:rFonts w:ascii="Arial" w:hAnsi="Arial" w:cs="Arial"/>
          <w:sz w:val="20"/>
          <w:szCs w:val="20"/>
        </w:rPr>
        <w:softHyphen/>
        <w:t>ле</w:t>
      </w:r>
      <w:r w:rsidR="00B76F79">
        <w:rPr>
          <w:rFonts w:ascii="Arial" w:hAnsi="Arial" w:cs="Arial"/>
          <w:sz w:val="20"/>
          <w:szCs w:val="20"/>
        </w:rPr>
        <w:softHyphen/>
        <w:t>жа</w:t>
      </w:r>
      <w:r w:rsidR="00B76F79">
        <w:rPr>
          <w:rFonts w:ascii="Arial" w:hAnsi="Arial" w:cs="Arial"/>
          <w:sz w:val="20"/>
          <w:szCs w:val="20"/>
        </w:rPr>
        <w:softHyphen/>
        <w:t>щей пред</w:t>
      </w:r>
      <w:r w:rsidR="00B76F79">
        <w:rPr>
          <w:rFonts w:ascii="Arial" w:hAnsi="Arial" w:cs="Arial"/>
          <w:sz w:val="20"/>
          <w:szCs w:val="20"/>
        </w:rPr>
        <w:softHyphen/>
        <w:t>оста</w:t>
      </w:r>
      <w:r w:rsidR="00B76F79">
        <w:rPr>
          <w:rFonts w:ascii="Arial" w:hAnsi="Arial" w:cs="Arial"/>
          <w:sz w:val="20"/>
          <w:szCs w:val="20"/>
        </w:rPr>
        <w:softHyphen/>
        <w:t>в</w:t>
      </w:r>
      <w:r w:rsidR="00B76F79">
        <w:rPr>
          <w:rFonts w:ascii="Arial" w:hAnsi="Arial" w:cs="Arial"/>
          <w:sz w:val="20"/>
          <w:szCs w:val="20"/>
        </w:rPr>
        <w:softHyphen/>
        <w:t>ле</w:t>
      </w:r>
      <w:r w:rsidR="00B76F79">
        <w:rPr>
          <w:rFonts w:ascii="Arial" w:hAnsi="Arial" w:cs="Arial"/>
          <w:sz w:val="20"/>
          <w:szCs w:val="20"/>
        </w:rPr>
        <w:softHyphen/>
        <w:t>нию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рам при</w:t>
      </w:r>
      <w:r>
        <w:rPr>
          <w:rFonts w:ascii="Arial" w:hAnsi="Arial" w:cs="Arial"/>
          <w:sz w:val="20"/>
          <w:szCs w:val="20"/>
        </w:rPr>
        <w:t xml:space="preserve"> под</w:t>
      </w:r>
      <w:r>
        <w:rPr>
          <w:rFonts w:ascii="Arial" w:hAnsi="Arial" w:cs="Arial"/>
          <w:sz w:val="20"/>
          <w:szCs w:val="20"/>
        </w:rPr>
        <w:softHyphen/>
        <w:t>го</w:t>
      </w:r>
      <w:r>
        <w:rPr>
          <w:rFonts w:ascii="Arial" w:hAnsi="Arial" w:cs="Arial"/>
          <w:sz w:val="20"/>
          <w:szCs w:val="20"/>
        </w:rPr>
        <w:softHyphen/>
        <w:t>тов</w:t>
      </w:r>
      <w:r>
        <w:rPr>
          <w:rFonts w:ascii="Arial" w:hAnsi="Arial" w:cs="Arial"/>
          <w:sz w:val="20"/>
          <w:szCs w:val="20"/>
        </w:rPr>
        <w:softHyphen/>
        <w:t>ке к про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нию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ров.</w:t>
      </w:r>
      <w:proofErr w:type="gramEnd"/>
    </w:p>
    <w:p w:rsidR="00B76F79" w:rsidRDefault="00C70BA8" w:rsidP="00E928BF">
      <w:pPr>
        <w:tabs>
          <w:tab w:val="left" w:pos="0"/>
          <w:tab w:val="left" w:pos="180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5.6</w:t>
      </w:r>
      <w:r w:rsidR="00B76F79">
        <w:rPr>
          <w:rFonts w:ascii="Arial" w:hAnsi="Arial" w:cs="Arial"/>
          <w:sz w:val="20"/>
          <w:szCs w:val="20"/>
        </w:rPr>
        <w:t>. Спи</w:t>
      </w:r>
      <w:r w:rsidR="00B76F79">
        <w:rPr>
          <w:rFonts w:ascii="Arial" w:hAnsi="Arial" w:cs="Arial"/>
          <w:sz w:val="20"/>
          <w:szCs w:val="20"/>
        </w:rPr>
        <w:softHyphen/>
        <w:t xml:space="preserve">сок лиц, </w:t>
      </w:r>
      <w:r>
        <w:rPr>
          <w:rFonts w:ascii="Arial" w:hAnsi="Arial" w:cs="Arial"/>
          <w:sz w:val="20"/>
          <w:szCs w:val="20"/>
        </w:rPr>
        <w:t>име</w:t>
      </w:r>
      <w:r>
        <w:rPr>
          <w:rFonts w:ascii="Arial" w:hAnsi="Arial" w:cs="Arial"/>
          <w:sz w:val="20"/>
          <w:szCs w:val="20"/>
        </w:rPr>
        <w:softHyphen/>
        <w:t>ю</w:t>
      </w:r>
      <w:r>
        <w:rPr>
          <w:rFonts w:ascii="Arial" w:hAnsi="Arial" w:cs="Arial"/>
          <w:sz w:val="20"/>
          <w:szCs w:val="20"/>
        </w:rPr>
        <w:softHyphen/>
        <w:t>щих пра</w:t>
      </w:r>
      <w:r>
        <w:rPr>
          <w:rFonts w:ascii="Arial" w:hAnsi="Arial" w:cs="Arial"/>
          <w:sz w:val="20"/>
          <w:szCs w:val="20"/>
        </w:rPr>
        <w:softHyphen/>
        <w:t>во на уча</w:t>
      </w:r>
      <w:r>
        <w:rPr>
          <w:rFonts w:ascii="Arial" w:hAnsi="Arial" w:cs="Arial"/>
          <w:sz w:val="20"/>
          <w:szCs w:val="20"/>
        </w:rPr>
        <w:softHyphen/>
        <w:t>стие в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щем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нии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ров, со</w:t>
      </w:r>
      <w:r w:rsidR="00B76F79">
        <w:rPr>
          <w:rFonts w:ascii="Arial" w:hAnsi="Arial" w:cs="Arial"/>
          <w:sz w:val="20"/>
          <w:szCs w:val="20"/>
        </w:rPr>
        <w:softHyphen/>
        <w:t>ста</w:t>
      </w:r>
      <w:r w:rsidR="00B76F79">
        <w:rPr>
          <w:rFonts w:ascii="Arial" w:hAnsi="Arial" w:cs="Arial"/>
          <w:sz w:val="20"/>
          <w:szCs w:val="20"/>
        </w:rPr>
        <w:softHyphen/>
        <w:t>в</w:t>
      </w:r>
      <w:r w:rsidR="00B76F79">
        <w:rPr>
          <w:rFonts w:ascii="Arial" w:hAnsi="Arial" w:cs="Arial"/>
          <w:sz w:val="20"/>
          <w:szCs w:val="20"/>
        </w:rPr>
        <w:softHyphen/>
        <w:t>ля</w:t>
      </w:r>
      <w:r w:rsidR="00B76F79">
        <w:rPr>
          <w:rFonts w:ascii="Arial" w:hAnsi="Arial" w:cs="Arial"/>
          <w:sz w:val="20"/>
          <w:szCs w:val="20"/>
        </w:rPr>
        <w:softHyphen/>
        <w:t>ет</w:t>
      </w:r>
      <w:r w:rsidR="00B76F79">
        <w:rPr>
          <w:rFonts w:ascii="Arial" w:hAnsi="Arial" w:cs="Arial"/>
          <w:sz w:val="20"/>
          <w:szCs w:val="20"/>
        </w:rPr>
        <w:softHyphen/>
        <w:t>ся на ос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>ва</w:t>
      </w:r>
      <w:r w:rsidR="00B76F79">
        <w:rPr>
          <w:rFonts w:ascii="Arial" w:hAnsi="Arial" w:cs="Arial"/>
          <w:sz w:val="20"/>
          <w:szCs w:val="20"/>
        </w:rPr>
        <w:softHyphen/>
        <w:t>нии дан</w:t>
      </w:r>
      <w:r>
        <w:rPr>
          <w:rFonts w:ascii="Arial" w:hAnsi="Arial" w:cs="Arial"/>
          <w:sz w:val="20"/>
          <w:szCs w:val="20"/>
        </w:rPr>
        <w:softHyphen/>
        <w:t>ных ре</w:t>
      </w:r>
      <w:r>
        <w:rPr>
          <w:rFonts w:ascii="Arial" w:hAnsi="Arial" w:cs="Arial"/>
          <w:sz w:val="20"/>
          <w:szCs w:val="20"/>
        </w:rPr>
        <w:softHyphen/>
        <w:t>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ра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ва.</w:t>
      </w:r>
    </w:p>
    <w:p w:rsidR="00B76F79" w:rsidRPr="00C70BA8" w:rsidRDefault="00B76F79" w:rsidP="00C70BA8">
      <w:pPr>
        <w:tabs>
          <w:tab w:val="left" w:pos="0"/>
          <w:tab w:val="left" w:pos="180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Для со</w:t>
      </w:r>
      <w:r>
        <w:rPr>
          <w:rFonts w:ascii="Arial" w:hAnsi="Arial" w:cs="Arial"/>
          <w:sz w:val="20"/>
          <w:szCs w:val="20"/>
        </w:rPr>
        <w:softHyphen/>
        <w:t>ста</w:t>
      </w:r>
      <w:r>
        <w:rPr>
          <w:rFonts w:ascii="Arial" w:hAnsi="Arial" w:cs="Arial"/>
          <w:sz w:val="20"/>
          <w:szCs w:val="20"/>
        </w:rPr>
        <w:softHyphen/>
        <w:t>в</w:t>
      </w:r>
      <w:r>
        <w:rPr>
          <w:rFonts w:ascii="Arial" w:hAnsi="Arial" w:cs="Arial"/>
          <w:sz w:val="20"/>
          <w:szCs w:val="20"/>
        </w:rPr>
        <w:softHyphen/>
        <w:t>ле</w:t>
      </w:r>
      <w:r>
        <w:rPr>
          <w:rFonts w:ascii="Arial" w:hAnsi="Arial" w:cs="Arial"/>
          <w:sz w:val="20"/>
          <w:szCs w:val="20"/>
        </w:rPr>
        <w:softHyphen/>
        <w:t>ния спи</w:t>
      </w:r>
      <w:r>
        <w:rPr>
          <w:rFonts w:ascii="Arial" w:hAnsi="Arial" w:cs="Arial"/>
          <w:sz w:val="20"/>
          <w:szCs w:val="20"/>
        </w:rPr>
        <w:softHyphen/>
        <w:t xml:space="preserve">ска лиц, </w:t>
      </w:r>
      <w:r w:rsidR="00C70BA8">
        <w:rPr>
          <w:rFonts w:ascii="Arial" w:hAnsi="Arial" w:cs="Arial"/>
          <w:sz w:val="20"/>
          <w:szCs w:val="20"/>
        </w:rPr>
        <w:t>име</w:t>
      </w:r>
      <w:r w:rsidR="00C70BA8">
        <w:rPr>
          <w:rFonts w:ascii="Arial" w:hAnsi="Arial" w:cs="Arial"/>
          <w:sz w:val="20"/>
          <w:szCs w:val="20"/>
        </w:rPr>
        <w:softHyphen/>
        <w:t>ю</w:t>
      </w:r>
      <w:r w:rsidR="00C70BA8">
        <w:rPr>
          <w:rFonts w:ascii="Arial" w:hAnsi="Arial" w:cs="Arial"/>
          <w:sz w:val="20"/>
          <w:szCs w:val="20"/>
        </w:rPr>
        <w:softHyphen/>
        <w:t>щих пра</w:t>
      </w:r>
      <w:r w:rsidR="00C70BA8">
        <w:rPr>
          <w:rFonts w:ascii="Arial" w:hAnsi="Arial" w:cs="Arial"/>
          <w:sz w:val="20"/>
          <w:szCs w:val="20"/>
        </w:rPr>
        <w:softHyphen/>
        <w:t>во на уча</w:t>
      </w:r>
      <w:r w:rsidR="00C70BA8">
        <w:rPr>
          <w:rFonts w:ascii="Arial" w:hAnsi="Arial" w:cs="Arial"/>
          <w:sz w:val="20"/>
          <w:szCs w:val="20"/>
        </w:rPr>
        <w:softHyphen/>
        <w:t>стие в 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щем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нии, но</w:t>
      </w:r>
      <w:r>
        <w:rPr>
          <w:rFonts w:ascii="Arial" w:hAnsi="Arial" w:cs="Arial"/>
          <w:sz w:val="20"/>
          <w:szCs w:val="20"/>
        </w:rPr>
        <w:softHyphen/>
        <w:t>ми</w:t>
      </w:r>
      <w:r>
        <w:rPr>
          <w:rFonts w:ascii="Arial" w:hAnsi="Arial" w:cs="Arial"/>
          <w:sz w:val="20"/>
          <w:szCs w:val="20"/>
        </w:rPr>
        <w:softHyphen/>
        <w:t>наль</w:t>
      </w:r>
      <w:r>
        <w:rPr>
          <w:rFonts w:ascii="Arial" w:hAnsi="Arial" w:cs="Arial"/>
          <w:sz w:val="20"/>
          <w:szCs w:val="20"/>
        </w:rPr>
        <w:softHyphen/>
        <w:t>ный дер</w:t>
      </w:r>
      <w:r>
        <w:rPr>
          <w:rFonts w:ascii="Arial" w:hAnsi="Arial" w:cs="Arial"/>
          <w:sz w:val="20"/>
          <w:szCs w:val="20"/>
        </w:rPr>
        <w:softHyphen/>
        <w:t>жа</w:t>
      </w:r>
      <w:r>
        <w:rPr>
          <w:rFonts w:ascii="Arial" w:hAnsi="Arial" w:cs="Arial"/>
          <w:sz w:val="20"/>
          <w:szCs w:val="20"/>
        </w:rPr>
        <w:softHyphen/>
        <w:t>тель ак</w:t>
      </w:r>
      <w:r>
        <w:rPr>
          <w:rFonts w:ascii="Arial" w:hAnsi="Arial" w:cs="Arial"/>
          <w:sz w:val="20"/>
          <w:szCs w:val="20"/>
        </w:rPr>
        <w:softHyphen/>
        <w:t>ций пред</w:t>
      </w:r>
      <w:r>
        <w:rPr>
          <w:rFonts w:ascii="Arial" w:hAnsi="Arial" w:cs="Arial"/>
          <w:sz w:val="20"/>
          <w:szCs w:val="20"/>
        </w:rPr>
        <w:softHyphen/>
        <w:t>ста</w:t>
      </w:r>
      <w:r>
        <w:rPr>
          <w:rFonts w:ascii="Arial" w:hAnsi="Arial" w:cs="Arial"/>
          <w:sz w:val="20"/>
          <w:szCs w:val="20"/>
        </w:rPr>
        <w:softHyphen/>
        <w:t>в</w:t>
      </w:r>
      <w:r>
        <w:rPr>
          <w:rFonts w:ascii="Arial" w:hAnsi="Arial" w:cs="Arial"/>
          <w:sz w:val="20"/>
          <w:szCs w:val="20"/>
        </w:rPr>
        <w:softHyphen/>
        <w:t>ля</w:t>
      </w:r>
      <w:r>
        <w:rPr>
          <w:rFonts w:ascii="Arial" w:hAnsi="Arial" w:cs="Arial"/>
          <w:sz w:val="20"/>
          <w:szCs w:val="20"/>
        </w:rPr>
        <w:softHyphen/>
        <w:t>ет дан</w:t>
      </w:r>
      <w:r>
        <w:rPr>
          <w:rFonts w:ascii="Arial" w:hAnsi="Arial" w:cs="Arial"/>
          <w:sz w:val="20"/>
          <w:szCs w:val="20"/>
        </w:rPr>
        <w:softHyphen/>
        <w:t>ные о ли</w:t>
      </w:r>
      <w:r>
        <w:rPr>
          <w:rFonts w:ascii="Arial" w:hAnsi="Arial" w:cs="Arial"/>
          <w:sz w:val="20"/>
          <w:szCs w:val="20"/>
        </w:rPr>
        <w:softHyphen/>
        <w:t>цах, в ин</w:t>
      </w:r>
      <w:r>
        <w:rPr>
          <w:rFonts w:ascii="Arial" w:hAnsi="Arial" w:cs="Arial"/>
          <w:sz w:val="20"/>
          <w:szCs w:val="20"/>
        </w:rPr>
        <w:softHyphen/>
        <w:t>те</w:t>
      </w:r>
      <w:r>
        <w:rPr>
          <w:rFonts w:ascii="Arial" w:hAnsi="Arial" w:cs="Arial"/>
          <w:sz w:val="20"/>
          <w:szCs w:val="20"/>
        </w:rPr>
        <w:softHyphen/>
        <w:t>ре</w:t>
      </w:r>
      <w:r>
        <w:rPr>
          <w:rFonts w:ascii="Arial" w:hAnsi="Arial" w:cs="Arial"/>
          <w:sz w:val="20"/>
          <w:szCs w:val="20"/>
        </w:rPr>
        <w:softHyphen/>
        <w:t>сах ко</w:t>
      </w:r>
      <w:r>
        <w:rPr>
          <w:rFonts w:ascii="Arial" w:hAnsi="Arial" w:cs="Arial"/>
          <w:sz w:val="20"/>
          <w:szCs w:val="20"/>
        </w:rPr>
        <w:softHyphen/>
        <w:t>то</w:t>
      </w:r>
      <w:r>
        <w:rPr>
          <w:rFonts w:ascii="Arial" w:hAnsi="Arial" w:cs="Arial"/>
          <w:sz w:val="20"/>
          <w:szCs w:val="20"/>
        </w:rPr>
        <w:softHyphen/>
        <w:t>рых он вла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ет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я</w:t>
      </w:r>
      <w:r>
        <w:rPr>
          <w:rFonts w:ascii="Arial" w:hAnsi="Arial" w:cs="Arial"/>
          <w:sz w:val="20"/>
          <w:szCs w:val="20"/>
        </w:rPr>
        <w:softHyphen/>
        <w:t>ми, на да</w:t>
      </w:r>
      <w:r>
        <w:rPr>
          <w:rFonts w:ascii="Arial" w:hAnsi="Arial" w:cs="Arial"/>
          <w:sz w:val="20"/>
          <w:szCs w:val="20"/>
        </w:rPr>
        <w:softHyphen/>
        <w:t>ту со</w:t>
      </w:r>
      <w:r>
        <w:rPr>
          <w:rFonts w:ascii="Arial" w:hAnsi="Arial" w:cs="Arial"/>
          <w:sz w:val="20"/>
          <w:szCs w:val="20"/>
        </w:rPr>
        <w:softHyphen/>
        <w:t>ста</w:t>
      </w:r>
      <w:r>
        <w:rPr>
          <w:rFonts w:ascii="Arial" w:hAnsi="Arial" w:cs="Arial"/>
          <w:sz w:val="20"/>
          <w:szCs w:val="20"/>
        </w:rPr>
        <w:softHyphen/>
        <w:t>в</w:t>
      </w:r>
      <w:r>
        <w:rPr>
          <w:rFonts w:ascii="Arial" w:hAnsi="Arial" w:cs="Arial"/>
          <w:sz w:val="20"/>
          <w:szCs w:val="20"/>
        </w:rPr>
        <w:softHyphen/>
        <w:t>ле</w:t>
      </w:r>
      <w:r>
        <w:rPr>
          <w:rFonts w:ascii="Arial" w:hAnsi="Arial" w:cs="Arial"/>
          <w:sz w:val="20"/>
          <w:szCs w:val="20"/>
        </w:rPr>
        <w:softHyphen/>
        <w:t>ния спи</w:t>
      </w:r>
      <w:r>
        <w:rPr>
          <w:rFonts w:ascii="Arial" w:hAnsi="Arial" w:cs="Arial"/>
          <w:sz w:val="20"/>
          <w:szCs w:val="20"/>
        </w:rPr>
        <w:softHyphen/>
        <w:t>ска.</w:t>
      </w:r>
    </w:p>
    <w:p w:rsidR="00B76F79" w:rsidRPr="00C70BA8" w:rsidRDefault="00C70BA8" w:rsidP="00C70BA8">
      <w:pPr>
        <w:spacing w:line="320" w:lineRule="atLeast"/>
        <w:ind w:firstLine="53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5.7.</w:t>
      </w:r>
      <w:r w:rsidR="00B76F79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C70BA8">
        <w:rPr>
          <w:rFonts w:ascii="Arial" w:hAnsi="Arial" w:cs="Arial"/>
          <w:sz w:val="20"/>
          <w:szCs w:val="20"/>
        </w:rPr>
        <w:t>Дата составления списка лиц, имеющих право на участие в Общем собрании акционеров, не может быть установлена ранее, чем через 10 дней с даты принятия решения о проведении Общего собрания акционеров и более чем за 50 дней, а в случае, если предполагаемая повестка дня Внеочередного общего собрания акционеров содержит вопрос об избрании членов Совета директоров Общества или вопрос об образовании единоличного</w:t>
      </w:r>
      <w:proofErr w:type="gramEnd"/>
      <w:r w:rsidRPr="00C70BA8">
        <w:rPr>
          <w:rFonts w:ascii="Arial" w:hAnsi="Arial" w:cs="Arial"/>
          <w:sz w:val="20"/>
          <w:szCs w:val="20"/>
        </w:rPr>
        <w:t xml:space="preserve"> исполнительного органа общества и (или) о досрочном прекращении полномочий этого органа в соответствии с </w:t>
      </w:r>
      <w:hyperlink r:id="rId10" w:history="1">
        <w:r w:rsidRPr="00C70BA8">
          <w:rPr>
            <w:rFonts w:ascii="Arial" w:hAnsi="Arial" w:cs="Arial"/>
            <w:sz w:val="20"/>
            <w:szCs w:val="20"/>
          </w:rPr>
          <w:t>пунктами 6</w:t>
        </w:r>
      </w:hyperlink>
      <w:r w:rsidRPr="00C70BA8">
        <w:rPr>
          <w:rFonts w:ascii="Arial" w:hAnsi="Arial" w:cs="Arial"/>
          <w:sz w:val="20"/>
          <w:szCs w:val="20"/>
        </w:rPr>
        <w:t xml:space="preserve"> и </w:t>
      </w:r>
      <w:hyperlink r:id="rId11" w:history="1">
        <w:r w:rsidRPr="00C70BA8">
          <w:rPr>
            <w:rFonts w:ascii="Arial" w:hAnsi="Arial" w:cs="Arial"/>
            <w:sz w:val="20"/>
            <w:szCs w:val="20"/>
          </w:rPr>
          <w:t>7 статьи 69</w:t>
        </w:r>
      </w:hyperlink>
      <w:r w:rsidRPr="00C70BA8">
        <w:rPr>
          <w:rFonts w:ascii="Arial" w:hAnsi="Arial" w:cs="Arial"/>
          <w:sz w:val="20"/>
          <w:szCs w:val="20"/>
        </w:rPr>
        <w:t xml:space="preserve"> Федерального закона «Об акционерных обществах», - более чем за 80 дней до даты проведения Общего собрания акционеров.</w:t>
      </w:r>
    </w:p>
    <w:p w:rsidR="00B76F79" w:rsidRDefault="00C70BA8" w:rsidP="00E928BF">
      <w:pPr>
        <w:tabs>
          <w:tab w:val="left" w:pos="0"/>
          <w:tab w:val="left" w:pos="180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5.8</w:t>
      </w:r>
      <w:del w:id="78" w:author="Rakhmanova" w:date="2014-10-10T16:40:00Z">
        <w:r w:rsidR="00B76F79" w:rsidDel="00980426">
          <w:rPr>
            <w:rFonts w:ascii="Arial" w:hAnsi="Arial" w:cs="Arial"/>
            <w:sz w:val="20"/>
            <w:szCs w:val="20"/>
          </w:rPr>
          <w:delText xml:space="preserve">. </w:delText>
        </w:r>
      </w:del>
      <w:r w:rsidR="00B76F79">
        <w:rPr>
          <w:rFonts w:ascii="Arial" w:hAnsi="Arial" w:cs="Arial"/>
          <w:sz w:val="20"/>
          <w:szCs w:val="20"/>
        </w:rPr>
        <w:t>Спи</w:t>
      </w:r>
      <w:r w:rsidR="00B76F79">
        <w:rPr>
          <w:rFonts w:ascii="Arial" w:hAnsi="Arial" w:cs="Arial"/>
          <w:sz w:val="20"/>
          <w:szCs w:val="20"/>
        </w:rPr>
        <w:softHyphen/>
        <w:t xml:space="preserve">сок лиц, </w:t>
      </w:r>
      <w:r>
        <w:rPr>
          <w:rFonts w:ascii="Arial" w:hAnsi="Arial" w:cs="Arial"/>
          <w:sz w:val="20"/>
          <w:szCs w:val="20"/>
        </w:rPr>
        <w:t>име</w:t>
      </w:r>
      <w:r>
        <w:rPr>
          <w:rFonts w:ascii="Arial" w:hAnsi="Arial" w:cs="Arial"/>
          <w:sz w:val="20"/>
          <w:szCs w:val="20"/>
        </w:rPr>
        <w:softHyphen/>
        <w:t>ю</w:t>
      </w:r>
      <w:r>
        <w:rPr>
          <w:rFonts w:ascii="Arial" w:hAnsi="Arial" w:cs="Arial"/>
          <w:sz w:val="20"/>
          <w:szCs w:val="20"/>
        </w:rPr>
        <w:softHyphen/>
        <w:t>щих пра</w:t>
      </w:r>
      <w:r>
        <w:rPr>
          <w:rFonts w:ascii="Arial" w:hAnsi="Arial" w:cs="Arial"/>
          <w:sz w:val="20"/>
          <w:szCs w:val="20"/>
        </w:rPr>
        <w:softHyphen/>
        <w:t>во на уча</w:t>
      </w:r>
      <w:r>
        <w:rPr>
          <w:rFonts w:ascii="Arial" w:hAnsi="Arial" w:cs="Arial"/>
          <w:sz w:val="20"/>
          <w:szCs w:val="20"/>
        </w:rPr>
        <w:softHyphen/>
        <w:t>стие в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щем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нии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ров, пре</w:t>
      </w:r>
      <w:r w:rsidR="00B76F79">
        <w:rPr>
          <w:rFonts w:ascii="Arial" w:hAnsi="Arial" w:cs="Arial"/>
          <w:sz w:val="20"/>
          <w:szCs w:val="20"/>
        </w:rPr>
        <w:softHyphen/>
        <w:t>до</w:t>
      </w:r>
      <w:r w:rsidR="00B76F79">
        <w:rPr>
          <w:rFonts w:ascii="Arial" w:hAnsi="Arial" w:cs="Arial"/>
          <w:sz w:val="20"/>
          <w:szCs w:val="20"/>
        </w:rPr>
        <w:softHyphen/>
        <w:t>с</w:t>
      </w:r>
      <w:r w:rsidR="00B76F79">
        <w:rPr>
          <w:rFonts w:ascii="Arial" w:hAnsi="Arial" w:cs="Arial"/>
          <w:sz w:val="20"/>
          <w:szCs w:val="20"/>
        </w:rPr>
        <w:softHyphen/>
        <w:t>та</w:t>
      </w:r>
      <w:r w:rsidR="00B76F79">
        <w:rPr>
          <w:rFonts w:ascii="Arial" w:hAnsi="Arial" w:cs="Arial"/>
          <w:sz w:val="20"/>
          <w:szCs w:val="20"/>
        </w:rPr>
        <w:softHyphen/>
        <w:t>в</w:t>
      </w:r>
      <w:r w:rsidR="00B76F79">
        <w:rPr>
          <w:rFonts w:ascii="Arial" w:hAnsi="Arial" w:cs="Arial"/>
          <w:sz w:val="20"/>
          <w:szCs w:val="20"/>
        </w:rPr>
        <w:softHyphen/>
        <w:t>ля</w:t>
      </w:r>
      <w:r w:rsidR="00B76F79">
        <w:rPr>
          <w:rFonts w:ascii="Arial" w:hAnsi="Arial" w:cs="Arial"/>
          <w:sz w:val="20"/>
          <w:szCs w:val="20"/>
        </w:rPr>
        <w:softHyphen/>
        <w:t>ет</w:t>
      </w:r>
      <w:r w:rsidR="00B76F79">
        <w:rPr>
          <w:rFonts w:ascii="Arial" w:hAnsi="Arial" w:cs="Arial"/>
          <w:sz w:val="20"/>
          <w:szCs w:val="20"/>
        </w:rPr>
        <w:softHyphen/>
        <w:t>ся</w:t>
      </w:r>
      <w:r w:rsidR="00752FB8">
        <w:rPr>
          <w:rFonts w:ascii="Arial" w:hAnsi="Arial" w:cs="Arial"/>
          <w:sz w:val="20"/>
          <w:szCs w:val="20"/>
        </w:rPr>
        <w:t xml:space="preserve">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вом для оз</w:t>
      </w:r>
      <w:r w:rsidR="00B76F79">
        <w:rPr>
          <w:rFonts w:ascii="Arial" w:hAnsi="Arial" w:cs="Arial"/>
          <w:sz w:val="20"/>
          <w:szCs w:val="20"/>
        </w:rPr>
        <w:softHyphen/>
        <w:t>на</w:t>
      </w:r>
      <w:r w:rsidR="00B76F79">
        <w:rPr>
          <w:rFonts w:ascii="Arial" w:hAnsi="Arial" w:cs="Arial"/>
          <w:sz w:val="20"/>
          <w:szCs w:val="20"/>
        </w:rPr>
        <w:softHyphen/>
        <w:t>ко</w:t>
      </w:r>
      <w:r w:rsidR="00B76F79">
        <w:rPr>
          <w:rFonts w:ascii="Arial" w:hAnsi="Arial" w:cs="Arial"/>
          <w:sz w:val="20"/>
          <w:szCs w:val="20"/>
        </w:rPr>
        <w:softHyphen/>
        <w:t>м</w:t>
      </w:r>
      <w:r w:rsidR="00B76F79">
        <w:rPr>
          <w:rFonts w:ascii="Arial" w:hAnsi="Arial" w:cs="Arial"/>
          <w:sz w:val="20"/>
          <w:szCs w:val="20"/>
        </w:rPr>
        <w:softHyphen/>
        <w:t>ле</w:t>
      </w:r>
      <w:r w:rsidR="00B76F79">
        <w:rPr>
          <w:rFonts w:ascii="Arial" w:hAnsi="Arial" w:cs="Arial"/>
          <w:sz w:val="20"/>
          <w:szCs w:val="20"/>
        </w:rPr>
        <w:softHyphen/>
        <w:t>ния по тре</w:t>
      </w:r>
      <w:r w:rsidR="00B76F79">
        <w:rPr>
          <w:rFonts w:ascii="Arial" w:hAnsi="Arial" w:cs="Arial"/>
          <w:sz w:val="20"/>
          <w:szCs w:val="20"/>
        </w:rPr>
        <w:softHyphen/>
        <w:t>бо</w:t>
      </w:r>
      <w:r w:rsidR="00B76F79">
        <w:rPr>
          <w:rFonts w:ascii="Arial" w:hAnsi="Arial" w:cs="Arial"/>
          <w:sz w:val="20"/>
          <w:szCs w:val="20"/>
        </w:rPr>
        <w:softHyphen/>
        <w:t>ва</w:t>
      </w:r>
      <w:r w:rsidR="00B76F79">
        <w:rPr>
          <w:rFonts w:ascii="Arial" w:hAnsi="Arial" w:cs="Arial"/>
          <w:sz w:val="20"/>
          <w:szCs w:val="20"/>
        </w:rPr>
        <w:softHyphen/>
        <w:t>нию лиц, вклю</w:t>
      </w:r>
      <w:r w:rsidR="00B76F79">
        <w:rPr>
          <w:rFonts w:ascii="Arial" w:hAnsi="Arial" w:cs="Arial"/>
          <w:sz w:val="20"/>
          <w:szCs w:val="20"/>
        </w:rPr>
        <w:softHyphen/>
        <w:t>чен</w:t>
      </w:r>
      <w:r w:rsidR="00B76F79">
        <w:rPr>
          <w:rFonts w:ascii="Arial" w:hAnsi="Arial" w:cs="Arial"/>
          <w:sz w:val="20"/>
          <w:szCs w:val="20"/>
        </w:rPr>
        <w:softHyphen/>
        <w:t>ных в этот спи</w:t>
      </w:r>
      <w:r w:rsidR="00B76F79">
        <w:rPr>
          <w:rFonts w:ascii="Arial" w:hAnsi="Arial" w:cs="Arial"/>
          <w:sz w:val="20"/>
          <w:szCs w:val="20"/>
        </w:rPr>
        <w:softHyphen/>
        <w:t>сок и об</w:t>
      </w:r>
      <w:r w:rsidR="00B76F79">
        <w:rPr>
          <w:rFonts w:ascii="Arial" w:hAnsi="Arial" w:cs="Arial"/>
          <w:sz w:val="20"/>
          <w:szCs w:val="20"/>
        </w:rPr>
        <w:softHyphen/>
        <w:t>ла</w:t>
      </w:r>
      <w:r w:rsidR="00B76F79">
        <w:rPr>
          <w:rFonts w:ascii="Arial" w:hAnsi="Arial" w:cs="Arial"/>
          <w:sz w:val="20"/>
          <w:szCs w:val="20"/>
        </w:rPr>
        <w:softHyphen/>
        <w:t>да</w:t>
      </w:r>
      <w:r w:rsidR="00B76F79">
        <w:rPr>
          <w:rFonts w:ascii="Arial" w:hAnsi="Arial" w:cs="Arial"/>
          <w:sz w:val="20"/>
          <w:szCs w:val="20"/>
        </w:rPr>
        <w:softHyphen/>
        <w:t>ю</w:t>
      </w:r>
      <w:r w:rsidR="00B76F79">
        <w:rPr>
          <w:rFonts w:ascii="Arial" w:hAnsi="Arial" w:cs="Arial"/>
          <w:sz w:val="20"/>
          <w:szCs w:val="20"/>
        </w:rPr>
        <w:softHyphen/>
        <w:t>щих не ме</w:t>
      </w:r>
      <w:r w:rsidR="00B76F79">
        <w:rPr>
          <w:rFonts w:ascii="Arial" w:hAnsi="Arial" w:cs="Arial"/>
          <w:sz w:val="20"/>
          <w:szCs w:val="20"/>
        </w:rPr>
        <w:softHyphen/>
        <w:t>нее чем 1</w:t>
      </w:r>
      <w:r w:rsidR="00752FB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(Один)</w:t>
      </w:r>
      <w:r w:rsidR="00B76F79">
        <w:rPr>
          <w:rFonts w:ascii="Arial" w:hAnsi="Arial" w:cs="Arial"/>
          <w:sz w:val="20"/>
          <w:szCs w:val="20"/>
        </w:rPr>
        <w:t xml:space="preserve"> про</w:t>
      </w:r>
      <w:r w:rsidR="00B76F79">
        <w:rPr>
          <w:rFonts w:ascii="Arial" w:hAnsi="Arial" w:cs="Arial"/>
          <w:sz w:val="20"/>
          <w:szCs w:val="20"/>
        </w:rPr>
        <w:softHyphen/>
        <w:t>цен</w:t>
      </w:r>
      <w:r w:rsidR="00B76F79">
        <w:rPr>
          <w:rFonts w:ascii="Arial" w:hAnsi="Arial" w:cs="Arial"/>
          <w:sz w:val="20"/>
          <w:szCs w:val="20"/>
        </w:rPr>
        <w:softHyphen/>
        <w:t>том го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сов. При этом дан</w:t>
      </w:r>
      <w:r w:rsidR="00B76F79">
        <w:rPr>
          <w:rFonts w:ascii="Arial" w:hAnsi="Arial" w:cs="Arial"/>
          <w:sz w:val="20"/>
          <w:szCs w:val="20"/>
        </w:rPr>
        <w:softHyphen/>
        <w:t>ные до</w:t>
      </w:r>
      <w:r w:rsidR="00B76F79">
        <w:rPr>
          <w:rFonts w:ascii="Arial" w:hAnsi="Arial" w:cs="Arial"/>
          <w:sz w:val="20"/>
          <w:szCs w:val="20"/>
        </w:rPr>
        <w:softHyphen/>
        <w:t>ку</w:t>
      </w:r>
      <w:r w:rsidR="00B76F79">
        <w:rPr>
          <w:rFonts w:ascii="Arial" w:hAnsi="Arial" w:cs="Arial"/>
          <w:sz w:val="20"/>
          <w:szCs w:val="20"/>
        </w:rPr>
        <w:softHyphen/>
        <w:t>мен</w:t>
      </w:r>
      <w:r w:rsidR="00B76F79">
        <w:rPr>
          <w:rFonts w:ascii="Arial" w:hAnsi="Arial" w:cs="Arial"/>
          <w:sz w:val="20"/>
          <w:szCs w:val="20"/>
        </w:rPr>
        <w:softHyphen/>
        <w:t>тов и поч</w:t>
      </w:r>
      <w:r w:rsidR="00B76F79">
        <w:rPr>
          <w:rFonts w:ascii="Arial" w:hAnsi="Arial" w:cs="Arial"/>
          <w:sz w:val="20"/>
          <w:szCs w:val="20"/>
        </w:rPr>
        <w:softHyphen/>
        <w:t>то</w:t>
      </w:r>
      <w:r w:rsidR="00B76F79">
        <w:rPr>
          <w:rFonts w:ascii="Arial" w:hAnsi="Arial" w:cs="Arial"/>
          <w:sz w:val="20"/>
          <w:szCs w:val="20"/>
        </w:rPr>
        <w:softHyphen/>
        <w:t>вый ад</w:t>
      </w:r>
      <w:r w:rsidR="00B76F79">
        <w:rPr>
          <w:rFonts w:ascii="Arial" w:hAnsi="Arial" w:cs="Arial"/>
          <w:sz w:val="20"/>
          <w:szCs w:val="20"/>
        </w:rPr>
        <w:softHyphen/>
        <w:t>рес фи</w:t>
      </w:r>
      <w:r w:rsidR="00B76F79">
        <w:rPr>
          <w:rFonts w:ascii="Arial" w:hAnsi="Arial" w:cs="Arial"/>
          <w:sz w:val="20"/>
          <w:szCs w:val="20"/>
        </w:rPr>
        <w:softHyphen/>
        <w:t>зи</w:t>
      </w:r>
      <w:r w:rsidR="00B76F79">
        <w:rPr>
          <w:rFonts w:ascii="Arial" w:hAnsi="Arial" w:cs="Arial"/>
          <w:sz w:val="20"/>
          <w:szCs w:val="20"/>
        </w:rPr>
        <w:softHyphen/>
        <w:t>че</w:t>
      </w:r>
      <w:r w:rsidR="00B76F79">
        <w:rPr>
          <w:rFonts w:ascii="Arial" w:hAnsi="Arial" w:cs="Arial"/>
          <w:sz w:val="20"/>
          <w:szCs w:val="20"/>
        </w:rPr>
        <w:softHyphen/>
        <w:t>с</w:t>
      </w:r>
      <w:r w:rsidR="00B76F79">
        <w:rPr>
          <w:rFonts w:ascii="Arial" w:hAnsi="Arial" w:cs="Arial"/>
          <w:sz w:val="20"/>
          <w:szCs w:val="20"/>
        </w:rPr>
        <w:softHyphen/>
        <w:t>ких лиц, вкл</w:t>
      </w:r>
      <w:r w:rsidR="00667DB3">
        <w:rPr>
          <w:rFonts w:ascii="Arial" w:hAnsi="Arial" w:cs="Arial"/>
          <w:sz w:val="20"/>
          <w:szCs w:val="20"/>
        </w:rPr>
        <w:t>ю</w:t>
      </w:r>
      <w:r w:rsidR="00667DB3">
        <w:rPr>
          <w:rFonts w:ascii="Arial" w:hAnsi="Arial" w:cs="Arial"/>
          <w:sz w:val="20"/>
          <w:szCs w:val="20"/>
        </w:rPr>
        <w:softHyphen/>
        <w:t>чен</w:t>
      </w:r>
      <w:r w:rsidR="00667DB3">
        <w:rPr>
          <w:rFonts w:ascii="Arial" w:hAnsi="Arial" w:cs="Arial"/>
          <w:sz w:val="20"/>
          <w:szCs w:val="20"/>
        </w:rPr>
        <w:softHyphen/>
        <w:t>ных в этот спи</w:t>
      </w:r>
      <w:r w:rsidR="00667DB3">
        <w:rPr>
          <w:rFonts w:ascii="Arial" w:hAnsi="Arial" w:cs="Arial"/>
          <w:sz w:val="20"/>
          <w:szCs w:val="20"/>
        </w:rPr>
        <w:softHyphen/>
        <w:t>сок, пре</w:t>
      </w:r>
      <w:r w:rsidR="00667DB3">
        <w:rPr>
          <w:rFonts w:ascii="Arial" w:hAnsi="Arial" w:cs="Arial"/>
          <w:sz w:val="20"/>
          <w:szCs w:val="20"/>
        </w:rPr>
        <w:softHyphen/>
        <w:t>д</w:t>
      </w:r>
      <w:r w:rsidR="00B76F79">
        <w:rPr>
          <w:rFonts w:ascii="Arial" w:hAnsi="Arial" w:cs="Arial"/>
          <w:sz w:val="20"/>
          <w:szCs w:val="20"/>
        </w:rPr>
        <w:softHyphen/>
        <w:t>с</w:t>
      </w:r>
      <w:r w:rsidR="00B76F79">
        <w:rPr>
          <w:rFonts w:ascii="Arial" w:hAnsi="Arial" w:cs="Arial"/>
          <w:sz w:val="20"/>
          <w:szCs w:val="20"/>
        </w:rPr>
        <w:softHyphen/>
        <w:t>та</w:t>
      </w:r>
      <w:r w:rsidR="00B76F79">
        <w:rPr>
          <w:rFonts w:ascii="Arial" w:hAnsi="Arial" w:cs="Arial"/>
          <w:sz w:val="20"/>
          <w:szCs w:val="20"/>
        </w:rPr>
        <w:softHyphen/>
        <w:t>в</w:t>
      </w:r>
      <w:r w:rsidR="00B76F79">
        <w:rPr>
          <w:rFonts w:ascii="Arial" w:hAnsi="Arial" w:cs="Arial"/>
          <w:sz w:val="20"/>
          <w:szCs w:val="20"/>
        </w:rPr>
        <w:softHyphen/>
        <w:t>ля</w:t>
      </w:r>
      <w:r w:rsidR="00B76F79">
        <w:rPr>
          <w:rFonts w:ascii="Arial" w:hAnsi="Arial" w:cs="Arial"/>
          <w:sz w:val="20"/>
          <w:szCs w:val="20"/>
        </w:rPr>
        <w:softHyphen/>
        <w:t>ют</w:t>
      </w:r>
      <w:r w:rsidR="00B76F79">
        <w:rPr>
          <w:rFonts w:ascii="Arial" w:hAnsi="Arial" w:cs="Arial"/>
          <w:sz w:val="20"/>
          <w:szCs w:val="20"/>
        </w:rPr>
        <w:softHyphen/>
        <w:t>ся толь</w:t>
      </w:r>
      <w:r w:rsidR="00B76F79">
        <w:rPr>
          <w:rFonts w:ascii="Arial" w:hAnsi="Arial" w:cs="Arial"/>
          <w:sz w:val="20"/>
          <w:szCs w:val="20"/>
        </w:rPr>
        <w:softHyphen/>
        <w:t>ко с со</w:t>
      </w:r>
      <w:r w:rsidR="00B76F79">
        <w:rPr>
          <w:rFonts w:ascii="Arial" w:hAnsi="Arial" w:cs="Arial"/>
          <w:sz w:val="20"/>
          <w:szCs w:val="20"/>
        </w:rPr>
        <w:softHyphen/>
        <w:t>г</w:t>
      </w:r>
      <w:r w:rsidR="00B76F79">
        <w:rPr>
          <w:rFonts w:ascii="Arial" w:hAnsi="Arial" w:cs="Arial"/>
          <w:sz w:val="20"/>
          <w:szCs w:val="20"/>
        </w:rPr>
        <w:softHyphen/>
        <w:t>ла</w:t>
      </w:r>
      <w:r w:rsidR="00B76F79">
        <w:rPr>
          <w:rFonts w:ascii="Arial" w:hAnsi="Arial" w:cs="Arial"/>
          <w:sz w:val="20"/>
          <w:szCs w:val="20"/>
        </w:rPr>
        <w:softHyphen/>
        <w:t>сия этих лиц.</w:t>
      </w:r>
    </w:p>
    <w:p w:rsidR="00B76F79" w:rsidRDefault="00B76F79" w:rsidP="00E928BF">
      <w:pPr>
        <w:tabs>
          <w:tab w:val="left" w:pos="0"/>
          <w:tab w:val="left" w:pos="180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О</w:t>
      </w:r>
      <w:r w:rsidRPr="00086E09">
        <w:rPr>
          <w:rFonts w:ascii="Arial" w:hAnsi="Arial" w:cs="Arial"/>
          <w:sz w:val="20"/>
          <w:szCs w:val="20"/>
        </w:rPr>
        <w:t>знаком</w:t>
      </w:r>
      <w:r>
        <w:rPr>
          <w:rFonts w:ascii="Arial" w:hAnsi="Arial" w:cs="Arial"/>
          <w:sz w:val="20"/>
          <w:szCs w:val="20"/>
        </w:rPr>
        <w:t xml:space="preserve">ление </w:t>
      </w:r>
      <w:r w:rsidRPr="00086E09">
        <w:rPr>
          <w:rFonts w:ascii="Arial" w:hAnsi="Arial" w:cs="Arial"/>
          <w:sz w:val="20"/>
          <w:szCs w:val="20"/>
        </w:rPr>
        <w:t>с</w:t>
      </w:r>
      <w:r>
        <w:rPr>
          <w:rFonts w:ascii="Arial" w:hAnsi="Arial" w:cs="Arial"/>
          <w:sz w:val="20"/>
          <w:szCs w:val="20"/>
        </w:rPr>
        <w:t xml:space="preserve">о списком лиц, </w:t>
      </w:r>
      <w:r w:rsidR="00C70BA8">
        <w:rPr>
          <w:rFonts w:ascii="Arial" w:hAnsi="Arial" w:cs="Arial"/>
          <w:sz w:val="20"/>
          <w:szCs w:val="20"/>
        </w:rPr>
        <w:t>име</w:t>
      </w:r>
      <w:r w:rsidR="00C70BA8">
        <w:rPr>
          <w:rFonts w:ascii="Arial" w:hAnsi="Arial" w:cs="Arial"/>
          <w:sz w:val="20"/>
          <w:szCs w:val="20"/>
        </w:rPr>
        <w:softHyphen/>
        <w:t>ю</w:t>
      </w:r>
      <w:r w:rsidR="00C70BA8">
        <w:rPr>
          <w:rFonts w:ascii="Arial" w:hAnsi="Arial" w:cs="Arial"/>
          <w:sz w:val="20"/>
          <w:szCs w:val="20"/>
        </w:rPr>
        <w:softHyphen/>
        <w:t>щих пра</w:t>
      </w:r>
      <w:r w:rsidR="00C70BA8">
        <w:rPr>
          <w:rFonts w:ascii="Arial" w:hAnsi="Arial" w:cs="Arial"/>
          <w:sz w:val="20"/>
          <w:szCs w:val="20"/>
        </w:rPr>
        <w:softHyphen/>
        <w:t>во на уча</w:t>
      </w:r>
      <w:r w:rsidR="00C70BA8">
        <w:rPr>
          <w:rFonts w:ascii="Arial" w:hAnsi="Arial" w:cs="Arial"/>
          <w:sz w:val="20"/>
          <w:szCs w:val="20"/>
        </w:rPr>
        <w:softHyphen/>
        <w:t>стие в 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щем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нии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ров, осуществляется по адресу испо</w:t>
      </w:r>
      <w:r w:rsidR="00C70BA8">
        <w:rPr>
          <w:rFonts w:ascii="Arial" w:hAnsi="Arial" w:cs="Arial"/>
          <w:sz w:val="20"/>
          <w:szCs w:val="20"/>
        </w:rPr>
        <w:t>лнительного органа Общества, а также по адресу</w:t>
      </w:r>
      <w:r>
        <w:rPr>
          <w:rFonts w:ascii="Arial" w:hAnsi="Arial" w:cs="Arial"/>
          <w:sz w:val="20"/>
          <w:szCs w:val="20"/>
        </w:rPr>
        <w:t>, по которому осуществляется оз</w:t>
      </w:r>
      <w:r>
        <w:rPr>
          <w:rFonts w:ascii="Arial" w:hAnsi="Arial" w:cs="Arial"/>
          <w:sz w:val="20"/>
          <w:szCs w:val="20"/>
        </w:rPr>
        <w:softHyphen/>
        <w:t>на</w:t>
      </w:r>
      <w:r>
        <w:rPr>
          <w:rFonts w:ascii="Arial" w:hAnsi="Arial" w:cs="Arial"/>
          <w:sz w:val="20"/>
          <w:szCs w:val="20"/>
        </w:rPr>
        <w:softHyphen/>
        <w:t>ко</w:t>
      </w:r>
      <w:r>
        <w:rPr>
          <w:rFonts w:ascii="Arial" w:hAnsi="Arial" w:cs="Arial"/>
          <w:sz w:val="20"/>
          <w:szCs w:val="20"/>
        </w:rPr>
        <w:softHyphen/>
        <w:t>м</w:t>
      </w:r>
      <w:r>
        <w:rPr>
          <w:rFonts w:ascii="Arial" w:hAnsi="Arial" w:cs="Arial"/>
          <w:sz w:val="20"/>
          <w:szCs w:val="20"/>
        </w:rPr>
        <w:softHyphen/>
        <w:t>ле</w:t>
      </w:r>
      <w:r>
        <w:rPr>
          <w:rFonts w:ascii="Arial" w:hAnsi="Arial" w:cs="Arial"/>
          <w:sz w:val="20"/>
          <w:szCs w:val="20"/>
        </w:rPr>
        <w:softHyphen/>
        <w:t>ние с ин</w:t>
      </w:r>
      <w:r>
        <w:rPr>
          <w:rFonts w:ascii="Arial" w:hAnsi="Arial" w:cs="Arial"/>
          <w:sz w:val="20"/>
          <w:szCs w:val="20"/>
        </w:rPr>
        <w:softHyphen/>
        <w:t>фор</w:t>
      </w:r>
      <w:r>
        <w:rPr>
          <w:rFonts w:ascii="Arial" w:hAnsi="Arial" w:cs="Arial"/>
          <w:sz w:val="20"/>
          <w:szCs w:val="20"/>
        </w:rPr>
        <w:softHyphen/>
        <w:t>ма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ей (ма</w:t>
      </w:r>
      <w:r>
        <w:rPr>
          <w:rFonts w:ascii="Arial" w:hAnsi="Arial" w:cs="Arial"/>
          <w:sz w:val="20"/>
          <w:szCs w:val="20"/>
        </w:rPr>
        <w:softHyphen/>
        <w:t>те</w:t>
      </w:r>
      <w:r>
        <w:rPr>
          <w:rFonts w:ascii="Arial" w:hAnsi="Arial" w:cs="Arial"/>
          <w:sz w:val="20"/>
          <w:szCs w:val="20"/>
        </w:rPr>
        <w:softHyphen/>
        <w:t>ри</w:t>
      </w:r>
      <w:r>
        <w:rPr>
          <w:rFonts w:ascii="Arial" w:hAnsi="Arial" w:cs="Arial"/>
          <w:sz w:val="20"/>
          <w:szCs w:val="20"/>
        </w:rPr>
        <w:softHyphen/>
        <w:t>а</w:t>
      </w:r>
      <w:r>
        <w:rPr>
          <w:rFonts w:ascii="Arial" w:hAnsi="Arial" w:cs="Arial"/>
          <w:sz w:val="20"/>
          <w:szCs w:val="20"/>
        </w:rPr>
        <w:softHyphen/>
        <w:t>ла</w:t>
      </w:r>
      <w:r>
        <w:rPr>
          <w:rFonts w:ascii="Arial" w:hAnsi="Arial" w:cs="Arial"/>
          <w:sz w:val="20"/>
          <w:szCs w:val="20"/>
        </w:rPr>
        <w:softHyphen/>
        <w:t>ми), под</w:t>
      </w:r>
      <w:r>
        <w:rPr>
          <w:rFonts w:ascii="Arial" w:hAnsi="Arial" w:cs="Arial"/>
          <w:sz w:val="20"/>
          <w:szCs w:val="20"/>
        </w:rPr>
        <w:softHyphen/>
        <w:t>ле</w:t>
      </w:r>
      <w:r>
        <w:rPr>
          <w:rFonts w:ascii="Arial" w:hAnsi="Arial" w:cs="Arial"/>
          <w:sz w:val="20"/>
          <w:szCs w:val="20"/>
        </w:rPr>
        <w:softHyphen/>
        <w:t>жа</w:t>
      </w:r>
      <w:r>
        <w:rPr>
          <w:rFonts w:ascii="Arial" w:hAnsi="Arial" w:cs="Arial"/>
          <w:sz w:val="20"/>
          <w:szCs w:val="20"/>
        </w:rPr>
        <w:softHyphen/>
        <w:t>щей пре</w:t>
      </w:r>
      <w:r>
        <w:rPr>
          <w:rFonts w:ascii="Arial" w:hAnsi="Arial" w:cs="Arial"/>
          <w:sz w:val="20"/>
          <w:szCs w:val="20"/>
        </w:rPr>
        <w:softHyphen/>
        <w:t>до</w:t>
      </w:r>
      <w:r>
        <w:rPr>
          <w:rFonts w:ascii="Arial" w:hAnsi="Arial" w:cs="Arial"/>
          <w:sz w:val="20"/>
          <w:szCs w:val="20"/>
        </w:rPr>
        <w:softHyphen/>
        <w:t>с</w:t>
      </w:r>
      <w:r>
        <w:rPr>
          <w:rFonts w:ascii="Arial" w:hAnsi="Arial" w:cs="Arial"/>
          <w:sz w:val="20"/>
          <w:szCs w:val="20"/>
        </w:rPr>
        <w:softHyphen/>
        <w:t>та</w:t>
      </w:r>
      <w:r>
        <w:rPr>
          <w:rFonts w:ascii="Arial" w:hAnsi="Arial" w:cs="Arial"/>
          <w:sz w:val="20"/>
          <w:szCs w:val="20"/>
        </w:rPr>
        <w:softHyphen/>
        <w:t>в</w:t>
      </w:r>
      <w:r>
        <w:rPr>
          <w:rFonts w:ascii="Arial" w:hAnsi="Arial" w:cs="Arial"/>
          <w:sz w:val="20"/>
          <w:szCs w:val="20"/>
        </w:rPr>
        <w:softHyphen/>
        <w:t>ле</w:t>
      </w:r>
      <w:r>
        <w:rPr>
          <w:rFonts w:ascii="Arial" w:hAnsi="Arial" w:cs="Arial"/>
          <w:sz w:val="20"/>
          <w:szCs w:val="20"/>
        </w:rPr>
        <w:softHyphen/>
        <w:t>нию при</w:t>
      </w:r>
      <w:r w:rsidR="00C70BA8">
        <w:rPr>
          <w:rFonts w:ascii="Arial" w:hAnsi="Arial" w:cs="Arial"/>
          <w:sz w:val="20"/>
          <w:szCs w:val="20"/>
        </w:rPr>
        <w:t xml:space="preserve"> под</w:t>
      </w:r>
      <w:r w:rsidR="00C70BA8">
        <w:rPr>
          <w:rFonts w:ascii="Arial" w:hAnsi="Arial" w:cs="Arial"/>
          <w:sz w:val="20"/>
          <w:szCs w:val="20"/>
        </w:rPr>
        <w:softHyphen/>
        <w:t>го</w:t>
      </w:r>
      <w:r w:rsidR="00C70BA8">
        <w:rPr>
          <w:rFonts w:ascii="Arial" w:hAnsi="Arial" w:cs="Arial"/>
          <w:sz w:val="20"/>
          <w:szCs w:val="20"/>
        </w:rPr>
        <w:softHyphen/>
        <w:t>тов</w:t>
      </w:r>
      <w:r w:rsidR="00C70BA8">
        <w:rPr>
          <w:rFonts w:ascii="Arial" w:hAnsi="Arial" w:cs="Arial"/>
          <w:sz w:val="20"/>
          <w:szCs w:val="20"/>
        </w:rPr>
        <w:softHyphen/>
        <w:t>ке к про</w:t>
      </w:r>
      <w:r w:rsidR="00C70BA8">
        <w:rPr>
          <w:rFonts w:ascii="Arial" w:hAnsi="Arial" w:cs="Arial"/>
          <w:sz w:val="20"/>
          <w:szCs w:val="20"/>
        </w:rPr>
        <w:softHyphen/>
        <w:t>ве</w:t>
      </w:r>
      <w:r w:rsidR="00C70BA8">
        <w:rPr>
          <w:rFonts w:ascii="Arial" w:hAnsi="Arial" w:cs="Arial"/>
          <w:sz w:val="20"/>
          <w:szCs w:val="20"/>
        </w:rPr>
        <w:softHyphen/>
        <w:t>де</w:t>
      </w:r>
      <w:r w:rsidR="00C70BA8">
        <w:rPr>
          <w:rFonts w:ascii="Arial" w:hAnsi="Arial" w:cs="Arial"/>
          <w:sz w:val="20"/>
          <w:szCs w:val="20"/>
        </w:rPr>
        <w:softHyphen/>
        <w:t>нию 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го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ров, указанном</w:t>
      </w:r>
      <w:r w:rsidR="00C70BA8">
        <w:rPr>
          <w:rFonts w:ascii="Arial" w:hAnsi="Arial" w:cs="Arial"/>
          <w:sz w:val="20"/>
          <w:szCs w:val="20"/>
        </w:rPr>
        <w:t>у в сообщении о проведении О</w:t>
      </w:r>
      <w:r>
        <w:rPr>
          <w:rFonts w:ascii="Arial" w:hAnsi="Arial" w:cs="Arial"/>
          <w:sz w:val="20"/>
          <w:szCs w:val="20"/>
        </w:rPr>
        <w:t xml:space="preserve">бщего собрания акционеров. </w:t>
      </w:r>
    </w:p>
    <w:p w:rsidR="00B76F79" w:rsidRDefault="00C70BA8" w:rsidP="00E928BF">
      <w:pPr>
        <w:tabs>
          <w:tab w:val="left" w:pos="0"/>
          <w:tab w:val="left" w:pos="180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5.9</w:t>
      </w:r>
      <w:r w:rsidR="00B76F79">
        <w:rPr>
          <w:rFonts w:ascii="Arial" w:hAnsi="Arial" w:cs="Arial"/>
          <w:sz w:val="20"/>
          <w:szCs w:val="20"/>
        </w:rPr>
        <w:t>. По тре</w:t>
      </w:r>
      <w:r w:rsidR="00B76F79">
        <w:rPr>
          <w:rFonts w:ascii="Arial" w:hAnsi="Arial" w:cs="Arial"/>
          <w:sz w:val="20"/>
          <w:szCs w:val="20"/>
        </w:rPr>
        <w:softHyphen/>
        <w:t>бо</w:t>
      </w:r>
      <w:r w:rsidR="00B76F79">
        <w:rPr>
          <w:rFonts w:ascii="Arial" w:hAnsi="Arial" w:cs="Arial"/>
          <w:sz w:val="20"/>
          <w:szCs w:val="20"/>
        </w:rPr>
        <w:softHyphen/>
        <w:t>ва</w:t>
      </w:r>
      <w:r w:rsidR="00B76F79">
        <w:rPr>
          <w:rFonts w:ascii="Arial" w:hAnsi="Arial" w:cs="Arial"/>
          <w:sz w:val="20"/>
          <w:szCs w:val="20"/>
        </w:rPr>
        <w:softHyphen/>
        <w:t>нию лю</w:t>
      </w:r>
      <w:r w:rsidR="00B76F79">
        <w:rPr>
          <w:rFonts w:ascii="Arial" w:hAnsi="Arial" w:cs="Arial"/>
          <w:sz w:val="20"/>
          <w:szCs w:val="20"/>
        </w:rPr>
        <w:softHyphen/>
        <w:t>бо</w:t>
      </w:r>
      <w:r w:rsidR="00B76F79">
        <w:rPr>
          <w:rFonts w:ascii="Arial" w:hAnsi="Arial" w:cs="Arial"/>
          <w:sz w:val="20"/>
          <w:szCs w:val="20"/>
        </w:rPr>
        <w:softHyphen/>
        <w:t xml:space="preserve">го </w:t>
      </w:r>
      <w:r>
        <w:rPr>
          <w:rFonts w:ascii="Arial" w:hAnsi="Arial" w:cs="Arial"/>
          <w:sz w:val="20"/>
          <w:szCs w:val="20"/>
        </w:rPr>
        <w:t>за</w:t>
      </w:r>
      <w:r>
        <w:rPr>
          <w:rFonts w:ascii="Arial" w:hAnsi="Arial" w:cs="Arial"/>
          <w:sz w:val="20"/>
          <w:szCs w:val="20"/>
        </w:rPr>
        <w:softHyphen/>
        <w:t>ин</w:t>
      </w:r>
      <w:r>
        <w:rPr>
          <w:rFonts w:ascii="Arial" w:hAnsi="Arial" w:cs="Arial"/>
          <w:sz w:val="20"/>
          <w:szCs w:val="20"/>
        </w:rPr>
        <w:softHyphen/>
        <w:t>те</w:t>
      </w:r>
      <w:r>
        <w:rPr>
          <w:rFonts w:ascii="Arial" w:hAnsi="Arial" w:cs="Arial"/>
          <w:sz w:val="20"/>
          <w:szCs w:val="20"/>
        </w:rPr>
        <w:softHyphen/>
        <w:t>ре</w:t>
      </w:r>
      <w:r>
        <w:rPr>
          <w:rFonts w:ascii="Arial" w:hAnsi="Arial" w:cs="Arial"/>
          <w:sz w:val="20"/>
          <w:szCs w:val="20"/>
        </w:rPr>
        <w:softHyphen/>
        <w:t>со</w:t>
      </w:r>
      <w:r>
        <w:rPr>
          <w:rFonts w:ascii="Arial" w:hAnsi="Arial" w:cs="Arial"/>
          <w:sz w:val="20"/>
          <w:szCs w:val="20"/>
        </w:rPr>
        <w:softHyphen/>
        <w:t>ван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го ли</w:t>
      </w:r>
      <w:r>
        <w:rPr>
          <w:rFonts w:ascii="Arial" w:hAnsi="Arial" w:cs="Arial"/>
          <w:sz w:val="20"/>
          <w:szCs w:val="20"/>
        </w:rPr>
        <w:softHyphen/>
        <w:t>ца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во в те</w:t>
      </w:r>
      <w:r w:rsidR="00B76F79">
        <w:rPr>
          <w:rFonts w:ascii="Arial" w:hAnsi="Arial" w:cs="Arial"/>
          <w:sz w:val="20"/>
          <w:szCs w:val="20"/>
        </w:rPr>
        <w:softHyphen/>
        <w:t>че</w:t>
      </w:r>
      <w:r w:rsidR="00B76F79">
        <w:rPr>
          <w:rFonts w:ascii="Arial" w:hAnsi="Arial" w:cs="Arial"/>
          <w:sz w:val="20"/>
          <w:szCs w:val="20"/>
        </w:rPr>
        <w:softHyphen/>
        <w:t xml:space="preserve">ние </w:t>
      </w:r>
      <w:r w:rsidR="00B76F79" w:rsidRPr="00752FB8">
        <w:rPr>
          <w:rFonts w:ascii="Arial" w:hAnsi="Arial" w:cs="Arial"/>
          <w:sz w:val="20"/>
          <w:szCs w:val="20"/>
        </w:rPr>
        <w:t xml:space="preserve">3 </w:t>
      </w:r>
      <w:r w:rsidRPr="00752FB8">
        <w:rPr>
          <w:rFonts w:ascii="Arial" w:hAnsi="Arial" w:cs="Arial"/>
          <w:sz w:val="20"/>
          <w:szCs w:val="20"/>
        </w:rPr>
        <w:t xml:space="preserve">(Трех) </w:t>
      </w:r>
      <w:r w:rsidR="00B76F79" w:rsidRPr="00752FB8">
        <w:rPr>
          <w:rFonts w:ascii="Arial" w:hAnsi="Arial" w:cs="Arial"/>
          <w:sz w:val="20"/>
          <w:szCs w:val="20"/>
        </w:rPr>
        <w:t>дней</w:t>
      </w:r>
      <w:r w:rsidR="00B76F79">
        <w:rPr>
          <w:rFonts w:ascii="Arial" w:hAnsi="Arial" w:cs="Arial"/>
          <w:sz w:val="20"/>
          <w:szCs w:val="20"/>
        </w:rPr>
        <w:t xml:space="preserve"> обя</w:t>
      </w:r>
      <w:r w:rsidR="00B76F79">
        <w:rPr>
          <w:rFonts w:ascii="Arial" w:hAnsi="Arial" w:cs="Arial"/>
          <w:sz w:val="20"/>
          <w:szCs w:val="20"/>
        </w:rPr>
        <w:softHyphen/>
        <w:t>за</w:t>
      </w:r>
      <w:r w:rsidR="00B76F79">
        <w:rPr>
          <w:rFonts w:ascii="Arial" w:hAnsi="Arial" w:cs="Arial"/>
          <w:sz w:val="20"/>
          <w:szCs w:val="20"/>
        </w:rPr>
        <w:softHyphen/>
        <w:t>но пре</w:t>
      </w:r>
      <w:r w:rsidR="00B76F79">
        <w:rPr>
          <w:rFonts w:ascii="Arial" w:hAnsi="Arial" w:cs="Arial"/>
          <w:sz w:val="20"/>
          <w:szCs w:val="20"/>
        </w:rPr>
        <w:softHyphen/>
        <w:t>до</w:t>
      </w:r>
      <w:r w:rsidR="00B76F79">
        <w:rPr>
          <w:rFonts w:ascii="Arial" w:hAnsi="Arial" w:cs="Arial"/>
          <w:sz w:val="20"/>
          <w:szCs w:val="20"/>
        </w:rPr>
        <w:softHyphen/>
        <w:t>с</w:t>
      </w:r>
      <w:r w:rsidR="00B76F79">
        <w:rPr>
          <w:rFonts w:ascii="Arial" w:hAnsi="Arial" w:cs="Arial"/>
          <w:sz w:val="20"/>
          <w:szCs w:val="20"/>
        </w:rPr>
        <w:softHyphen/>
        <w:t>та</w:t>
      </w:r>
      <w:r w:rsidR="00B76F79">
        <w:rPr>
          <w:rFonts w:ascii="Arial" w:hAnsi="Arial" w:cs="Arial"/>
          <w:sz w:val="20"/>
          <w:szCs w:val="20"/>
        </w:rPr>
        <w:softHyphen/>
        <w:t>вить ему вы</w:t>
      </w:r>
      <w:r w:rsidR="00B76F79">
        <w:rPr>
          <w:rFonts w:ascii="Arial" w:hAnsi="Arial" w:cs="Arial"/>
          <w:sz w:val="20"/>
          <w:szCs w:val="20"/>
        </w:rPr>
        <w:softHyphen/>
        <w:t>пи</w:t>
      </w:r>
      <w:r w:rsidR="00B76F79">
        <w:rPr>
          <w:rFonts w:ascii="Arial" w:hAnsi="Arial" w:cs="Arial"/>
          <w:sz w:val="20"/>
          <w:szCs w:val="20"/>
        </w:rPr>
        <w:softHyphen/>
        <w:t>с</w:t>
      </w:r>
      <w:r w:rsidR="00B76F79">
        <w:rPr>
          <w:rFonts w:ascii="Arial" w:hAnsi="Arial" w:cs="Arial"/>
          <w:sz w:val="20"/>
          <w:szCs w:val="20"/>
        </w:rPr>
        <w:softHyphen/>
        <w:t>ку из спи</w:t>
      </w:r>
      <w:r w:rsidR="00B76F79">
        <w:rPr>
          <w:rFonts w:ascii="Arial" w:hAnsi="Arial" w:cs="Arial"/>
          <w:sz w:val="20"/>
          <w:szCs w:val="20"/>
        </w:rPr>
        <w:softHyphen/>
        <w:t xml:space="preserve">ска лиц, </w:t>
      </w:r>
      <w:r>
        <w:rPr>
          <w:rFonts w:ascii="Arial" w:hAnsi="Arial" w:cs="Arial"/>
          <w:sz w:val="20"/>
          <w:szCs w:val="20"/>
        </w:rPr>
        <w:t>име</w:t>
      </w:r>
      <w:r>
        <w:rPr>
          <w:rFonts w:ascii="Arial" w:hAnsi="Arial" w:cs="Arial"/>
          <w:sz w:val="20"/>
          <w:szCs w:val="20"/>
        </w:rPr>
        <w:softHyphen/>
        <w:t>ю</w:t>
      </w:r>
      <w:r>
        <w:rPr>
          <w:rFonts w:ascii="Arial" w:hAnsi="Arial" w:cs="Arial"/>
          <w:sz w:val="20"/>
          <w:szCs w:val="20"/>
        </w:rPr>
        <w:softHyphen/>
        <w:t>щих пра</w:t>
      </w:r>
      <w:r>
        <w:rPr>
          <w:rFonts w:ascii="Arial" w:hAnsi="Arial" w:cs="Arial"/>
          <w:sz w:val="20"/>
          <w:szCs w:val="20"/>
        </w:rPr>
        <w:softHyphen/>
        <w:t>во на уча</w:t>
      </w:r>
      <w:r>
        <w:rPr>
          <w:rFonts w:ascii="Arial" w:hAnsi="Arial" w:cs="Arial"/>
          <w:sz w:val="20"/>
          <w:szCs w:val="20"/>
        </w:rPr>
        <w:softHyphen/>
        <w:t>стие в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щем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нии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ров, со</w:t>
      </w:r>
      <w:r w:rsidR="00B76F79">
        <w:rPr>
          <w:rFonts w:ascii="Arial" w:hAnsi="Arial" w:cs="Arial"/>
          <w:sz w:val="20"/>
          <w:szCs w:val="20"/>
        </w:rPr>
        <w:softHyphen/>
        <w:t>дер</w:t>
      </w:r>
      <w:r w:rsidR="00B76F79">
        <w:rPr>
          <w:rFonts w:ascii="Arial" w:hAnsi="Arial" w:cs="Arial"/>
          <w:sz w:val="20"/>
          <w:szCs w:val="20"/>
        </w:rPr>
        <w:softHyphen/>
        <w:t>жа</w:t>
      </w:r>
      <w:r w:rsidR="00B76F79">
        <w:rPr>
          <w:rFonts w:ascii="Arial" w:hAnsi="Arial" w:cs="Arial"/>
          <w:sz w:val="20"/>
          <w:szCs w:val="20"/>
        </w:rPr>
        <w:softHyphen/>
        <w:t>щую дан</w:t>
      </w:r>
      <w:r w:rsidR="00B76F79">
        <w:rPr>
          <w:rFonts w:ascii="Arial" w:hAnsi="Arial" w:cs="Arial"/>
          <w:sz w:val="20"/>
          <w:szCs w:val="20"/>
        </w:rPr>
        <w:softHyphen/>
        <w:t>ные об этом ли</w:t>
      </w:r>
      <w:r w:rsidR="00B76F79">
        <w:rPr>
          <w:rFonts w:ascii="Arial" w:hAnsi="Arial" w:cs="Arial"/>
          <w:sz w:val="20"/>
          <w:szCs w:val="20"/>
        </w:rPr>
        <w:softHyphen/>
        <w:t>це, или справ</w:t>
      </w:r>
      <w:r w:rsidR="00B76F79">
        <w:rPr>
          <w:rFonts w:ascii="Arial" w:hAnsi="Arial" w:cs="Arial"/>
          <w:sz w:val="20"/>
          <w:szCs w:val="20"/>
        </w:rPr>
        <w:softHyphen/>
        <w:t>ку о том, что оно не вклю</w:t>
      </w:r>
      <w:r w:rsidR="00B76F79">
        <w:rPr>
          <w:rFonts w:ascii="Arial" w:hAnsi="Arial" w:cs="Arial"/>
          <w:sz w:val="20"/>
          <w:szCs w:val="20"/>
        </w:rPr>
        <w:softHyphen/>
        <w:t>че</w:t>
      </w:r>
      <w:r w:rsidR="00B76F79">
        <w:rPr>
          <w:rFonts w:ascii="Arial" w:hAnsi="Arial" w:cs="Arial"/>
          <w:sz w:val="20"/>
          <w:szCs w:val="20"/>
        </w:rPr>
        <w:softHyphen/>
        <w:t>но в спи</w:t>
      </w:r>
      <w:r w:rsidR="00B76F79">
        <w:rPr>
          <w:rFonts w:ascii="Arial" w:hAnsi="Arial" w:cs="Arial"/>
          <w:sz w:val="20"/>
          <w:szCs w:val="20"/>
        </w:rPr>
        <w:softHyphen/>
        <w:t xml:space="preserve">сок лиц, </w:t>
      </w:r>
      <w:r>
        <w:rPr>
          <w:rFonts w:ascii="Arial" w:hAnsi="Arial" w:cs="Arial"/>
          <w:sz w:val="20"/>
          <w:szCs w:val="20"/>
        </w:rPr>
        <w:t>име</w:t>
      </w:r>
      <w:r>
        <w:rPr>
          <w:rFonts w:ascii="Arial" w:hAnsi="Arial" w:cs="Arial"/>
          <w:sz w:val="20"/>
          <w:szCs w:val="20"/>
        </w:rPr>
        <w:softHyphen/>
        <w:t>ю</w:t>
      </w:r>
      <w:r>
        <w:rPr>
          <w:rFonts w:ascii="Arial" w:hAnsi="Arial" w:cs="Arial"/>
          <w:sz w:val="20"/>
          <w:szCs w:val="20"/>
        </w:rPr>
        <w:softHyphen/>
        <w:t>щих пра</w:t>
      </w:r>
      <w:r>
        <w:rPr>
          <w:rFonts w:ascii="Arial" w:hAnsi="Arial" w:cs="Arial"/>
          <w:sz w:val="20"/>
          <w:szCs w:val="20"/>
        </w:rPr>
        <w:softHyphen/>
        <w:t>во на уча</w:t>
      </w:r>
      <w:r>
        <w:rPr>
          <w:rFonts w:ascii="Arial" w:hAnsi="Arial" w:cs="Arial"/>
          <w:sz w:val="20"/>
          <w:szCs w:val="20"/>
        </w:rPr>
        <w:softHyphen/>
        <w:t>стие в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щем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нии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ров.</w:t>
      </w:r>
    </w:p>
    <w:p w:rsidR="00B76F79" w:rsidRDefault="00C70BA8" w:rsidP="00E928BF">
      <w:pPr>
        <w:tabs>
          <w:tab w:val="left" w:pos="0"/>
          <w:tab w:val="left" w:pos="180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5.10</w:t>
      </w:r>
      <w:r w:rsidR="00B76F79">
        <w:rPr>
          <w:rFonts w:ascii="Arial" w:hAnsi="Arial" w:cs="Arial"/>
          <w:sz w:val="20"/>
          <w:szCs w:val="20"/>
        </w:rPr>
        <w:t>. Спи</w:t>
      </w:r>
      <w:r w:rsidR="00B76F79">
        <w:rPr>
          <w:rFonts w:ascii="Arial" w:hAnsi="Arial" w:cs="Arial"/>
          <w:sz w:val="20"/>
          <w:szCs w:val="20"/>
        </w:rPr>
        <w:softHyphen/>
        <w:t xml:space="preserve">сок лиц, </w:t>
      </w:r>
      <w:r w:rsidR="00A86E09">
        <w:rPr>
          <w:rFonts w:ascii="Arial" w:hAnsi="Arial" w:cs="Arial"/>
          <w:sz w:val="20"/>
          <w:szCs w:val="20"/>
        </w:rPr>
        <w:t>име</w:t>
      </w:r>
      <w:r w:rsidR="00A86E09">
        <w:rPr>
          <w:rFonts w:ascii="Arial" w:hAnsi="Arial" w:cs="Arial"/>
          <w:sz w:val="20"/>
          <w:szCs w:val="20"/>
        </w:rPr>
        <w:softHyphen/>
        <w:t>ю</w:t>
      </w:r>
      <w:r w:rsidR="00A86E09">
        <w:rPr>
          <w:rFonts w:ascii="Arial" w:hAnsi="Arial" w:cs="Arial"/>
          <w:sz w:val="20"/>
          <w:szCs w:val="20"/>
        </w:rPr>
        <w:softHyphen/>
        <w:t>щих пра</w:t>
      </w:r>
      <w:r w:rsidR="00A86E09">
        <w:rPr>
          <w:rFonts w:ascii="Arial" w:hAnsi="Arial" w:cs="Arial"/>
          <w:sz w:val="20"/>
          <w:szCs w:val="20"/>
        </w:rPr>
        <w:softHyphen/>
        <w:t>во на уча</w:t>
      </w:r>
      <w:r w:rsidR="00A86E09">
        <w:rPr>
          <w:rFonts w:ascii="Arial" w:hAnsi="Arial" w:cs="Arial"/>
          <w:sz w:val="20"/>
          <w:szCs w:val="20"/>
        </w:rPr>
        <w:softHyphen/>
        <w:t>стие в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щем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нии, пре</w:t>
      </w:r>
      <w:r w:rsidR="00B76F79">
        <w:rPr>
          <w:rFonts w:ascii="Arial" w:hAnsi="Arial" w:cs="Arial"/>
          <w:sz w:val="20"/>
          <w:szCs w:val="20"/>
        </w:rPr>
        <w:softHyphen/>
        <w:t>д</w:t>
      </w:r>
      <w:r w:rsidR="00B76F79">
        <w:rPr>
          <w:rFonts w:ascii="Arial" w:hAnsi="Arial" w:cs="Arial"/>
          <w:sz w:val="20"/>
          <w:szCs w:val="20"/>
        </w:rPr>
        <w:softHyphen/>
        <w:t>с</w:t>
      </w:r>
      <w:r w:rsidR="00B76F79">
        <w:rPr>
          <w:rFonts w:ascii="Arial" w:hAnsi="Arial" w:cs="Arial"/>
          <w:sz w:val="20"/>
          <w:szCs w:val="20"/>
        </w:rPr>
        <w:softHyphen/>
        <w:t>та</w:t>
      </w:r>
      <w:r w:rsidR="00B76F79">
        <w:rPr>
          <w:rFonts w:ascii="Arial" w:hAnsi="Arial" w:cs="Arial"/>
          <w:sz w:val="20"/>
          <w:szCs w:val="20"/>
        </w:rPr>
        <w:softHyphen/>
        <w:t>в</w:t>
      </w:r>
      <w:r w:rsidR="00B76F79">
        <w:rPr>
          <w:rFonts w:ascii="Arial" w:hAnsi="Arial" w:cs="Arial"/>
          <w:sz w:val="20"/>
          <w:szCs w:val="20"/>
        </w:rPr>
        <w:softHyphen/>
        <w:t>ля</w:t>
      </w:r>
      <w:r w:rsidR="00B76F79">
        <w:rPr>
          <w:rFonts w:ascii="Arial" w:hAnsi="Arial" w:cs="Arial"/>
          <w:sz w:val="20"/>
          <w:szCs w:val="20"/>
        </w:rPr>
        <w:softHyphen/>
        <w:t>ет</w:t>
      </w:r>
      <w:r w:rsidR="00B76F79">
        <w:rPr>
          <w:rFonts w:ascii="Arial" w:hAnsi="Arial" w:cs="Arial"/>
          <w:sz w:val="20"/>
          <w:szCs w:val="20"/>
        </w:rPr>
        <w:softHyphen/>
        <w:t>ся для оз</w:t>
      </w:r>
      <w:r w:rsidR="00B76F79">
        <w:rPr>
          <w:rFonts w:ascii="Arial" w:hAnsi="Arial" w:cs="Arial"/>
          <w:sz w:val="20"/>
          <w:szCs w:val="20"/>
        </w:rPr>
        <w:softHyphen/>
        <w:t>на</w:t>
      </w:r>
      <w:r w:rsidR="00B76F79">
        <w:rPr>
          <w:rFonts w:ascii="Arial" w:hAnsi="Arial" w:cs="Arial"/>
          <w:sz w:val="20"/>
          <w:szCs w:val="20"/>
        </w:rPr>
        <w:softHyphen/>
        <w:t>ко</w:t>
      </w:r>
      <w:r w:rsidR="00B76F79">
        <w:rPr>
          <w:rFonts w:ascii="Arial" w:hAnsi="Arial" w:cs="Arial"/>
          <w:sz w:val="20"/>
          <w:szCs w:val="20"/>
        </w:rPr>
        <w:softHyphen/>
        <w:t>м</w:t>
      </w:r>
      <w:r w:rsidR="00B76F79">
        <w:rPr>
          <w:rFonts w:ascii="Arial" w:hAnsi="Arial" w:cs="Arial"/>
          <w:sz w:val="20"/>
          <w:szCs w:val="20"/>
        </w:rPr>
        <w:softHyphen/>
        <w:t>ле</w:t>
      </w:r>
      <w:r w:rsidR="00B76F79">
        <w:rPr>
          <w:rFonts w:ascii="Arial" w:hAnsi="Arial" w:cs="Arial"/>
          <w:sz w:val="20"/>
          <w:szCs w:val="20"/>
        </w:rPr>
        <w:softHyphen/>
        <w:t>ния толь</w:t>
      </w:r>
      <w:r w:rsidR="00B76F79">
        <w:rPr>
          <w:rFonts w:ascii="Arial" w:hAnsi="Arial" w:cs="Arial"/>
          <w:sz w:val="20"/>
          <w:szCs w:val="20"/>
        </w:rPr>
        <w:softHyphen/>
        <w:t>ко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рам, под</w:t>
      </w:r>
      <w:r w:rsidR="00B76F79">
        <w:rPr>
          <w:rFonts w:ascii="Arial" w:hAnsi="Arial" w:cs="Arial"/>
          <w:sz w:val="20"/>
          <w:szCs w:val="20"/>
        </w:rPr>
        <w:softHyphen/>
        <w:t>пи</w:t>
      </w:r>
      <w:r w:rsidR="00B76F79">
        <w:rPr>
          <w:rFonts w:ascii="Arial" w:hAnsi="Arial" w:cs="Arial"/>
          <w:sz w:val="20"/>
          <w:szCs w:val="20"/>
        </w:rPr>
        <w:softHyphen/>
        <w:t>сав</w:t>
      </w:r>
      <w:r w:rsidR="00B76F79">
        <w:rPr>
          <w:rFonts w:ascii="Arial" w:hAnsi="Arial" w:cs="Arial"/>
          <w:sz w:val="20"/>
          <w:szCs w:val="20"/>
        </w:rPr>
        <w:softHyphen/>
        <w:t>шим со</w:t>
      </w:r>
      <w:r w:rsidR="00B76F79">
        <w:rPr>
          <w:rFonts w:ascii="Arial" w:hAnsi="Arial" w:cs="Arial"/>
          <w:sz w:val="20"/>
          <w:szCs w:val="20"/>
        </w:rPr>
        <w:softHyphen/>
        <w:t>от</w:t>
      </w:r>
      <w:r w:rsidR="00B76F79">
        <w:rPr>
          <w:rFonts w:ascii="Arial" w:hAnsi="Arial" w:cs="Arial"/>
          <w:sz w:val="20"/>
          <w:szCs w:val="20"/>
        </w:rPr>
        <w:softHyphen/>
        <w:t>вет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ву</w:t>
      </w:r>
      <w:r w:rsidR="00B76F79">
        <w:rPr>
          <w:rFonts w:ascii="Arial" w:hAnsi="Arial" w:cs="Arial"/>
          <w:sz w:val="20"/>
          <w:szCs w:val="20"/>
        </w:rPr>
        <w:softHyphen/>
        <w:t>ю</w:t>
      </w:r>
      <w:r w:rsidR="00B76F79">
        <w:rPr>
          <w:rFonts w:ascii="Arial" w:hAnsi="Arial" w:cs="Arial"/>
          <w:sz w:val="20"/>
          <w:szCs w:val="20"/>
        </w:rPr>
        <w:softHyphen/>
        <w:t>щее тре</w:t>
      </w:r>
      <w:r w:rsidR="00B76F79">
        <w:rPr>
          <w:rFonts w:ascii="Arial" w:hAnsi="Arial" w:cs="Arial"/>
          <w:sz w:val="20"/>
          <w:szCs w:val="20"/>
        </w:rPr>
        <w:softHyphen/>
        <w:t>бо</w:t>
      </w:r>
      <w:r w:rsidR="00B76F79">
        <w:rPr>
          <w:rFonts w:ascii="Arial" w:hAnsi="Arial" w:cs="Arial"/>
          <w:sz w:val="20"/>
          <w:szCs w:val="20"/>
        </w:rPr>
        <w:softHyphen/>
        <w:t>ва</w:t>
      </w:r>
      <w:r w:rsidR="00B76F79">
        <w:rPr>
          <w:rFonts w:ascii="Arial" w:hAnsi="Arial" w:cs="Arial"/>
          <w:sz w:val="20"/>
          <w:szCs w:val="20"/>
        </w:rPr>
        <w:softHyphen/>
        <w:t xml:space="preserve">ние, </w:t>
      </w:r>
      <w:r w:rsidR="00B76F79" w:rsidRPr="00724604">
        <w:rPr>
          <w:rFonts w:ascii="Arial" w:hAnsi="Arial" w:cs="Arial"/>
          <w:sz w:val="20"/>
          <w:szCs w:val="20"/>
        </w:rPr>
        <w:t>в период</w:t>
      </w:r>
      <w:r w:rsidR="00A86E09">
        <w:rPr>
          <w:rFonts w:ascii="Arial" w:hAnsi="Arial" w:cs="Arial"/>
          <w:sz w:val="20"/>
          <w:szCs w:val="20"/>
        </w:rPr>
        <w:t xml:space="preserve"> со дня сообщения о проведении Общего собрания и до закрытия О</w:t>
      </w:r>
      <w:r w:rsidR="00B76F79" w:rsidRPr="00724604">
        <w:rPr>
          <w:rFonts w:ascii="Arial" w:hAnsi="Arial" w:cs="Arial"/>
          <w:sz w:val="20"/>
          <w:szCs w:val="20"/>
        </w:rPr>
        <w:t xml:space="preserve">бщего собрания, а </w:t>
      </w:r>
      <w:r w:rsidR="00B76F79">
        <w:rPr>
          <w:rFonts w:ascii="Arial" w:hAnsi="Arial" w:cs="Arial"/>
          <w:sz w:val="20"/>
          <w:szCs w:val="20"/>
        </w:rPr>
        <w:t>при</w:t>
      </w:r>
      <w:r w:rsidR="00B76F79" w:rsidRPr="00724604">
        <w:rPr>
          <w:rFonts w:ascii="Arial" w:hAnsi="Arial" w:cs="Arial"/>
          <w:sz w:val="20"/>
          <w:szCs w:val="20"/>
        </w:rPr>
        <w:t xml:space="preserve"> проведении заочного </w:t>
      </w:r>
      <w:r w:rsidR="00B76F79">
        <w:rPr>
          <w:rFonts w:ascii="Arial" w:hAnsi="Arial" w:cs="Arial"/>
          <w:sz w:val="20"/>
          <w:szCs w:val="20"/>
        </w:rPr>
        <w:t xml:space="preserve">голосования </w:t>
      </w:r>
      <w:r w:rsidR="00667DB3">
        <w:rPr>
          <w:i/>
          <w:iCs/>
        </w:rPr>
        <w:t>—</w:t>
      </w:r>
      <w:r w:rsidR="00B76F79" w:rsidRPr="00724604">
        <w:rPr>
          <w:rFonts w:ascii="Arial" w:hAnsi="Arial" w:cs="Arial"/>
          <w:sz w:val="20"/>
          <w:szCs w:val="20"/>
        </w:rPr>
        <w:t xml:space="preserve"> до даты окончания приема бюллетеней для голосования.</w:t>
      </w:r>
    </w:p>
    <w:p w:rsidR="00B76F79" w:rsidRPr="00956105" w:rsidRDefault="00667DB3" w:rsidP="00956105">
      <w:pPr>
        <w:tabs>
          <w:tab w:val="left" w:pos="0"/>
          <w:tab w:val="left" w:pos="180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Пред</w:t>
      </w:r>
      <w:r w:rsidR="00B76F79">
        <w:rPr>
          <w:rFonts w:ascii="Arial" w:hAnsi="Arial" w:cs="Arial"/>
          <w:sz w:val="20"/>
          <w:szCs w:val="20"/>
        </w:rPr>
        <w:t xml:space="preserve">ставление выписок из списка лиц, </w:t>
      </w:r>
      <w:r w:rsidR="00A86E09">
        <w:rPr>
          <w:rFonts w:ascii="Arial" w:hAnsi="Arial" w:cs="Arial"/>
          <w:sz w:val="20"/>
          <w:szCs w:val="20"/>
        </w:rPr>
        <w:t>име</w:t>
      </w:r>
      <w:r w:rsidR="00A86E09">
        <w:rPr>
          <w:rFonts w:ascii="Arial" w:hAnsi="Arial" w:cs="Arial"/>
          <w:sz w:val="20"/>
          <w:szCs w:val="20"/>
        </w:rPr>
        <w:softHyphen/>
        <w:t>ю</w:t>
      </w:r>
      <w:r w:rsidR="00A86E09">
        <w:rPr>
          <w:rFonts w:ascii="Arial" w:hAnsi="Arial" w:cs="Arial"/>
          <w:sz w:val="20"/>
          <w:szCs w:val="20"/>
        </w:rPr>
        <w:softHyphen/>
        <w:t>щих пра</w:t>
      </w:r>
      <w:r w:rsidR="00A86E09">
        <w:rPr>
          <w:rFonts w:ascii="Arial" w:hAnsi="Arial" w:cs="Arial"/>
          <w:sz w:val="20"/>
          <w:szCs w:val="20"/>
        </w:rPr>
        <w:softHyphen/>
        <w:t>во на уча</w:t>
      </w:r>
      <w:r w:rsidR="00A86E09">
        <w:rPr>
          <w:rFonts w:ascii="Arial" w:hAnsi="Arial" w:cs="Arial"/>
          <w:sz w:val="20"/>
          <w:szCs w:val="20"/>
        </w:rPr>
        <w:softHyphen/>
        <w:t>стие в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щем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нии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 xml:space="preserve">ров, а также справок о </w:t>
      </w:r>
      <w:proofErr w:type="spellStart"/>
      <w:r w:rsidR="00B76F79">
        <w:rPr>
          <w:rFonts w:ascii="Arial" w:hAnsi="Arial" w:cs="Arial"/>
          <w:sz w:val="20"/>
          <w:szCs w:val="20"/>
        </w:rPr>
        <w:t>невключении</w:t>
      </w:r>
      <w:proofErr w:type="spellEnd"/>
      <w:r w:rsidR="00B76F79">
        <w:rPr>
          <w:rFonts w:ascii="Arial" w:hAnsi="Arial" w:cs="Arial"/>
          <w:sz w:val="20"/>
          <w:szCs w:val="20"/>
        </w:rPr>
        <w:t xml:space="preserve"> в список, осуществляется </w:t>
      </w:r>
      <w:r w:rsidR="00B76F79" w:rsidRPr="00724604">
        <w:rPr>
          <w:rFonts w:ascii="Arial" w:hAnsi="Arial" w:cs="Arial"/>
          <w:sz w:val="20"/>
          <w:szCs w:val="20"/>
        </w:rPr>
        <w:t xml:space="preserve">в период со дня сообщения о </w:t>
      </w:r>
      <w:r w:rsidR="00A86E09">
        <w:rPr>
          <w:rFonts w:ascii="Arial" w:hAnsi="Arial" w:cs="Arial"/>
          <w:sz w:val="20"/>
          <w:szCs w:val="20"/>
        </w:rPr>
        <w:t>проведении О</w:t>
      </w:r>
      <w:r w:rsidR="00B76F79" w:rsidRPr="00724604">
        <w:rPr>
          <w:rFonts w:ascii="Arial" w:hAnsi="Arial" w:cs="Arial"/>
          <w:sz w:val="20"/>
          <w:szCs w:val="20"/>
        </w:rPr>
        <w:t xml:space="preserve">бщего собрания и до закрытия </w:t>
      </w:r>
      <w:r w:rsidR="00A86E09">
        <w:rPr>
          <w:rFonts w:ascii="Arial" w:hAnsi="Arial" w:cs="Arial"/>
          <w:sz w:val="20"/>
          <w:szCs w:val="20"/>
        </w:rPr>
        <w:t>О</w:t>
      </w:r>
      <w:r w:rsidR="00B76F79" w:rsidRPr="00724604">
        <w:rPr>
          <w:rFonts w:ascii="Arial" w:hAnsi="Arial" w:cs="Arial"/>
          <w:sz w:val="20"/>
          <w:szCs w:val="20"/>
        </w:rPr>
        <w:t xml:space="preserve">бщего собрания, а </w:t>
      </w:r>
      <w:r w:rsidR="00B76F79">
        <w:rPr>
          <w:rFonts w:ascii="Arial" w:hAnsi="Arial" w:cs="Arial"/>
          <w:sz w:val="20"/>
          <w:szCs w:val="20"/>
        </w:rPr>
        <w:t>при</w:t>
      </w:r>
      <w:r w:rsidR="00B76F79" w:rsidRPr="00724604">
        <w:rPr>
          <w:rFonts w:ascii="Arial" w:hAnsi="Arial" w:cs="Arial"/>
          <w:sz w:val="20"/>
          <w:szCs w:val="20"/>
        </w:rPr>
        <w:t xml:space="preserve"> проведении заочного </w:t>
      </w:r>
      <w:r w:rsidR="00B76F79">
        <w:rPr>
          <w:rFonts w:ascii="Arial" w:hAnsi="Arial" w:cs="Arial"/>
          <w:sz w:val="20"/>
          <w:szCs w:val="20"/>
        </w:rPr>
        <w:t xml:space="preserve">голосования </w:t>
      </w:r>
      <w:r>
        <w:rPr>
          <w:i/>
          <w:iCs/>
        </w:rPr>
        <w:t>—</w:t>
      </w:r>
      <w:r w:rsidR="00B76F79" w:rsidRPr="00724604">
        <w:rPr>
          <w:rFonts w:ascii="Arial" w:hAnsi="Arial" w:cs="Arial"/>
          <w:sz w:val="20"/>
          <w:szCs w:val="20"/>
        </w:rPr>
        <w:t xml:space="preserve"> до даты окончания приема бюллетеней для голосования</w:t>
      </w:r>
      <w:r w:rsidR="00B76F79">
        <w:rPr>
          <w:rFonts w:ascii="Arial" w:hAnsi="Arial" w:cs="Arial"/>
          <w:sz w:val="20"/>
          <w:szCs w:val="20"/>
        </w:rPr>
        <w:t>.</w:t>
      </w:r>
    </w:p>
    <w:p w:rsidR="00B76F79" w:rsidRPr="00956105" w:rsidRDefault="00956105" w:rsidP="00956105">
      <w:pPr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5.11. </w:t>
      </w:r>
      <w:r w:rsidR="00B76F79">
        <w:rPr>
          <w:rFonts w:ascii="Arial" w:hAnsi="Arial" w:cs="Arial"/>
          <w:sz w:val="20"/>
          <w:szCs w:val="20"/>
        </w:rPr>
        <w:t>С</w:t>
      </w:r>
      <w:r w:rsidR="00B76F79" w:rsidRPr="00330740">
        <w:rPr>
          <w:rFonts w:ascii="Arial" w:hAnsi="Arial" w:cs="Arial"/>
          <w:sz w:val="20"/>
          <w:szCs w:val="20"/>
        </w:rPr>
        <w:t>оо</w:t>
      </w:r>
      <w:r>
        <w:rPr>
          <w:rFonts w:ascii="Arial" w:hAnsi="Arial" w:cs="Arial"/>
          <w:sz w:val="20"/>
          <w:szCs w:val="20"/>
        </w:rPr>
        <w:t>бщение о проведении О</w:t>
      </w:r>
      <w:r w:rsidR="00B76F79" w:rsidRPr="00330740">
        <w:rPr>
          <w:rFonts w:ascii="Arial" w:hAnsi="Arial" w:cs="Arial"/>
          <w:sz w:val="20"/>
          <w:szCs w:val="20"/>
        </w:rPr>
        <w:t xml:space="preserve">бщего собрания акционеров </w:t>
      </w:r>
      <w:r w:rsidR="00B76F79">
        <w:rPr>
          <w:rFonts w:ascii="Arial" w:hAnsi="Arial" w:cs="Arial"/>
          <w:sz w:val="20"/>
          <w:szCs w:val="20"/>
        </w:rPr>
        <w:t>делается в сроки и порядке, предусмотренном Федеральным законо</w:t>
      </w:r>
      <w:r>
        <w:rPr>
          <w:rFonts w:ascii="Arial" w:hAnsi="Arial" w:cs="Arial"/>
          <w:sz w:val="20"/>
          <w:szCs w:val="20"/>
        </w:rPr>
        <w:t>м «Об акционерных обществах» и У</w:t>
      </w:r>
      <w:r w:rsidR="00B76F79">
        <w:rPr>
          <w:rFonts w:ascii="Arial" w:hAnsi="Arial" w:cs="Arial"/>
          <w:sz w:val="20"/>
          <w:szCs w:val="20"/>
        </w:rPr>
        <w:t xml:space="preserve">ставом общества. </w:t>
      </w:r>
    </w:p>
    <w:p w:rsidR="00B76F79" w:rsidRDefault="00956105" w:rsidP="00E928BF">
      <w:pPr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5</w:t>
      </w:r>
      <w:r w:rsidR="00B76F79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12.</w:t>
      </w:r>
      <w:r w:rsidR="00B76F79">
        <w:rPr>
          <w:rFonts w:ascii="Arial" w:hAnsi="Arial" w:cs="Arial"/>
          <w:sz w:val="20"/>
          <w:szCs w:val="20"/>
        </w:rPr>
        <w:t xml:space="preserve"> При</w:t>
      </w:r>
      <w:r>
        <w:rPr>
          <w:rFonts w:ascii="Arial" w:hAnsi="Arial" w:cs="Arial"/>
          <w:sz w:val="20"/>
          <w:szCs w:val="20"/>
        </w:rPr>
        <w:t xml:space="preserve"> проведении О</w:t>
      </w:r>
      <w:r w:rsidR="00B76F79">
        <w:rPr>
          <w:rFonts w:ascii="Arial" w:hAnsi="Arial" w:cs="Arial"/>
          <w:sz w:val="20"/>
          <w:szCs w:val="20"/>
        </w:rPr>
        <w:t xml:space="preserve">бщего собрания акционеров в форме совместного присутствия </w:t>
      </w:r>
      <w:r>
        <w:rPr>
          <w:rFonts w:ascii="Arial" w:hAnsi="Arial" w:cs="Arial"/>
          <w:sz w:val="20"/>
          <w:szCs w:val="20"/>
        </w:rPr>
        <w:t>в со</w:t>
      </w:r>
      <w:r>
        <w:rPr>
          <w:rFonts w:ascii="Arial" w:hAnsi="Arial" w:cs="Arial"/>
          <w:sz w:val="20"/>
          <w:szCs w:val="20"/>
        </w:rPr>
        <w:softHyphen/>
        <w:t>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нии о про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нии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 дол</w:t>
      </w:r>
      <w:r w:rsidR="00B76F79">
        <w:rPr>
          <w:rFonts w:ascii="Arial" w:hAnsi="Arial" w:cs="Arial"/>
          <w:sz w:val="20"/>
          <w:szCs w:val="20"/>
        </w:rPr>
        <w:softHyphen/>
        <w:t>ж</w:t>
      </w:r>
      <w:r w:rsidR="00B76F79">
        <w:rPr>
          <w:rFonts w:ascii="Arial" w:hAnsi="Arial" w:cs="Arial"/>
          <w:sz w:val="20"/>
          <w:szCs w:val="20"/>
        </w:rPr>
        <w:softHyphen/>
        <w:t>ны быть ука</w:t>
      </w:r>
      <w:r w:rsidR="00B76F79">
        <w:rPr>
          <w:rFonts w:ascii="Arial" w:hAnsi="Arial" w:cs="Arial"/>
          <w:sz w:val="20"/>
          <w:szCs w:val="20"/>
        </w:rPr>
        <w:softHyphen/>
        <w:t>за</w:t>
      </w:r>
      <w:r w:rsidR="00B76F79">
        <w:rPr>
          <w:rFonts w:ascii="Arial" w:hAnsi="Arial" w:cs="Arial"/>
          <w:sz w:val="20"/>
          <w:szCs w:val="20"/>
        </w:rPr>
        <w:softHyphen/>
        <w:t>ны:</w:t>
      </w:r>
    </w:p>
    <w:p w:rsidR="00B76F79" w:rsidRPr="00DA0B39" w:rsidRDefault="00956105" w:rsidP="00956105">
      <w:pPr>
        <w:numPr>
          <w:ilvl w:val="0"/>
          <w:numId w:val="11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полное фирменное наименование О</w:t>
      </w:r>
      <w:r w:rsidR="00B76F79" w:rsidRPr="00DA0B39">
        <w:rPr>
          <w:rFonts w:ascii="Arial" w:hAnsi="Arial" w:cs="Arial"/>
          <w:sz w:val="20"/>
          <w:szCs w:val="20"/>
        </w:rPr>
        <w:t>бщества;</w:t>
      </w:r>
    </w:p>
    <w:p w:rsidR="00B76F79" w:rsidRPr="00DA0B39" w:rsidRDefault="00956105" w:rsidP="00956105">
      <w:pPr>
        <w:numPr>
          <w:ilvl w:val="0"/>
          <w:numId w:val="11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место нахождения О</w:t>
      </w:r>
      <w:r w:rsidR="00B76F79" w:rsidRPr="00DA0B39">
        <w:rPr>
          <w:rFonts w:ascii="Arial" w:hAnsi="Arial" w:cs="Arial"/>
          <w:sz w:val="20"/>
          <w:szCs w:val="20"/>
        </w:rPr>
        <w:t>бщества;</w:t>
      </w:r>
    </w:p>
    <w:p w:rsidR="00B76F79" w:rsidRPr="00DA0B39" w:rsidRDefault="00956105" w:rsidP="00956105">
      <w:pPr>
        <w:numPr>
          <w:ilvl w:val="0"/>
          <w:numId w:val="11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форма проведения О</w:t>
      </w:r>
      <w:r w:rsidR="00B76F79" w:rsidRPr="00DA0B39">
        <w:rPr>
          <w:rFonts w:ascii="Arial" w:hAnsi="Arial" w:cs="Arial"/>
          <w:sz w:val="20"/>
          <w:szCs w:val="20"/>
        </w:rPr>
        <w:t>бщего собрания акционеров;</w:t>
      </w:r>
    </w:p>
    <w:p w:rsidR="00B76F79" w:rsidRDefault="00B76F79" w:rsidP="00956105">
      <w:pPr>
        <w:numPr>
          <w:ilvl w:val="0"/>
          <w:numId w:val="11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DA0B39">
        <w:rPr>
          <w:rFonts w:ascii="Arial" w:hAnsi="Arial" w:cs="Arial"/>
          <w:sz w:val="20"/>
          <w:szCs w:val="20"/>
        </w:rPr>
        <w:t>дата</w:t>
      </w:r>
      <w:r>
        <w:rPr>
          <w:rFonts w:ascii="Arial" w:hAnsi="Arial" w:cs="Arial"/>
          <w:sz w:val="20"/>
          <w:szCs w:val="20"/>
        </w:rPr>
        <w:t xml:space="preserve"> проведения </w:t>
      </w:r>
      <w:r w:rsidR="00956105">
        <w:rPr>
          <w:rFonts w:ascii="Arial" w:hAnsi="Arial" w:cs="Arial"/>
          <w:sz w:val="20"/>
          <w:szCs w:val="20"/>
        </w:rPr>
        <w:t>О</w:t>
      </w:r>
      <w:r w:rsidRPr="00DA0B39">
        <w:rPr>
          <w:rFonts w:ascii="Arial" w:hAnsi="Arial" w:cs="Arial"/>
          <w:sz w:val="20"/>
          <w:szCs w:val="20"/>
        </w:rPr>
        <w:t>бщего собрания акционеров</w:t>
      </w:r>
      <w:r>
        <w:rPr>
          <w:rFonts w:ascii="Arial" w:hAnsi="Arial" w:cs="Arial"/>
          <w:sz w:val="20"/>
          <w:szCs w:val="20"/>
        </w:rPr>
        <w:t>;</w:t>
      </w:r>
    </w:p>
    <w:p w:rsidR="00B76F79" w:rsidRDefault="00B76F79" w:rsidP="00956105">
      <w:pPr>
        <w:numPr>
          <w:ilvl w:val="0"/>
          <w:numId w:val="11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DA0B39">
        <w:rPr>
          <w:rFonts w:ascii="Arial" w:hAnsi="Arial" w:cs="Arial"/>
          <w:sz w:val="20"/>
          <w:szCs w:val="20"/>
        </w:rPr>
        <w:t>место</w:t>
      </w:r>
      <w:r>
        <w:rPr>
          <w:rFonts w:ascii="Arial" w:hAnsi="Arial" w:cs="Arial"/>
          <w:sz w:val="20"/>
          <w:szCs w:val="20"/>
        </w:rPr>
        <w:t xml:space="preserve"> проведения </w:t>
      </w:r>
      <w:r w:rsidR="00956105">
        <w:rPr>
          <w:rFonts w:ascii="Arial" w:hAnsi="Arial" w:cs="Arial"/>
          <w:sz w:val="20"/>
          <w:szCs w:val="20"/>
        </w:rPr>
        <w:t>О</w:t>
      </w:r>
      <w:r w:rsidRPr="00DA0B39">
        <w:rPr>
          <w:rFonts w:ascii="Arial" w:hAnsi="Arial" w:cs="Arial"/>
          <w:sz w:val="20"/>
          <w:szCs w:val="20"/>
        </w:rPr>
        <w:t>бщего собрания акционеров</w:t>
      </w:r>
      <w:r>
        <w:rPr>
          <w:rFonts w:ascii="Arial" w:hAnsi="Arial" w:cs="Arial"/>
          <w:sz w:val="20"/>
          <w:szCs w:val="20"/>
        </w:rPr>
        <w:t>;</w:t>
      </w:r>
    </w:p>
    <w:p w:rsidR="00B76F79" w:rsidRDefault="00956105" w:rsidP="00956105">
      <w:pPr>
        <w:numPr>
          <w:ilvl w:val="0"/>
          <w:numId w:val="11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время проведения О</w:t>
      </w:r>
      <w:r w:rsidR="00B76F79" w:rsidRPr="00DA0B39">
        <w:rPr>
          <w:rFonts w:ascii="Arial" w:hAnsi="Arial" w:cs="Arial"/>
          <w:sz w:val="20"/>
          <w:szCs w:val="20"/>
        </w:rPr>
        <w:t>бщего собрания акционеров;</w:t>
      </w:r>
    </w:p>
    <w:p w:rsidR="00B76F79" w:rsidRDefault="00B76F79" w:rsidP="00956105">
      <w:pPr>
        <w:numPr>
          <w:ilvl w:val="0"/>
          <w:numId w:val="11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DA0B39">
        <w:rPr>
          <w:rFonts w:ascii="Arial" w:hAnsi="Arial" w:cs="Arial"/>
          <w:sz w:val="20"/>
          <w:szCs w:val="20"/>
        </w:rPr>
        <w:t xml:space="preserve">время начала </w:t>
      </w:r>
      <w:r w:rsidR="00956105">
        <w:rPr>
          <w:rFonts w:ascii="Arial" w:hAnsi="Arial" w:cs="Arial"/>
          <w:sz w:val="20"/>
          <w:szCs w:val="20"/>
        </w:rPr>
        <w:t>регистрации лиц, участвующих в О</w:t>
      </w:r>
      <w:r w:rsidRPr="00DA0B39">
        <w:rPr>
          <w:rFonts w:ascii="Arial" w:hAnsi="Arial" w:cs="Arial"/>
          <w:sz w:val="20"/>
          <w:szCs w:val="20"/>
        </w:rPr>
        <w:t>бщем собрании</w:t>
      </w:r>
      <w:r>
        <w:rPr>
          <w:rFonts w:ascii="Arial" w:hAnsi="Arial" w:cs="Arial"/>
          <w:sz w:val="20"/>
          <w:szCs w:val="20"/>
        </w:rPr>
        <w:t xml:space="preserve"> акционеров</w:t>
      </w:r>
      <w:r w:rsidRPr="00DA0B39">
        <w:rPr>
          <w:rFonts w:ascii="Arial" w:hAnsi="Arial" w:cs="Arial"/>
          <w:sz w:val="20"/>
          <w:szCs w:val="20"/>
        </w:rPr>
        <w:t xml:space="preserve">; </w:t>
      </w:r>
    </w:p>
    <w:p w:rsidR="00B76F79" w:rsidRDefault="00B76F79" w:rsidP="00956105">
      <w:pPr>
        <w:numPr>
          <w:ilvl w:val="0"/>
          <w:numId w:val="11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место проведения регистрации</w:t>
      </w:r>
      <w:r w:rsidRPr="00C0581B">
        <w:rPr>
          <w:rFonts w:ascii="Arial" w:hAnsi="Arial" w:cs="Arial"/>
          <w:sz w:val="20"/>
          <w:szCs w:val="20"/>
        </w:rPr>
        <w:t xml:space="preserve"> </w:t>
      </w:r>
      <w:r w:rsidR="00956105">
        <w:rPr>
          <w:rFonts w:ascii="Arial" w:hAnsi="Arial" w:cs="Arial"/>
          <w:sz w:val="20"/>
          <w:szCs w:val="20"/>
        </w:rPr>
        <w:t>лиц, участвующих в О</w:t>
      </w:r>
      <w:r w:rsidRPr="00DA0B39">
        <w:rPr>
          <w:rFonts w:ascii="Arial" w:hAnsi="Arial" w:cs="Arial"/>
          <w:sz w:val="20"/>
          <w:szCs w:val="20"/>
        </w:rPr>
        <w:t>бщем собрании</w:t>
      </w:r>
      <w:r>
        <w:rPr>
          <w:rFonts w:ascii="Arial" w:hAnsi="Arial" w:cs="Arial"/>
          <w:sz w:val="20"/>
          <w:szCs w:val="20"/>
        </w:rPr>
        <w:t xml:space="preserve"> акционеров;</w:t>
      </w:r>
    </w:p>
    <w:p w:rsidR="00B76F79" w:rsidRDefault="00B76F79" w:rsidP="00956105">
      <w:pPr>
        <w:numPr>
          <w:ilvl w:val="0"/>
          <w:numId w:val="11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DA0B39">
        <w:rPr>
          <w:rFonts w:ascii="Arial" w:hAnsi="Arial" w:cs="Arial"/>
          <w:sz w:val="20"/>
          <w:szCs w:val="20"/>
        </w:rPr>
        <w:t>лицо, к которому акционер может</w:t>
      </w:r>
      <w:r w:rsidR="00956105">
        <w:rPr>
          <w:rFonts w:ascii="Arial" w:hAnsi="Arial" w:cs="Arial"/>
          <w:sz w:val="20"/>
          <w:szCs w:val="20"/>
        </w:rPr>
        <w:t xml:space="preserve"> обратиться в случае нарушения О</w:t>
      </w:r>
      <w:r w:rsidRPr="00DA0B39">
        <w:rPr>
          <w:rFonts w:ascii="Arial" w:hAnsi="Arial" w:cs="Arial"/>
          <w:sz w:val="20"/>
          <w:szCs w:val="20"/>
        </w:rPr>
        <w:t>бществом порядка реги</w:t>
      </w:r>
      <w:r>
        <w:rPr>
          <w:rFonts w:ascii="Arial" w:hAnsi="Arial" w:cs="Arial"/>
          <w:sz w:val="20"/>
          <w:szCs w:val="20"/>
        </w:rPr>
        <w:t>страции;</w:t>
      </w:r>
    </w:p>
    <w:p w:rsidR="00B76F79" w:rsidRPr="00DA0B39" w:rsidRDefault="00B76F79" w:rsidP="00956105">
      <w:pPr>
        <w:numPr>
          <w:ilvl w:val="0"/>
          <w:numId w:val="11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DA0B39">
        <w:rPr>
          <w:rFonts w:ascii="Arial" w:hAnsi="Arial" w:cs="Arial"/>
          <w:sz w:val="20"/>
          <w:szCs w:val="20"/>
        </w:rPr>
        <w:t>дата составления списка ли</w:t>
      </w:r>
      <w:r w:rsidR="00956105">
        <w:rPr>
          <w:rFonts w:ascii="Arial" w:hAnsi="Arial" w:cs="Arial"/>
          <w:sz w:val="20"/>
          <w:szCs w:val="20"/>
        </w:rPr>
        <w:t>ц, имеющих право участвовать в О</w:t>
      </w:r>
      <w:r w:rsidRPr="00DA0B39">
        <w:rPr>
          <w:rFonts w:ascii="Arial" w:hAnsi="Arial" w:cs="Arial"/>
          <w:sz w:val="20"/>
          <w:szCs w:val="20"/>
        </w:rPr>
        <w:t>бщем собрании акционеров;</w:t>
      </w:r>
    </w:p>
    <w:p w:rsidR="00B76F79" w:rsidRPr="00DA0B39" w:rsidRDefault="00B76F79" w:rsidP="00956105">
      <w:pPr>
        <w:numPr>
          <w:ilvl w:val="0"/>
          <w:numId w:val="11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DA0B39">
        <w:rPr>
          <w:rFonts w:ascii="Arial" w:hAnsi="Arial" w:cs="Arial"/>
          <w:sz w:val="20"/>
          <w:szCs w:val="20"/>
        </w:rPr>
        <w:t xml:space="preserve">повестка </w:t>
      </w:r>
      <w:r w:rsidR="00956105">
        <w:rPr>
          <w:rFonts w:ascii="Arial" w:hAnsi="Arial" w:cs="Arial"/>
          <w:sz w:val="20"/>
          <w:szCs w:val="20"/>
        </w:rPr>
        <w:t>дня О</w:t>
      </w:r>
      <w:r w:rsidRPr="00DA0B39">
        <w:rPr>
          <w:rFonts w:ascii="Arial" w:hAnsi="Arial" w:cs="Arial"/>
          <w:sz w:val="20"/>
          <w:szCs w:val="20"/>
        </w:rPr>
        <w:t>бщего собрания акционеров;</w:t>
      </w:r>
    </w:p>
    <w:p w:rsidR="00B76F79" w:rsidRPr="00956105" w:rsidRDefault="00B76F79" w:rsidP="00956105">
      <w:pPr>
        <w:numPr>
          <w:ilvl w:val="0"/>
          <w:numId w:val="11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DA0B39">
        <w:rPr>
          <w:rFonts w:ascii="Arial" w:hAnsi="Arial" w:cs="Arial"/>
          <w:sz w:val="20"/>
          <w:szCs w:val="20"/>
        </w:rPr>
        <w:t>порядок ознакомления с информацией (материалами), подлежащей предоставлен</w:t>
      </w:r>
      <w:r w:rsidR="00956105">
        <w:rPr>
          <w:rFonts w:ascii="Arial" w:hAnsi="Arial" w:cs="Arial"/>
          <w:sz w:val="20"/>
          <w:szCs w:val="20"/>
        </w:rPr>
        <w:t>ию при подготовке к проведению О</w:t>
      </w:r>
      <w:r w:rsidRPr="00DA0B39">
        <w:rPr>
          <w:rFonts w:ascii="Arial" w:hAnsi="Arial" w:cs="Arial"/>
          <w:sz w:val="20"/>
          <w:szCs w:val="20"/>
        </w:rPr>
        <w:t>бще</w:t>
      </w:r>
      <w:r w:rsidR="00956105">
        <w:rPr>
          <w:rFonts w:ascii="Arial" w:hAnsi="Arial" w:cs="Arial"/>
          <w:sz w:val="20"/>
          <w:szCs w:val="20"/>
        </w:rPr>
        <w:t>го собрания акционеров, и адрес</w:t>
      </w:r>
      <w:r w:rsidRPr="00DA0B39">
        <w:rPr>
          <w:rFonts w:ascii="Arial" w:hAnsi="Arial" w:cs="Arial"/>
          <w:sz w:val="20"/>
          <w:szCs w:val="20"/>
        </w:rPr>
        <w:t>, по которому с ней можно ознакомиться</w:t>
      </w:r>
      <w:r w:rsidR="00956105">
        <w:rPr>
          <w:rFonts w:ascii="Arial" w:hAnsi="Arial" w:cs="Arial"/>
          <w:sz w:val="20"/>
          <w:szCs w:val="20"/>
        </w:rPr>
        <w:t>.</w:t>
      </w:r>
    </w:p>
    <w:p w:rsidR="00B76F79" w:rsidRPr="00DA0B39" w:rsidRDefault="00956105" w:rsidP="00956105">
      <w:pPr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5.13</w:t>
      </w:r>
      <w:r w:rsidR="00B76F79">
        <w:rPr>
          <w:rFonts w:ascii="Arial" w:hAnsi="Arial" w:cs="Arial"/>
          <w:sz w:val="20"/>
          <w:szCs w:val="20"/>
        </w:rPr>
        <w:t xml:space="preserve">. </w:t>
      </w:r>
      <w:r w:rsidR="00B76F79" w:rsidRPr="00DA0B39">
        <w:rPr>
          <w:rFonts w:ascii="Arial" w:hAnsi="Arial" w:cs="Arial"/>
          <w:sz w:val="20"/>
          <w:szCs w:val="20"/>
        </w:rPr>
        <w:t>При проведении собрания в форме заочного голосования в сообщении</w:t>
      </w:r>
      <w:r w:rsidR="00B76F79" w:rsidRPr="003D4FF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о про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нии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</w:t>
      </w:r>
      <w:r w:rsidR="00B76F79" w:rsidRPr="00DA0B39">
        <w:rPr>
          <w:rFonts w:ascii="Arial" w:hAnsi="Arial" w:cs="Arial"/>
          <w:sz w:val="20"/>
          <w:szCs w:val="20"/>
        </w:rPr>
        <w:t xml:space="preserve"> должны быть </w:t>
      </w:r>
      <w:r>
        <w:rPr>
          <w:rFonts w:ascii="Arial" w:hAnsi="Arial" w:cs="Arial"/>
          <w:sz w:val="20"/>
          <w:szCs w:val="20"/>
        </w:rPr>
        <w:t xml:space="preserve">дополнительно </w:t>
      </w:r>
      <w:r w:rsidR="00B76F79" w:rsidRPr="00DA0B39">
        <w:rPr>
          <w:rFonts w:ascii="Arial" w:hAnsi="Arial" w:cs="Arial"/>
          <w:sz w:val="20"/>
          <w:szCs w:val="20"/>
        </w:rPr>
        <w:t>указаны:</w:t>
      </w:r>
    </w:p>
    <w:p w:rsidR="00B76F79" w:rsidRPr="00956105" w:rsidRDefault="00752FB8" w:rsidP="00956105">
      <w:pPr>
        <w:numPr>
          <w:ilvl w:val="0"/>
          <w:numId w:val="12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дата окончания приема О</w:t>
      </w:r>
      <w:r w:rsidR="00B76F79" w:rsidRPr="00DA0B39">
        <w:rPr>
          <w:rFonts w:ascii="Arial" w:hAnsi="Arial" w:cs="Arial"/>
          <w:sz w:val="20"/>
          <w:szCs w:val="20"/>
        </w:rPr>
        <w:t>бществом бюллетеней для голосования;</w:t>
      </w:r>
    </w:p>
    <w:p w:rsidR="00B76F79" w:rsidRPr="003D4FF6" w:rsidRDefault="00B76F79" w:rsidP="00956105">
      <w:pPr>
        <w:numPr>
          <w:ilvl w:val="0"/>
          <w:numId w:val="12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3D4FF6">
        <w:rPr>
          <w:rFonts w:ascii="Arial" w:hAnsi="Arial" w:cs="Arial"/>
          <w:sz w:val="20"/>
          <w:szCs w:val="20"/>
        </w:rPr>
        <w:t>почтовый адрес, по которому нап</w:t>
      </w:r>
      <w:r>
        <w:rPr>
          <w:rFonts w:ascii="Arial" w:hAnsi="Arial" w:cs="Arial"/>
          <w:sz w:val="20"/>
          <w:szCs w:val="20"/>
        </w:rPr>
        <w:t>равляются заполненные бюллетени для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со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ния.</w:t>
      </w:r>
    </w:p>
    <w:p w:rsidR="00B76F79" w:rsidRDefault="002D21A3" w:rsidP="00E928BF">
      <w:pPr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5.14</w:t>
      </w:r>
      <w:r w:rsidR="00B76F79">
        <w:rPr>
          <w:rFonts w:ascii="Arial" w:hAnsi="Arial" w:cs="Arial"/>
          <w:sz w:val="20"/>
          <w:szCs w:val="20"/>
        </w:rPr>
        <w:t>. В</w:t>
      </w:r>
      <w:r w:rsidR="00752FB8">
        <w:rPr>
          <w:rFonts w:ascii="Arial" w:hAnsi="Arial" w:cs="Arial"/>
          <w:sz w:val="20"/>
          <w:szCs w:val="20"/>
        </w:rPr>
        <w:t xml:space="preserve"> сообщении о проведении О</w:t>
      </w:r>
      <w:r w:rsidR="00B76F79" w:rsidRPr="00DA0B39">
        <w:rPr>
          <w:rFonts w:ascii="Arial" w:hAnsi="Arial" w:cs="Arial"/>
          <w:sz w:val="20"/>
          <w:szCs w:val="20"/>
        </w:rPr>
        <w:t>бщего соб</w:t>
      </w:r>
      <w:r w:rsidR="00662AEB">
        <w:rPr>
          <w:rFonts w:ascii="Arial" w:hAnsi="Arial" w:cs="Arial"/>
          <w:sz w:val="20"/>
          <w:szCs w:val="20"/>
        </w:rPr>
        <w:t>рания акционеров по инициативе С</w:t>
      </w:r>
      <w:r w:rsidR="00B76F79" w:rsidRPr="00DA0B39">
        <w:rPr>
          <w:rFonts w:ascii="Arial" w:hAnsi="Arial" w:cs="Arial"/>
          <w:sz w:val="20"/>
          <w:szCs w:val="20"/>
        </w:rPr>
        <w:t xml:space="preserve">овета директоров </w:t>
      </w:r>
      <w:r w:rsidR="00662AEB">
        <w:rPr>
          <w:rFonts w:ascii="Arial" w:hAnsi="Arial" w:cs="Arial"/>
          <w:sz w:val="20"/>
          <w:szCs w:val="20"/>
        </w:rPr>
        <w:t xml:space="preserve">Общества </w:t>
      </w:r>
      <w:r w:rsidR="00B76F79" w:rsidRPr="00DA0B39">
        <w:rPr>
          <w:rFonts w:ascii="Arial" w:hAnsi="Arial" w:cs="Arial"/>
          <w:sz w:val="20"/>
          <w:szCs w:val="20"/>
        </w:rPr>
        <w:t>может включаться дополнительная информация</w:t>
      </w:r>
      <w:r w:rsidR="00B76F79">
        <w:rPr>
          <w:rFonts w:ascii="Arial" w:hAnsi="Arial" w:cs="Arial"/>
          <w:sz w:val="20"/>
          <w:szCs w:val="20"/>
        </w:rPr>
        <w:t>:</w:t>
      </w:r>
    </w:p>
    <w:p w:rsidR="00B76F79" w:rsidRDefault="00B76F79" w:rsidP="00662AEB">
      <w:pPr>
        <w:numPr>
          <w:ilvl w:val="0"/>
          <w:numId w:val="13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DA0B39">
        <w:rPr>
          <w:rFonts w:ascii="Arial" w:hAnsi="Arial" w:cs="Arial"/>
          <w:sz w:val="20"/>
          <w:szCs w:val="20"/>
        </w:rPr>
        <w:lastRenderedPageBreak/>
        <w:t>упоминание о необходимости иметь при себе документ, удостоверяющий личность участника собрания, представителю акционера – доверенность или иные документы, позволяющие ему участво</w:t>
      </w:r>
      <w:r w:rsidR="00662AEB">
        <w:rPr>
          <w:rFonts w:ascii="Arial" w:hAnsi="Arial" w:cs="Arial"/>
          <w:sz w:val="20"/>
          <w:szCs w:val="20"/>
        </w:rPr>
        <w:t>вать в О</w:t>
      </w:r>
      <w:r w:rsidRPr="00DA0B39">
        <w:rPr>
          <w:rFonts w:ascii="Arial" w:hAnsi="Arial" w:cs="Arial"/>
          <w:sz w:val="20"/>
          <w:szCs w:val="20"/>
        </w:rPr>
        <w:t>бщем собрании акционеров от имен</w:t>
      </w:r>
      <w:r>
        <w:rPr>
          <w:rFonts w:ascii="Arial" w:hAnsi="Arial" w:cs="Arial"/>
          <w:sz w:val="20"/>
          <w:szCs w:val="20"/>
        </w:rPr>
        <w:t>и акционера;</w:t>
      </w:r>
    </w:p>
    <w:p w:rsidR="00B76F79" w:rsidRDefault="00B76F79" w:rsidP="00662AEB">
      <w:pPr>
        <w:numPr>
          <w:ilvl w:val="0"/>
          <w:numId w:val="13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DA0B39">
        <w:rPr>
          <w:rFonts w:ascii="Arial" w:hAnsi="Arial" w:cs="Arial"/>
          <w:sz w:val="20"/>
          <w:szCs w:val="20"/>
        </w:rPr>
        <w:t>сведения о регистра</w:t>
      </w:r>
      <w:r w:rsidR="00752FB8">
        <w:rPr>
          <w:rFonts w:ascii="Arial" w:hAnsi="Arial" w:cs="Arial"/>
          <w:sz w:val="20"/>
          <w:szCs w:val="20"/>
        </w:rPr>
        <w:t>торе О</w:t>
      </w:r>
      <w:r>
        <w:rPr>
          <w:rFonts w:ascii="Arial" w:hAnsi="Arial" w:cs="Arial"/>
          <w:sz w:val="20"/>
          <w:szCs w:val="20"/>
        </w:rPr>
        <w:t>бщества;</w:t>
      </w:r>
    </w:p>
    <w:p w:rsidR="00B76F79" w:rsidRDefault="00B76F79" w:rsidP="00662AEB">
      <w:pPr>
        <w:numPr>
          <w:ilvl w:val="0"/>
          <w:numId w:val="13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DA0B39">
        <w:rPr>
          <w:rFonts w:ascii="Arial" w:hAnsi="Arial" w:cs="Arial"/>
          <w:sz w:val="20"/>
          <w:szCs w:val="20"/>
        </w:rPr>
        <w:t>ука</w:t>
      </w:r>
      <w:r w:rsidR="00FD48EB">
        <w:rPr>
          <w:rFonts w:ascii="Arial" w:hAnsi="Arial" w:cs="Arial"/>
          <w:sz w:val="20"/>
          <w:szCs w:val="20"/>
        </w:rPr>
        <w:t>зание на инициатора проведения О</w:t>
      </w:r>
      <w:r w:rsidRPr="00DA0B39">
        <w:rPr>
          <w:rFonts w:ascii="Arial" w:hAnsi="Arial" w:cs="Arial"/>
          <w:sz w:val="20"/>
          <w:szCs w:val="20"/>
        </w:rPr>
        <w:t>бщего собрания ак</w:t>
      </w:r>
      <w:r>
        <w:rPr>
          <w:rFonts w:ascii="Arial" w:hAnsi="Arial" w:cs="Arial"/>
          <w:sz w:val="20"/>
          <w:szCs w:val="20"/>
        </w:rPr>
        <w:t>ционеров;</w:t>
      </w:r>
    </w:p>
    <w:p w:rsidR="00B76F79" w:rsidRPr="00FD48EB" w:rsidRDefault="00B76F79" w:rsidP="00FD48EB">
      <w:pPr>
        <w:numPr>
          <w:ilvl w:val="0"/>
          <w:numId w:val="13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иные сведения. </w:t>
      </w:r>
    </w:p>
    <w:p w:rsidR="00987A7C" w:rsidRPr="00987A7C" w:rsidRDefault="00FD48EB" w:rsidP="00E928BF">
      <w:pPr>
        <w:widowControl w:val="0"/>
        <w:spacing w:line="320" w:lineRule="atLeast"/>
        <w:ind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5.15</w:t>
      </w:r>
      <w:r w:rsidR="00B76F79">
        <w:rPr>
          <w:rFonts w:ascii="Arial" w:hAnsi="Arial" w:cs="Arial"/>
          <w:sz w:val="20"/>
          <w:szCs w:val="20"/>
        </w:rPr>
        <w:t>.</w:t>
      </w:r>
      <w:r w:rsidR="00987A7C" w:rsidRPr="00987A7C">
        <w:rPr>
          <w:rFonts w:ascii="Arial" w:hAnsi="Arial" w:cs="Arial"/>
          <w:sz w:val="20"/>
          <w:szCs w:val="20"/>
        </w:rPr>
        <w:t xml:space="preserve"> К информации (материалам), подлежащей предоставлению лицам, имеющим право</w:t>
      </w:r>
      <w:r>
        <w:rPr>
          <w:rFonts w:ascii="Arial" w:hAnsi="Arial" w:cs="Arial"/>
          <w:sz w:val="20"/>
          <w:szCs w:val="20"/>
        </w:rPr>
        <w:t xml:space="preserve"> на участие в О</w:t>
      </w:r>
      <w:r w:rsidR="00987A7C" w:rsidRPr="00987A7C">
        <w:rPr>
          <w:rFonts w:ascii="Arial" w:hAnsi="Arial" w:cs="Arial"/>
          <w:sz w:val="20"/>
          <w:szCs w:val="20"/>
        </w:rPr>
        <w:t>бщем собрании акционеро</w:t>
      </w:r>
      <w:r>
        <w:rPr>
          <w:rFonts w:ascii="Arial" w:hAnsi="Arial" w:cs="Arial"/>
          <w:sz w:val="20"/>
          <w:szCs w:val="20"/>
        </w:rPr>
        <w:t>в, при подготовке к проведению О</w:t>
      </w:r>
      <w:r w:rsidR="00987A7C" w:rsidRPr="00987A7C">
        <w:rPr>
          <w:rFonts w:ascii="Arial" w:hAnsi="Arial" w:cs="Arial"/>
          <w:sz w:val="20"/>
          <w:szCs w:val="20"/>
        </w:rPr>
        <w:t>бщего собрания акционе</w:t>
      </w:r>
      <w:r>
        <w:rPr>
          <w:rFonts w:ascii="Arial" w:hAnsi="Arial" w:cs="Arial"/>
          <w:sz w:val="20"/>
          <w:szCs w:val="20"/>
        </w:rPr>
        <w:t>ров О</w:t>
      </w:r>
      <w:r w:rsidR="00987A7C" w:rsidRPr="00987A7C">
        <w:rPr>
          <w:rFonts w:ascii="Arial" w:hAnsi="Arial" w:cs="Arial"/>
          <w:sz w:val="20"/>
          <w:szCs w:val="20"/>
        </w:rPr>
        <w:t>бщества, относятся:</w:t>
      </w:r>
    </w:p>
    <w:p w:rsidR="00987A7C" w:rsidRPr="00987A7C" w:rsidRDefault="00987A7C" w:rsidP="00FD48EB">
      <w:pPr>
        <w:numPr>
          <w:ilvl w:val="0"/>
          <w:numId w:val="14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987A7C">
        <w:rPr>
          <w:rFonts w:ascii="Arial" w:hAnsi="Arial" w:cs="Arial"/>
          <w:sz w:val="20"/>
          <w:szCs w:val="20"/>
        </w:rPr>
        <w:t>годовой отчет (годовые отчеты);</w:t>
      </w:r>
    </w:p>
    <w:p w:rsidR="006163B5" w:rsidRDefault="00987A7C" w:rsidP="00FD48EB">
      <w:pPr>
        <w:numPr>
          <w:ilvl w:val="0"/>
          <w:numId w:val="14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987A7C">
        <w:rPr>
          <w:rFonts w:ascii="Arial" w:hAnsi="Arial" w:cs="Arial"/>
          <w:sz w:val="20"/>
          <w:szCs w:val="20"/>
        </w:rPr>
        <w:t>годовая бухгалтерская отчетность</w:t>
      </w:r>
      <w:r w:rsidR="006163B5">
        <w:rPr>
          <w:rFonts w:ascii="Arial" w:hAnsi="Arial" w:cs="Arial"/>
          <w:sz w:val="20"/>
          <w:szCs w:val="20"/>
        </w:rPr>
        <w:t>, в том числе заключение аудитора</w:t>
      </w:r>
      <w:r w:rsidRPr="00987A7C">
        <w:rPr>
          <w:rFonts w:ascii="Arial" w:hAnsi="Arial" w:cs="Arial"/>
          <w:sz w:val="20"/>
          <w:szCs w:val="20"/>
        </w:rPr>
        <w:t>;</w:t>
      </w:r>
    </w:p>
    <w:p w:rsidR="00987A7C" w:rsidRPr="000C260C" w:rsidRDefault="006163B5" w:rsidP="00FD48EB">
      <w:pPr>
        <w:numPr>
          <w:ilvl w:val="0"/>
          <w:numId w:val="14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0C260C">
        <w:rPr>
          <w:rFonts w:ascii="Arial" w:hAnsi="Arial" w:cs="Arial"/>
          <w:sz w:val="20"/>
          <w:szCs w:val="20"/>
        </w:rPr>
        <w:t>з</w:t>
      </w:r>
      <w:r w:rsidR="00752FB8">
        <w:rPr>
          <w:rFonts w:ascii="Arial" w:hAnsi="Arial" w:cs="Arial"/>
          <w:sz w:val="20"/>
          <w:szCs w:val="20"/>
        </w:rPr>
        <w:t>аключение Ревизионной комиссии О</w:t>
      </w:r>
      <w:r w:rsidRPr="000C260C">
        <w:rPr>
          <w:rFonts w:ascii="Arial" w:hAnsi="Arial" w:cs="Arial"/>
          <w:sz w:val="20"/>
          <w:szCs w:val="20"/>
        </w:rPr>
        <w:t>бщества по результатам проверки годовой бухгалтерской отчетности;</w:t>
      </w:r>
    </w:p>
    <w:p w:rsidR="006163B5" w:rsidRPr="000C260C" w:rsidRDefault="006163B5" w:rsidP="00FD48EB">
      <w:pPr>
        <w:numPr>
          <w:ilvl w:val="0"/>
          <w:numId w:val="14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0C260C">
        <w:rPr>
          <w:rFonts w:ascii="Arial" w:hAnsi="Arial" w:cs="Arial"/>
          <w:sz w:val="20"/>
          <w:szCs w:val="20"/>
        </w:rPr>
        <w:t>заключение Ревизионной комиссии о достоверности данных, содержащихся в годовом отчете (годовых отчетах);</w:t>
      </w:r>
    </w:p>
    <w:p w:rsidR="00987A7C" w:rsidRPr="000C260C" w:rsidRDefault="00987A7C" w:rsidP="00D60FA4">
      <w:pPr>
        <w:numPr>
          <w:ilvl w:val="0"/>
          <w:numId w:val="14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0C260C">
        <w:rPr>
          <w:rFonts w:ascii="Arial" w:hAnsi="Arial" w:cs="Arial"/>
          <w:sz w:val="20"/>
          <w:szCs w:val="20"/>
        </w:rPr>
        <w:t>свед</w:t>
      </w:r>
      <w:r w:rsidR="00D60FA4" w:rsidRPr="000C260C">
        <w:rPr>
          <w:rFonts w:ascii="Arial" w:hAnsi="Arial" w:cs="Arial"/>
          <w:sz w:val="20"/>
          <w:szCs w:val="20"/>
        </w:rPr>
        <w:t>ения о кандидате (кандидатах) в С</w:t>
      </w:r>
      <w:r w:rsidRPr="000C260C">
        <w:rPr>
          <w:rFonts w:ascii="Arial" w:hAnsi="Arial" w:cs="Arial"/>
          <w:sz w:val="20"/>
          <w:szCs w:val="20"/>
        </w:rPr>
        <w:t>овет директо</w:t>
      </w:r>
      <w:r w:rsidR="00D60FA4" w:rsidRPr="000C260C">
        <w:rPr>
          <w:rFonts w:ascii="Arial" w:hAnsi="Arial" w:cs="Arial"/>
          <w:sz w:val="20"/>
          <w:szCs w:val="20"/>
        </w:rPr>
        <w:t>ров, Ревизионную и счетную комиссии Общества, в объеме, предусмотренном настоящим Положением;</w:t>
      </w:r>
    </w:p>
    <w:p w:rsidR="00987A7C" w:rsidRPr="000C260C" w:rsidRDefault="00987A7C" w:rsidP="00422EED">
      <w:pPr>
        <w:numPr>
          <w:ilvl w:val="0"/>
          <w:numId w:val="14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0C260C">
        <w:rPr>
          <w:rFonts w:ascii="Arial" w:hAnsi="Arial" w:cs="Arial"/>
          <w:sz w:val="20"/>
          <w:szCs w:val="20"/>
        </w:rPr>
        <w:t>сведения о кандидате (</w:t>
      </w:r>
      <w:r w:rsidR="00422EED" w:rsidRPr="000C260C">
        <w:rPr>
          <w:rFonts w:ascii="Arial" w:hAnsi="Arial" w:cs="Arial"/>
          <w:sz w:val="20"/>
          <w:szCs w:val="20"/>
        </w:rPr>
        <w:t>кандидатах) в аудиторы Общества</w:t>
      </w:r>
      <w:r w:rsidRPr="000C260C">
        <w:rPr>
          <w:rFonts w:ascii="Arial" w:hAnsi="Arial" w:cs="Arial"/>
          <w:sz w:val="20"/>
          <w:szCs w:val="20"/>
        </w:rPr>
        <w:t>;</w:t>
      </w:r>
    </w:p>
    <w:p w:rsidR="00422EED" w:rsidRPr="000C260C" w:rsidRDefault="00987A7C" w:rsidP="00422EED">
      <w:pPr>
        <w:numPr>
          <w:ilvl w:val="0"/>
          <w:numId w:val="14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0C260C">
        <w:rPr>
          <w:rFonts w:ascii="Arial" w:hAnsi="Arial" w:cs="Arial"/>
          <w:sz w:val="20"/>
          <w:szCs w:val="20"/>
        </w:rPr>
        <w:t>проект изме</w:t>
      </w:r>
      <w:r w:rsidR="00422EED" w:rsidRPr="000C260C">
        <w:rPr>
          <w:rFonts w:ascii="Arial" w:hAnsi="Arial" w:cs="Arial"/>
          <w:sz w:val="20"/>
          <w:szCs w:val="20"/>
        </w:rPr>
        <w:t>нений и дополнений, вносимых в Устав Общества, или проект У</w:t>
      </w:r>
      <w:r w:rsidR="00752FB8">
        <w:rPr>
          <w:rFonts w:ascii="Arial" w:hAnsi="Arial" w:cs="Arial"/>
          <w:sz w:val="20"/>
          <w:szCs w:val="20"/>
        </w:rPr>
        <w:t>става О</w:t>
      </w:r>
      <w:r w:rsidRPr="000C260C">
        <w:rPr>
          <w:rFonts w:ascii="Arial" w:hAnsi="Arial" w:cs="Arial"/>
          <w:sz w:val="20"/>
          <w:szCs w:val="20"/>
        </w:rPr>
        <w:t>бще</w:t>
      </w:r>
      <w:r w:rsidR="00422EED" w:rsidRPr="000C260C">
        <w:rPr>
          <w:rFonts w:ascii="Arial" w:hAnsi="Arial" w:cs="Arial"/>
          <w:sz w:val="20"/>
          <w:szCs w:val="20"/>
        </w:rPr>
        <w:t>ства в новой редакции</w:t>
      </w:r>
      <w:r w:rsidRPr="000C260C">
        <w:rPr>
          <w:rFonts w:ascii="Arial" w:hAnsi="Arial" w:cs="Arial"/>
          <w:sz w:val="20"/>
          <w:szCs w:val="20"/>
        </w:rPr>
        <w:t>;</w:t>
      </w:r>
    </w:p>
    <w:p w:rsidR="00987A7C" w:rsidRPr="000C260C" w:rsidRDefault="00987A7C" w:rsidP="00422EED">
      <w:pPr>
        <w:numPr>
          <w:ilvl w:val="0"/>
          <w:numId w:val="14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0C260C">
        <w:rPr>
          <w:rFonts w:ascii="Arial" w:hAnsi="Arial" w:cs="Arial"/>
          <w:sz w:val="20"/>
          <w:szCs w:val="20"/>
        </w:rPr>
        <w:t xml:space="preserve"> проекты изменений и дополнений, вн</w:t>
      </w:r>
      <w:r w:rsidR="00422EED" w:rsidRPr="000C260C">
        <w:rPr>
          <w:rFonts w:ascii="Arial" w:hAnsi="Arial" w:cs="Arial"/>
          <w:sz w:val="20"/>
          <w:szCs w:val="20"/>
        </w:rPr>
        <w:t>осимых во внутренние документы О</w:t>
      </w:r>
      <w:r w:rsidRPr="000C260C">
        <w:rPr>
          <w:rFonts w:ascii="Arial" w:hAnsi="Arial" w:cs="Arial"/>
          <w:sz w:val="20"/>
          <w:szCs w:val="20"/>
        </w:rPr>
        <w:t>бщества, или про</w:t>
      </w:r>
      <w:r w:rsidR="00422EED" w:rsidRPr="000C260C">
        <w:rPr>
          <w:rFonts w:ascii="Arial" w:hAnsi="Arial" w:cs="Arial"/>
          <w:sz w:val="20"/>
          <w:szCs w:val="20"/>
        </w:rPr>
        <w:t>екты внутренних документов О</w:t>
      </w:r>
      <w:r w:rsidRPr="000C260C">
        <w:rPr>
          <w:rFonts w:ascii="Arial" w:hAnsi="Arial" w:cs="Arial"/>
          <w:sz w:val="20"/>
          <w:szCs w:val="20"/>
        </w:rPr>
        <w:t xml:space="preserve">бщества в новой редакции; </w:t>
      </w:r>
    </w:p>
    <w:p w:rsidR="00987A7C" w:rsidRPr="000C260C" w:rsidRDefault="00987A7C" w:rsidP="00422EED">
      <w:pPr>
        <w:numPr>
          <w:ilvl w:val="0"/>
          <w:numId w:val="14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0C260C">
        <w:rPr>
          <w:rFonts w:ascii="Arial" w:hAnsi="Arial" w:cs="Arial"/>
          <w:sz w:val="20"/>
          <w:szCs w:val="20"/>
        </w:rPr>
        <w:t>проекты решений</w:t>
      </w:r>
      <w:r w:rsidR="00422EED" w:rsidRPr="000C260C">
        <w:rPr>
          <w:rFonts w:ascii="Arial" w:hAnsi="Arial" w:cs="Arial"/>
          <w:sz w:val="20"/>
          <w:szCs w:val="20"/>
        </w:rPr>
        <w:t xml:space="preserve"> по всем вопросам повестки дня Общего собрания акционеров</w:t>
      </w:r>
      <w:r w:rsidRPr="000C260C">
        <w:rPr>
          <w:rFonts w:ascii="Arial" w:hAnsi="Arial" w:cs="Arial"/>
          <w:sz w:val="20"/>
          <w:szCs w:val="20"/>
        </w:rPr>
        <w:t>;</w:t>
      </w:r>
    </w:p>
    <w:p w:rsidR="009D79A0" w:rsidRPr="000C260C" w:rsidRDefault="00422EED" w:rsidP="00422EED">
      <w:pPr>
        <w:numPr>
          <w:ilvl w:val="0"/>
          <w:numId w:val="14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0C260C">
        <w:rPr>
          <w:rFonts w:ascii="Arial" w:hAnsi="Arial" w:cs="Arial"/>
          <w:sz w:val="20"/>
          <w:szCs w:val="20"/>
        </w:rPr>
        <w:t>рекомендации С</w:t>
      </w:r>
      <w:r w:rsidR="007F21A8" w:rsidRPr="000C260C">
        <w:rPr>
          <w:rFonts w:ascii="Arial" w:hAnsi="Arial" w:cs="Arial"/>
          <w:sz w:val="20"/>
          <w:szCs w:val="20"/>
        </w:rPr>
        <w:t>овета директоров О</w:t>
      </w:r>
      <w:r w:rsidR="00987A7C" w:rsidRPr="000C260C">
        <w:rPr>
          <w:rFonts w:ascii="Arial" w:hAnsi="Arial" w:cs="Arial"/>
          <w:sz w:val="20"/>
          <w:szCs w:val="20"/>
        </w:rPr>
        <w:t xml:space="preserve">бщества по распределению прибыли, в том числе </w:t>
      </w:r>
      <w:r w:rsidR="007F21A8" w:rsidRPr="000C260C">
        <w:rPr>
          <w:rFonts w:ascii="Arial" w:hAnsi="Arial" w:cs="Arial"/>
          <w:sz w:val="20"/>
          <w:szCs w:val="20"/>
        </w:rPr>
        <w:t>по размеру дивиденд</w:t>
      </w:r>
      <w:r w:rsidR="00752FB8">
        <w:rPr>
          <w:rFonts w:ascii="Arial" w:hAnsi="Arial" w:cs="Arial"/>
          <w:sz w:val="20"/>
          <w:szCs w:val="20"/>
        </w:rPr>
        <w:t>ов</w:t>
      </w:r>
      <w:r w:rsidR="007F21A8" w:rsidRPr="000C260C">
        <w:rPr>
          <w:rFonts w:ascii="Arial" w:hAnsi="Arial" w:cs="Arial"/>
          <w:sz w:val="20"/>
          <w:szCs w:val="20"/>
        </w:rPr>
        <w:t xml:space="preserve"> по акциям О</w:t>
      </w:r>
      <w:r w:rsidR="00987A7C" w:rsidRPr="000C260C">
        <w:rPr>
          <w:rFonts w:ascii="Arial" w:hAnsi="Arial" w:cs="Arial"/>
          <w:sz w:val="20"/>
          <w:szCs w:val="20"/>
        </w:rPr>
        <w:t xml:space="preserve">бщества и </w:t>
      </w:r>
      <w:r w:rsidR="007F21A8" w:rsidRPr="000C260C">
        <w:rPr>
          <w:rFonts w:ascii="Arial" w:hAnsi="Arial" w:cs="Arial"/>
          <w:sz w:val="20"/>
          <w:szCs w:val="20"/>
        </w:rPr>
        <w:t xml:space="preserve">порядку </w:t>
      </w:r>
      <w:r w:rsidR="00752FB8">
        <w:rPr>
          <w:rFonts w:ascii="Arial" w:hAnsi="Arial" w:cs="Arial"/>
          <w:sz w:val="20"/>
          <w:szCs w:val="20"/>
        </w:rPr>
        <w:t>их</w:t>
      </w:r>
      <w:r w:rsidR="007F21A8" w:rsidRPr="000C260C">
        <w:rPr>
          <w:rFonts w:ascii="Arial" w:hAnsi="Arial" w:cs="Arial"/>
          <w:sz w:val="20"/>
          <w:szCs w:val="20"/>
        </w:rPr>
        <w:t xml:space="preserve"> выплаты, и убытков О</w:t>
      </w:r>
      <w:r w:rsidR="00987A7C" w:rsidRPr="000C260C">
        <w:rPr>
          <w:rFonts w:ascii="Arial" w:hAnsi="Arial" w:cs="Arial"/>
          <w:sz w:val="20"/>
          <w:szCs w:val="20"/>
        </w:rPr>
        <w:t>бщества по результатам финансового года</w:t>
      </w:r>
      <w:r w:rsidR="009D79A0" w:rsidRPr="000C260C">
        <w:rPr>
          <w:rFonts w:ascii="Arial" w:hAnsi="Arial" w:cs="Arial"/>
          <w:sz w:val="20"/>
          <w:szCs w:val="20"/>
        </w:rPr>
        <w:t>;</w:t>
      </w:r>
    </w:p>
    <w:p w:rsidR="00987A7C" w:rsidRDefault="009D79A0" w:rsidP="007F21A8">
      <w:pPr>
        <w:numPr>
          <w:ilvl w:val="0"/>
          <w:numId w:val="14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0C260C">
        <w:rPr>
          <w:rFonts w:ascii="Arial" w:hAnsi="Arial" w:cs="Arial"/>
          <w:sz w:val="20"/>
          <w:szCs w:val="20"/>
        </w:rPr>
        <w:t>сведе</w:t>
      </w:r>
      <w:r w:rsidR="007F21A8" w:rsidRPr="000C260C">
        <w:rPr>
          <w:rFonts w:ascii="Arial" w:hAnsi="Arial" w:cs="Arial"/>
          <w:sz w:val="20"/>
          <w:szCs w:val="20"/>
        </w:rPr>
        <w:t>ния о заключенных в течение года до даты проведения Общего собрания акционеров</w:t>
      </w:r>
      <w:r w:rsidRPr="000C260C">
        <w:rPr>
          <w:rFonts w:ascii="Arial" w:hAnsi="Arial" w:cs="Arial"/>
          <w:sz w:val="20"/>
          <w:szCs w:val="20"/>
        </w:rPr>
        <w:t xml:space="preserve"> акционерных соглашений</w:t>
      </w:r>
      <w:r w:rsidR="00CD064D">
        <w:rPr>
          <w:rFonts w:ascii="Arial" w:hAnsi="Arial" w:cs="Arial"/>
          <w:sz w:val="20"/>
          <w:szCs w:val="20"/>
        </w:rPr>
        <w:t>;</w:t>
      </w:r>
    </w:p>
    <w:p w:rsidR="00CD064D" w:rsidRPr="000C260C" w:rsidRDefault="00CD064D" w:rsidP="007F21A8">
      <w:pPr>
        <w:numPr>
          <w:ilvl w:val="0"/>
          <w:numId w:val="14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иная информация и материалы к вопросам повестки дня Общего собрания акционеров.</w:t>
      </w:r>
    </w:p>
    <w:p w:rsidR="00987A7C" w:rsidRPr="00987A7C" w:rsidRDefault="00CD064D" w:rsidP="00E928BF">
      <w:pPr>
        <w:widowControl w:val="0"/>
        <w:spacing w:line="320" w:lineRule="atLeast"/>
        <w:ind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5.16. </w:t>
      </w:r>
      <w:r w:rsidR="00987A7C" w:rsidRPr="00987A7C">
        <w:rPr>
          <w:rFonts w:ascii="Arial" w:hAnsi="Arial" w:cs="Arial"/>
          <w:sz w:val="20"/>
          <w:szCs w:val="20"/>
        </w:rPr>
        <w:t xml:space="preserve">К </w:t>
      </w:r>
      <w:r w:rsidR="00503AB5">
        <w:rPr>
          <w:rFonts w:ascii="Arial" w:hAnsi="Arial" w:cs="Arial"/>
          <w:sz w:val="20"/>
          <w:szCs w:val="20"/>
        </w:rPr>
        <w:t xml:space="preserve">дополнительной </w:t>
      </w:r>
      <w:r w:rsidR="00987A7C" w:rsidRPr="00987A7C">
        <w:rPr>
          <w:rFonts w:ascii="Arial" w:hAnsi="Arial" w:cs="Arial"/>
          <w:sz w:val="20"/>
          <w:szCs w:val="20"/>
        </w:rPr>
        <w:t>информации, обязательной для предоставления лиц</w:t>
      </w:r>
      <w:r>
        <w:rPr>
          <w:rFonts w:ascii="Arial" w:hAnsi="Arial" w:cs="Arial"/>
          <w:sz w:val="20"/>
          <w:szCs w:val="20"/>
        </w:rPr>
        <w:t>ам, имеющим право на участие в О</w:t>
      </w:r>
      <w:r w:rsidR="00987A7C" w:rsidRPr="00987A7C">
        <w:rPr>
          <w:rFonts w:ascii="Arial" w:hAnsi="Arial" w:cs="Arial"/>
          <w:sz w:val="20"/>
          <w:szCs w:val="20"/>
        </w:rPr>
        <w:t>бщем собрани</w:t>
      </w:r>
      <w:r>
        <w:rPr>
          <w:rFonts w:ascii="Arial" w:hAnsi="Arial" w:cs="Arial"/>
          <w:sz w:val="20"/>
          <w:szCs w:val="20"/>
        </w:rPr>
        <w:t>и, при подготовке к проведению О</w:t>
      </w:r>
      <w:r w:rsidR="00987A7C" w:rsidRPr="00987A7C">
        <w:rPr>
          <w:rFonts w:ascii="Arial" w:hAnsi="Arial" w:cs="Arial"/>
          <w:sz w:val="20"/>
          <w:szCs w:val="20"/>
        </w:rPr>
        <w:t>бщего собрания, повестка дня которого соде</w:t>
      </w:r>
      <w:r>
        <w:rPr>
          <w:rFonts w:ascii="Arial" w:hAnsi="Arial" w:cs="Arial"/>
          <w:sz w:val="20"/>
          <w:szCs w:val="20"/>
        </w:rPr>
        <w:t>ржит вопрос об избрании членов Совета директоров, членов Р</w:t>
      </w:r>
      <w:r w:rsidR="00987A7C" w:rsidRPr="00987A7C">
        <w:rPr>
          <w:rFonts w:ascii="Arial" w:hAnsi="Arial" w:cs="Arial"/>
          <w:sz w:val="20"/>
          <w:szCs w:val="20"/>
        </w:rPr>
        <w:t>евизионной ком</w:t>
      </w:r>
      <w:r>
        <w:rPr>
          <w:rFonts w:ascii="Arial" w:hAnsi="Arial" w:cs="Arial"/>
          <w:sz w:val="20"/>
          <w:szCs w:val="20"/>
        </w:rPr>
        <w:t xml:space="preserve">иссии, членов счетной комиссии </w:t>
      </w:r>
      <w:r w:rsidR="00987A7C" w:rsidRPr="00987A7C">
        <w:rPr>
          <w:rFonts w:ascii="Arial" w:hAnsi="Arial" w:cs="Arial"/>
          <w:sz w:val="20"/>
          <w:szCs w:val="20"/>
        </w:rPr>
        <w:t>относится:</w:t>
      </w:r>
    </w:p>
    <w:p w:rsidR="00987A7C" w:rsidRPr="00987A7C" w:rsidRDefault="00987A7C" w:rsidP="00E928BF">
      <w:pPr>
        <w:numPr>
          <w:ilvl w:val="0"/>
          <w:numId w:val="1"/>
        </w:numPr>
        <w:tabs>
          <w:tab w:val="clear" w:pos="902"/>
          <w:tab w:val="num" w:pos="561"/>
        </w:tabs>
        <w:spacing w:line="320" w:lineRule="atLeast"/>
        <w:ind w:left="0" w:firstLine="561"/>
        <w:rPr>
          <w:rFonts w:ascii="Arial" w:hAnsi="Arial" w:cs="Arial"/>
          <w:sz w:val="20"/>
          <w:szCs w:val="20"/>
        </w:rPr>
      </w:pPr>
      <w:r w:rsidRPr="00987A7C">
        <w:rPr>
          <w:rFonts w:ascii="Arial" w:hAnsi="Arial" w:cs="Arial"/>
          <w:sz w:val="20"/>
          <w:szCs w:val="20"/>
        </w:rPr>
        <w:t>информация о наличии либо отсутствии письменного согласия выдвинутых кандидатов на избра</w:t>
      </w:r>
      <w:r w:rsidR="00CD064D">
        <w:rPr>
          <w:rFonts w:ascii="Arial" w:hAnsi="Arial" w:cs="Arial"/>
          <w:sz w:val="20"/>
          <w:szCs w:val="20"/>
        </w:rPr>
        <w:t>ние в соответствующий орган О</w:t>
      </w:r>
      <w:r w:rsidRPr="00987A7C">
        <w:rPr>
          <w:rFonts w:ascii="Arial" w:hAnsi="Arial" w:cs="Arial"/>
          <w:sz w:val="20"/>
          <w:szCs w:val="20"/>
        </w:rPr>
        <w:t>бщества.</w:t>
      </w:r>
    </w:p>
    <w:p w:rsidR="00987A7C" w:rsidRPr="00987A7C" w:rsidRDefault="00503AB5" w:rsidP="00E928BF">
      <w:pPr>
        <w:widowControl w:val="0"/>
        <w:spacing w:line="320" w:lineRule="atLeast"/>
        <w:ind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5.17. </w:t>
      </w:r>
      <w:r w:rsidR="00987A7C" w:rsidRPr="00987A7C">
        <w:rPr>
          <w:rFonts w:ascii="Arial" w:hAnsi="Arial" w:cs="Arial"/>
          <w:sz w:val="20"/>
          <w:szCs w:val="20"/>
        </w:rPr>
        <w:t>К дополнительной информации (материалам), обязательной для предоставления лиц</w:t>
      </w:r>
      <w:r w:rsidR="00CA47C5">
        <w:rPr>
          <w:rFonts w:ascii="Arial" w:hAnsi="Arial" w:cs="Arial"/>
          <w:sz w:val="20"/>
          <w:szCs w:val="20"/>
        </w:rPr>
        <w:t>ам, имеющим право на участие в О</w:t>
      </w:r>
      <w:r w:rsidR="00987A7C" w:rsidRPr="00987A7C">
        <w:rPr>
          <w:rFonts w:ascii="Arial" w:hAnsi="Arial" w:cs="Arial"/>
          <w:sz w:val="20"/>
          <w:szCs w:val="20"/>
        </w:rPr>
        <w:t>бщем собрани</w:t>
      </w:r>
      <w:r w:rsidR="00CA47C5">
        <w:rPr>
          <w:rFonts w:ascii="Arial" w:hAnsi="Arial" w:cs="Arial"/>
          <w:sz w:val="20"/>
          <w:szCs w:val="20"/>
        </w:rPr>
        <w:t>и, при подготовке к проведению О</w:t>
      </w:r>
      <w:r w:rsidR="00987A7C" w:rsidRPr="00987A7C">
        <w:rPr>
          <w:rFonts w:ascii="Arial" w:hAnsi="Arial" w:cs="Arial"/>
          <w:sz w:val="20"/>
          <w:szCs w:val="20"/>
        </w:rPr>
        <w:t>бщего собрания, повестка дня которого включает вопросы, голосование по которым может повлечь возникн</w:t>
      </w:r>
      <w:r w:rsidR="00890D59">
        <w:rPr>
          <w:rFonts w:ascii="Arial" w:hAnsi="Arial" w:cs="Arial"/>
          <w:sz w:val="20"/>
          <w:szCs w:val="20"/>
        </w:rPr>
        <w:t>овение права требования выкупа О</w:t>
      </w:r>
      <w:r w:rsidR="00987A7C" w:rsidRPr="00987A7C">
        <w:rPr>
          <w:rFonts w:ascii="Arial" w:hAnsi="Arial" w:cs="Arial"/>
          <w:sz w:val="20"/>
          <w:szCs w:val="20"/>
        </w:rPr>
        <w:t>бществом акций, относятся:</w:t>
      </w:r>
    </w:p>
    <w:p w:rsidR="00987A7C" w:rsidRPr="00987A7C" w:rsidRDefault="00987A7C" w:rsidP="00FF6313">
      <w:pPr>
        <w:numPr>
          <w:ilvl w:val="0"/>
          <w:numId w:val="16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987A7C">
        <w:rPr>
          <w:rFonts w:ascii="Arial" w:hAnsi="Arial" w:cs="Arial"/>
          <w:sz w:val="20"/>
          <w:szCs w:val="20"/>
        </w:rPr>
        <w:t>отчет независимого оценщ</w:t>
      </w:r>
      <w:r w:rsidR="00890D59">
        <w:rPr>
          <w:rFonts w:ascii="Arial" w:hAnsi="Arial" w:cs="Arial"/>
          <w:sz w:val="20"/>
          <w:szCs w:val="20"/>
        </w:rPr>
        <w:t>ика о рыночной стоимости акций О</w:t>
      </w:r>
      <w:r w:rsidRPr="00987A7C">
        <w:rPr>
          <w:rFonts w:ascii="Arial" w:hAnsi="Arial" w:cs="Arial"/>
          <w:sz w:val="20"/>
          <w:szCs w:val="20"/>
        </w:rPr>
        <w:t xml:space="preserve">бщества, </w:t>
      </w:r>
      <w:proofErr w:type="gramStart"/>
      <w:r w:rsidRPr="00987A7C">
        <w:rPr>
          <w:rFonts w:ascii="Arial" w:hAnsi="Arial" w:cs="Arial"/>
          <w:sz w:val="20"/>
          <w:szCs w:val="20"/>
        </w:rPr>
        <w:t>требования</w:t>
      </w:r>
      <w:proofErr w:type="gramEnd"/>
      <w:r w:rsidRPr="00987A7C">
        <w:rPr>
          <w:rFonts w:ascii="Arial" w:hAnsi="Arial" w:cs="Arial"/>
          <w:sz w:val="20"/>
          <w:szCs w:val="20"/>
        </w:rPr>
        <w:t xml:space="preserve"> о выкупе которых могут быть пр</w:t>
      </w:r>
      <w:r w:rsidR="00890D59">
        <w:rPr>
          <w:rFonts w:ascii="Arial" w:hAnsi="Arial" w:cs="Arial"/>
          <w:sz w:val="20"/>
          <w:szCs w:val="20"/>
        </w:rPr>
        <w:t>едъявлены О</w:t>
      </w:r>
      <w:r w:rsidRPr="00987A7C">
        <w:rPr>
          <w:rFonts w:ascii="Arial" w:hAnsi="Arial" w:cs="Arial"/>
          <w:sz w:val="20"/>
          <w:szCs w:val="20"/>
        </w:rPr>
        <w:t>бществу;</w:t>
      </w:r>
    </w:p>
    <w:p w:rsidR="00987A7C" w:rsidRPr="00987A7C" w:rsidRDefault="00987A7C" w:rsidP="00FF6313">
      <w:pPr>
        <w:numPr>
          <w:ilvl w:val="0"/>
          <w:numId w:val="16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987A7C">
        <w:rPr>
          <w:rFonts w:ascii="Arial" w:hAnsi="Arial" w:cs="Arial"/>
          <w:sz w:val="20"/>
          <w:szCs w:val="20"/>
        </w:rPr>
        <w:t>р</w:t>
      </w:r>
      <w:r w:rsidR="00890D59">
        <w:rPr>
          <w:rFonts w:ascii="Arial" w:hAnsi="Arial" w:cs="Arial"/>
          <w:sz w:val="20"/>
          <w:szCs w:val="20"/>
        </w:rPr>
        <w:t>асчет стоимости чистых активов О</w:t>
      </w:r>
      <w:r w:rsidRPr="00987A7C">
        <w:rPr>
          <w:rFonts w:ascii="Arial" w:hAnsi="Arial" w:cs="Arial"/>
          <w:sz w:val="20"/>
          <w:szCs w:val="20"/>
        </w:rPr>
        <w:t>бщества по д</w:t>
      </w:r>
      <w:r w:rsidR="00890D59">
        <w:rPr>
          <w:rFonts w:ascii="Arial" w:hAnsi="Arial" w:cs="Arial"/>
          <w:sz w:val="20"/>
          <w:szCs w:val="20"/>
        </w:rPr>
        <w:t>анным бухгалтерской отчетности О</w:t>
      </w:r>
      <w:r w:rsidRPr="00987A7C">
        <w:rPr>
          <w:rFonts w:ascii="Arial" w:hAnsi="Arial" w:cs="Arial"/>
          <w:sz w:val="20"/>
          <w:szCs w:val="20"/>
        </w:rPr>
        <w:t>бщества за последний завершенный отчетный период;</w:t>
      </w:r>
    </w:p>
    <w:p w:rsidR="00987A7C" w:rsidRPr="00987A7C" w:rsidRDefault="00987A7C" w:rsidP="00FF6313">
      <w:pPr>
        <w:numPr>
          <w:ilvl w:val="0"/>
          <w:numId w:val="16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987A7C">
        <w:rPr>
          <w:rFonts w:ascii="Arial" w:hAnsi="Arial" w:cs="Arial"/>
          <w:sz w:val="20"/>
          <w:szCs w:val="20"/>
        </w:rPr>
        <w:lastRenderedPageBreak/>
        <w:t>протокол (в</w:t>
      </w:r>
      <w:r w:rsidR="00890D59">
        <w:rPr>
          <w:rFonts w:ascii="Arial" w:hAnsi="Arial" w:cs="Arial"/>
          <w:sz w:val="20"/>
          <w:szCs w:val="20"/>
        </w:rPr>
        <w:t>ыписка из протокола) заседания Совета директоров О</w:t>
      </w:r>
      <w:r w:rsidRPr="00987A7C">
        <w:rPr>
          <w:rFonts w:ascii="Arial" w:hAnsi="Arial" w:cs="Arial"/>
          <w:sz w:val="20"/>
          <w:szCs w:val="20"/>
        </w:rPr>
        <w:t>бщества, на котором принято решение об определен</w:t>
      </w:r>
      <w:r w:rsidR="00890D59">
        <w:rPr>
          <w:rFonts w:ascii="Arial" w:hAnsi="Arial" w:cs="Arial"/>
          <w:sz w:val="20"/>
          <w:szCs w:val="20"/>
        </w:rPr>
        <w:t>ии цены выкупа акций О</w:t>
      </w:r>
      <w:r w:rsidRPr="00987A7C">
        <w:rPr>
          <w:rFonts w:ascii="Arial" w:hAnsi="Arial" w:cs="Arial"/>
          <w:sz w:val="20"/>
          <w:szCs w:val="20"/>
        </w:rPr>
        <w:t>бщества, с указанием цены выкупа акций.</w:t>
      </w:r>
    </w:p>
    <w:p w:rsidR="00987A7C" w:rsidRPr="00987A7C" w:rsidRDefault="00890D59" w:rsidP="00E928BF">
      <w:pPr>
        <w:widowControl w:val="0"/>
        <w:spacing w:line="320" w:lineRule="atLeast"/>
        <w:ind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5.18. </w:t>
      </w:r>
      <w:r w:rsidR="00987A7C" w:rsidRPr="00987A7C">
        <w:rPr>
          <w:rFonts w:ascii="Arial" w:hAnsi="Arial" w:cs="Arial"/>
          <w:sz w:val="20"/>
          <w:szCs w:val="20"/>
        </w:rPr>
        <w:t>К дополнительной информации (материалам), обязательной для предоставления лиц</w:t>
      </w:r>
      <w:r w:rsidR="005A3888">
        <w:rPr>
          <w:rFonts w:ascii="Arial" w:hAnsi="Arial" w:cs="Arial"/>
          <w:sz w:val="20"/>
          <w:szCs w:val="20"/>
        </w:rPr>
        <w:t>ам, имеющим право на участие в О</w:t>
      </w:r>
      <w:r w:rsidR="00987A7C" w:rsidRPr="00987A7C">
        <w:rPr>
          <w:rFonts w:ascii="Arial" w:hAnsi="Arial" w:cs="Arial"/>
          <w:sz w:val="20"/>
          <w:szCs w:val="20"/>
        </w:rPr>
        <w:t>бщем собрани</w:t>
      </w:r>
      <w:r w:rsidR="005A3888">
        <w:rPr>
          <w:rFonts w:ascii="Arial" w:hAnsi="Arial" w:cs="Arial"/>
          <w:sz w:val="20"/>
          <w:szCs w:val="20"/>
        </w:rPr>
        <w:t>и, при подготовке к проведению О</w:t>
      </w:r>
      <w:r w:rsidR="00987A7C" w:rsidRPr="00987A7C">
        <w:rPr>
          <w:rFonts w:ascii="Arial" w:hAnsi="Arial" w:cs="Arial"/>
          <w:sz w:val="20"/>
          <w:szCs w:val="20"/>
        </w:rPr>
        <w:t>бщего собрания, повестка дня которого включает вопрос о реорга</w:t>
      </w:r>
      <w:r w:rsidR="00752FB8">
        <w:rPr>
          <w:rFonts w:ascii="Arial" w:hAnsi="Arial" w:cs="Arial"/>
          <w:sz w:val="20"/>
          <w:szCs w:val="20"/>
        </w:rPr>
        <w:t>низации О</w:t>
      </w:r>
      <w:r w:rsidR="00987A7C" w:rsidRPr="00987A7C">
        <w:rPr>
          <w:rFonts w:ascii="Arial" w:hAnsi="Arial" w:cs="Arial"/>
          <w:sz w:val="20"/>
          <w:szCs w:val="20"/>
        </w:rPr>
        <w:t>бщества, относятся:</w:t>
      </w:r>
    </w:p>
    <w:p w:rsidR="00987A7C" w:rsidRPr="00987A7C" w:rsidRDefault="00987A7C" w:rsidP="004521A7">
      <w:pPr>
        <w:numPr>
          <w:ilvl w:val="0"/>
          <w:numId w:val="17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987A7C">
        <w:rPr>
          <w:rFonts w:ascii="Arial" w:hAnsi="Arial" w:cs="Arial"/>
          <w:sz w:val="20"/>
          <w:szCs w:val="20"/>
        </w:rPr>
        <w:t>обоснование у</w:t>
      </w:r>
      <w:r w:rsidR="00715C93">
        <w:rPr>
          <w:rFonts w:ascii="Arial" w:hAnsi="Arial" w:cs="Arial"/>
          <w:sz w:val="20"/>
          <w:szCs w:val="20"/>
        </w:rPr>
        <w:t>словий и порядка реорганизации О</w:t>
      </w:r>
      <w:r w:rsidRPr="00987A7C">
        <w:rPr>
          <w:rFonts w:ascii="Arial" w:hAnsi="Arial" w:cs="Arial"/>
          <w:sz w:val="20"/>
          <w:szCs w:val="20"/>
        </w:rPr>
        <w:t xml:space="preserve">бщества, содержащихся в решении о разделении, выделении или преобразовании либо в договоре о слиянии или присоединении, утвержденное (принятое) уполномоченным органом </w:t>
      </w:r>
      <w:r w:rsidR="00715C93">
        <w:rPr>
          <w:rFonts w:ascii="Arial" w:hAnsi="Arial" w:cs="Arial"/>
          <w:sz w:val="20"/>
          <w:szCs w:val="20"/>
        </w:rPr>
        <w:t>О</w:t>
      </w:r>
      <w:r w:rsidRPr="00987A7C">
        <w:rPr>
          <w:rFonts w:ascii="Arial" w:hAnsi="Arial" w:cs="Arial"/>
          <w:sz w:val="20"/>
          <w:szCs w:val="20"/>
        </w:rPr>
        <w:t>бщества;</w:t>
      </w:r>
    </w:p>
    <w:p w:rsidR="00987A7C" w:rsidRPr="00987A7C" w:rsidRDefault="00987A7C" w:rsidP="004521A7">
      <w:pPr>
        <w:numPr>
          <w:ilvl w:val="0"/>
          <w:numId w:val="17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987A7C">
        <w:rPr>
          <w:rFonts w:ascii="Arial" w:hAnsi="Arial" w:cs="Arial"/>
          <w:sz w:val="20"/>
          <w:szCs w:val="20"/>
        </w:rPr>
        <w:t xml:space="preserve">годовые отчеты и годовая бухгалтерская отчетность всех организаций, участвующих в реорганизации, за три завершенных финансовых года, </w:t>
      </w:r>
      <w:r w:rsidR="00752FB8">
        <w:rPr>
          <w:rFonts w:ascii="Arial" w:hAnsi="Arial" w:cs="Arial"/>
          <w:sz w:val="20"/>
          <w:szCs w:val="20"/>
        </w:rPr>
        <w:t>предшествующих дате проведения О</w:t>
      </w:r>
      <w:r w:rsidRPr="00987A7C">
        <w:rPr>
          <w:rFonts w:ascii="Arial" w:hAnsi="Arial" w:cs="Arial"/>
          <w:sz w:val="20"/>
          <w:szCs w:val="20"/>
        </w:rPr>
        <w:t>бщего собрания, либо за каждый завершенный финансовый год с момента образования организации, если организация осуществляет свою деятельность менее трех лет;</w:t>
      </w:r>
    </w:p>
    <w:p w:rsidR="00987A7C" w:rsidRDefault="00987A7C" w:rsidP="004521A7">
      <w:pPr>
        <w:numPr>
          <w:ilvl w:val="0"/>
          <w:numId w:val="17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987A7C">
        <w:rPr>
          <w:rFonts w:ascii="Arial" w:hAnsi="Arial" w:cs="Arial"/>
          <w:sz w:val="20"/>
          <w:szCs w:val="20"/>
        </w:rPr>
        <w:t xml:space="preserve">квартальная бухгалтерская отчетность всех организаций, участвующих в реорганизации, за последний завершенный квартал, предшествующий дате проведения </w:t>
      </w:r>
      <w:r w:rsidR="004521A7">
        <w:rPr>
          <w:rFonts w:ascii="Arial" w:hAnsi="Arial" w:cs="Arial"/>
          <w:sz w:val="20"/>
          <w:szCs w:val="20"/>
        </w:rPr>
        <w:t>О</w:t>
      </w:r>
      <w:r w:rsidRPr="00987A7C">
        <w:rPr>
          <w:rFonts w:ascii="Arial" w:hAnsi="Arial" w:cs="Arial"/>
          <w:sz w:val="20"/>
          <w:szCs w:val="20"/>
        </w:rPr>
        <w:t>бщего собра</w:t>
      </w:r>
      <w:r w:rsidR="004521A7">
        <w:rPr>
          <w:rFonts w:ascii="Arial" w:hAnsi="Arial" w:cs="Arial"/>
          <w:sz w:val="20"/>
          <w:szCs w:val="20"/>
        </w:rPr>
        <w:t>ния;</w:t>
      </w:r>
    </w:p>
    <w:p w:rsidR="004521A7" w:rsidRDefault="004521A7" w:rsidP="004521A7">
      <w:pPr>
        <w:numPr>
          <w:ilvl w:val="0"/>
          <w:numId w:val="17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проект решения о разделении, выделении и преобразовании либо договор (проект договора</w:t>
      </w:r>
      <w:r w:rsidR="00752FB8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о слиянии или присоединении, заключаемый между обществами, участвующими в слиянии или присоединении;</w:t>
      </w:r>
    </w:p>
    <w:p w:rsidR="004521A7" w:rsidRPr="00987A7C" w:rsidRDefault="004521A7" w:rsidP="004521A7">
      <w:pPr>
        <w:numPr>
          <w:ilvl w:val="0"/>
          <w:numId w:val="17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проект передаточного акта (разделительного баланса).</w:t>
      </w:r>
    </w:p>
    <w:p w:rsidR="00987A7C" w:rsidRPr="00987A7C" w:rsidRDefault="001827C7" w:rsidP="00E928BF">
      <w:pPr>
        <w:widowControl w:val="0"/>
        <w:spacing w:line="320" w:lineRule="atLeast"/>
        <w:ind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5.19. </w:t>
      </w:r>
      <w:r w:rsidR="00987A7C" w:rsidRPr="00987A7C">
        <w:rPr>
          <w:rFonts w:ascii="Arial" w:hAnsi="Arial" w:cs="Arial"/>
          <w:sz w:val="20"/>
          <w:szCs w:val="20"/>
        </w:rPr>
        <w:t>К дополнительной информации (материалам), обязательной для предоставления лиц</w:t>
      </w:r>
      <w:r>
        <w:rPr>
          <w:rFonts w:ascii="Arial" w:hAnsi="Arial" w:cs="Arial"/>
          <w:sz w:val="20"/>
          <w:szCs w:val="20"/>
        </w:rPr>
        <w:t>ам, имеющим право на участие в О</w:t>
      </w:r>
      <w:r w:rsidR="00987A7C" w:rsidRPr="00987A7C">
        <w:rPr>
          <w:rFonts w:ascii="Arial" w:hAnsi="Arial" w:cs="Arial"/>
          <w:sz w:val="20"/>
          <w:szCs w:val="20"/>
        </w:rPr>
        <w:t>бщем собрани</w:t>
      </w:r>
      <w:r>
        <w:rPr>
          <w:rFonts w:ascii="Arial" w:hAnsi="Arial" w:cs="Arial"/>
          <w:sz w:val="20"/>
          <w:szCs w:val="20"/>
        </w:rPr>
        <w:t>и, при подготовке к проведению О</w:t>
      </w:r>
      <w:r w:rsidR="00987A7C" w:rsidRPr="00987A7C">
        <w:rPr>
          <w:rFonts w:ascii="Arial" w:hAnsi="Arial" w:cs="Arial"/>
          <w:sz w:val="20"/>
          <w:szCs w:val="20"/>
        </w:rPr>
        <w:t>бщего собрания, повестка дня которого включает вопрос о передаче полномочий единоличного исполнительного органа</w:t>
      </w:r>
      <w:r>
        <w:rPr>
          <w:rFonts w:ascii="Arial" w:hAnsi="Arial" w:cs="Arial"/>
          <w:sz w:val="20"/>
          <w:szCs w:val="20"/>
        </w:rPr>
        <w:t xml:space="preserve"> О</w:t>
      </w:r>
      <w:r w:rsidR="00987A7C" w:rsidRPr="00987A7C">
        <w:rPr>
          <w:rFonts w:ascii="Arial" w:hAnsi="Arial" w:cs="Arial"/>
          <w:sz w:val="20"/>
          <w:szCs w:val="20"/>
        </w:rPr>
        <w:t>бщества управляющей орга</w:t>
      </w:r>
      <w:r>
        <w:rPr>
          <w:rFonts w:ascii="Arial" w:hAnsi="Arial" w:cs="Arial"/>
          <w:sz w:val="20"/>
          <w:szCs w:val="20"/>
        </w:rPr>
        <w:t>низации (управляющему) О</w:t>
      </w:r>
      <w:r w:rsidR="00987A7C" w:rsidRPr="00987A7C">
        <w:rPr>
          <w:rFonts w:ascii="Arial" w:hAnsi="Arial" w:cs="Arial"/>
          <w:sz w:val="20"/>
          <w:szCs w:val="20"/>
        </w:rPr>
        <w:t>бщества, относятся:</w:t>
      </w:r>
    </w:p>
    <w:p w:rsidR="00987A7C" w:rsidRPr="00987A7C" w:rsidRDefault="00987A7C" w:rsidP="001827C7">
      <w:pPr>
        <w:numPr>
          <w:ilvl w:val="0"/>
          <w:numId w:val="18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987A7C">
        <w:rPr>
          <w:rFonts w:ascii="Arial" w:hAnsi="Arial" w:cs="Arial"/>
          <w:sz w:val="20"/>
          <w:szCs w:val="20"/>
        </w:rPr>
        <w:t>перечень иных обществ, управление которыми осуществляет управляющая организация (управляющий);</w:t>
      </w:r>
    </w:p>
    <w:p w:rsidR="00987A7C" w:rsidRPr="00987A7C" w:rsidRDefault="00987A7C" w:rsidP="001827C7">
      <w:pPr>
        <w:numPr>
          <w:ilvl w:val="0"/>
          <w:numId w:val="18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987A7C">
        <w:rPr>
          <w:rFonts w:ascii="Arial" w:hAnsi="Arial" w:cs="Arial"/>
          <w:sz w:val="20"/>
          <w:szCs w:val="20"/>
        </w:rPr>
        <w:t>перечень членов совета директоров, иных высших должностных лиц и крупнейших акционеров управляющей организации (управляющего) и прочая информация, которая может быть необходимой для выяснения вероятности конфликта интересов;</w:t>
      </w:r>
    </w:p>
    <w:p w:rsidR="00987A7C" w:rsidRPr="00987A7C" w:rsidRDefault="00987A7C" w:rsidP="001827C7">
      <w:pPr>
        <w:numPr>
          <w:ilvl w:val="0"/>
          <w:numId w:val="18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987A7C">
        <w:rPr>
          <w:rFonts w:ascii="Arial" w:hAnsi="Arial" w:cs="Arial"/>
          <w:sz w:val="20"/>
          <w:szCs w:val="20"/>
        </w:rPr>
        <w:t xml:space="preserve">финансовая отчетность управляющей организации (управляющего) в объеме, достаточном для </w:t>
      </w:r>
      <w:proofErr w:type="gramStart"/>
      <w:r w:rsidRPr="00987A7C">
        <w:rPr>
          <w:rFonts w:ascii="Arial" w:hAnsi="Arial" w:cs="Arial"/>
          <w:sz w:val="20"/>
          <w:szCs w:val="20"/>
        </w:rPr>
        <w:t>оценки</w:t>
      </w:r>
      <w:proofErr w:type="gramEnd"/>
      <w:r w:rsidRPr="00987A7C">
        <w:rPr>
          <w:rFonts w:ascii="Arial" w:hAnsi="Arial" w:cs="Arial"/>
          <w:sz w:val="20"/>
          <w:szCs w:val="20"/>
        </w:rPr>
        <w:t xml:space="preserve"> имеющейся у управляющей организации (управляющего) возможности удовлетворять за счет своих активов или заключенных договоров страхования любые претензии, предъявляемые ей в связи с ненадлежащим исполнением возложенных на нее обязанностей;</w:t>
      </w:r>
    </w:p>
    <w:p w:rsidR="00987A7C" w:rsidRPr="00987A7C" w:rsidRDefault="00987A7C" w:rsidP="001827C7">
      <w:pPr>
        <w:numPr>
          <w:ilvl w:val="0"/>
          <w:numId w:val="18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987A7C">
        <w:rPr>
          <w:rFonts w:ascii="Arial" w:hAnsi="Arial" w:cs="Arial"/>
          <w:sz w:val="20"/>
          <w:szCs w:val="20"/>
        </w:rPr>
        <w:t>устав управляющей организации (управляющего);</w:t>
      </w:r>
    </w:p>
    <w:p w:rsidR="00B76F79" w:rsidRPr="001827C7" w:rsidRDefault="00987A7C" w:rsidP="001827C7">
      <w:pPr>
        <w:numPr>
          <w:ilvl w:val="0"/>
          <w:numId w:val="18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987A7C">
        <w:rPr>
          <w:rFonts w:ascii="Arial" w:hAnsi="Arial" w:cs="Arial"/>
          <w:sz w:val="20"/>
          <w:szCs w:val="20"/>
        </w:rPr>
        <w:t>проект до</w:t>
      </w:r>
      <w:r w:rsidR="001827C7">
        <w:rPr>
          <w:rFonts w:ascii="Arial" w:hAnsi="Arial" w:cs="Arial"/>
          <w:sz w:val="20"/>
          <w:szCs w:val="20"/>
        </w:rPr>
        <w:t>говора об оказании услуг между О</w:t>
      </w:r>
      <w:r w:rsidRPr="00987A7C">
        <w:rPr>
          <w:rFonts w:ascii="Arial" w:hAnsi="Arial" w:cs="Arial"/>
          <w:sz w:val="20"/>
          <w:szCs w:val="20"/>
        </w:rPr>
        <w:t>бществом и управляющей организацией (управляющим</w:t>
      </w:r>
      <w:r w:rsidR="001827C7">
        <w:rPr>
          <w:rFonts w:ascii="Arial" w:hAnsi="Arial" w:cs="Arial"/>
          <w:sz w:val="20"/>
          <w:szCs w:val="20"/>
        </w:rPr>
        <w:t>)</w:t>
      </w:r>
      <w:r w:rsidRPr="00987A7C">
        <w:rPr>
          <w:rFonts w:ascii="Arial" w:hAnsi="Arial" w:cs="Arial"/>
          <w:sz w:val="20"/>
          <w:szCs w:val="20"/>
        </w:rPr>
        <w:t>.</w:t>
      </w:r>
    </w:p>
    <w:p w:rsidR="00B76F79" w:rsidRPr="00F51722" w:rsidRDefault="001827C7" w:rsidP="00F51722">
      <w:pPr>
        <w:tabs>
          <w:tab w:val="left" w:pos="0"/>
          <w:tab w:val="left" w:pos="180"/>
        </w:tabs>
        <w:spacing w:line="320" w:lineRule="atLeast"/>
        <w:ind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5.20</w:t>
      </w:r>
      <w:r w:rsidR="00B76F79" w:rsidRPr="00246EEC">
        <w:rPr>
          <w:rFonts w:ascii="Arial" w:hAnsi="Arial" w:cs="Arial"/>
          <w:sz w:val="20"/>
          <w:szCs w:val="20"/>
        </w:rPr>
        <w:t xml:space="preserve">. </w:t>
      </w:r>
      <w:proofErr w:type="gramStart"/>
      <w:r w:rsidR="00B76F79">
        <w:rPr>
          <w:rFonts w:ascii="Arial" w:hAnsi="Arial" w:cs="Arial"/>
          <w:sz w:val="20"/>
          <w:szCs w:val="20"/>
        </w:rPr>
        <w:t xml:space="preserve">Совет директоров вправе принимать решения о предоставлении </w:t>
      </w:r>
      <w:r w:rsidR="00B76F79" w:rsidRPr="007C0697">
        <w:rPr>
          <w:rFonts w:ascii="Arial" w:hAnsi="Arial" w:cs="Arial"/>
          <w:sz w:val="20"/>
          <w:szCs w:val="20"/>
        </w:rPr>
        <w:t>лиц</w:t>
      </w:r>
      <w:r>
        <w:rPr>
          <w:rFonts w:ascii="Arial" w:hAnsi="Arial" w:cs="Arial"/>
          <w:sz w:val="20"/>
          <w:szCs w:val="20"/>
        </w:rPr>
        <w:t>ам, имеющим право на участие в О</w:t>
      </w:r>
      <w:r w:rsidR="00B76F79" w:rsidRPr="007C0697">
        <w:rPr>
          <w:rFonts w:ascii="Arial" w:hAnsi="Arial" w:cs="Arial"/>
          <w:sz w:val="20"/>
          <w:szCs w:val="20"/>
        </w:rPr>
        <w:t xml:space="preserve">бщем собрании акционеров, </w:t>
      </w:r>
      <w:r w:rsidR="00B76F79">
        <w:rPr>
          <w:rFonts w:ascii="Arial" w:hAnsi="Arial" w:cs="Arial"/>
          <w:sz w:val="20"/>
          <w:szCs w:val="20"/>
        </w:rPr>
        <w:t>иной информации (материалов), помимо преду</w:t>
      </w:r>
      <w:r>
        <w:rPr>
          <w:rFonts w:ascii="Arial" w:hAnsi="Arial" w:cs="Arial"/>
          <w:sz w:val="20"/>
          <w:szCs w:val="20"/>
        </w:rPr>
        <w:t>смотренной законодательством, Уставом О</w:t>
      </w:r>
      <w:r w:rsidR="00B76F79">
        <w:rPr>
          <w:rFonts w:ascii="Arial" w:hAnsi="Arial" w:cs="Arial"/>
          <w:sz w:val="20"/>
          <w:szCs w:val="20"/>
        </w:rPr>
        <w:t>бщества</w:t>
      </w:r>
      <w:r>
        <w:rPr>
          <w:rFonts w:ascii="Arial" w:hAnsi="Arial" w:cs="Arial"/>
          <w:sz w:val="20"/>
          <w:szCs w:val="20"/>
        </w:rPr>
        <w:t xml:space="preserve"> и настоящим Положением</w:t>
      </w:r>
      <w:r w:rsidR="00B76F79">
        <w:rPr>
          <w:rFonts w:ascii="Arial" w:hAnsi="Arial" w:cs="Arial"/>
          <w:sz w:val="20"/>
          <w:szCs w:val="20"/>
        </w:rPr>
        <w:t>.</w:t>
      </w:r>
      <w:proofErr w:type="gramEnd"/>
      <w:r w:rsidR="00B76F79">
        <w:rPr>
          <w:rFonts w:ascii="Arial" w:hAnsi="Arial" w:cs="Arial"/>
          <w:sz w:val="20"/>
          <w:szCs w:val="20"/>
        </w:rPr>
        <w:t xml:space="preserve"> В состав такой информации (материалов) могут включаться</w:t>
      </w:r>
      <w:r w:rsidR="00B76F79" w:rsidRPr="00246EEC">
        <w:rPr>
          <w:rFonts w:ascii="Arial" w:hAnsi="Arial" w:cs="Arial"/>
          <w:sz w:val="20"/>
          <w:szCs w:val="20"/>
        </w:rPr>
        <w:t xml:space="preserve"> аналитические исследования и материалы прессы, в том </w:t>
      </w:r>
      <w:proofErr w:type="gramStart"/>
      <w:r w:rsidR="00B76F79" w:rsidRPr="00246EEC">
        <w:rPr>
          <w:rFonts w:ascii="Arial" w:hAnsi="Arial" w:cs="Arial"/>
          <w:sz w:val="20"/>
          <w:szCs w:val="20"/>
        </w:rPr>
        <w:t>числе</w:t>
      </w:r>
      <w:proofErr w:type="gramEnd"/>
      <w:r w:rsidR="00B76F79" w:rsidRPr="00246EEC">
        <w:rPr>
          <w:rFonts w:ascii="Arial" w:hAnsi="Arial" w:cs="Arial"/>
          <w:sz w:val="20"/>
          <w:szCs w:val="20"/>
        </w:rPr>
        <w:t xml:space="preserve"> те, в которых может содержаться критический взгляд н</w:t>
      </w:r>
      <w:r>
        <w:rPr>
          <w:rFonts w:ascii="Arial" w:hAnsi="Arial" w:cs="Arial"/>
          <w:sz w:val="20"/>
          <w:szCs w:val="20"/>
        </w:rPr>
        <w:t>а деятельность О</w:t>
      </w:r>
      <w:r w:rsidR="00B76F79" w:rsidRPr="00246EEC">
        <w:rPr>
          <w:rFonts w:ascii="Arial" w:hAnsi="Arial" w:cs="Arial"/>
          <w:sz w:val="20"/>
          <w:szCs w:val="20"/>
        </w:rPr>
        <w:t>бщества</w:t>
      </w:r>
      <w:r w:rsidR="00B76F79">
        <w:rPr>
          <w:rFonts w:ascii="Arial" w:hAnsi="Arial" w:cs="Arial"/>
          <w:sz w:val="20"/>
          <w:szCs w:val="20"/>
        </w:rPr>
        <w:t>, а также иная информация (материалы)</w:t>
      </w:r>
      <w:r w:rsidR="00B76F79" w:rsidRPr="00246EEC">
        <w:rPr>
          <w:rFonts w:ascii="Arial" w:hAnsi="Arial" w:cs="Arial"/>
          <w:sz w:val="20"/>
          <w:szCs w:val="20"/>
        </w:rPr>
        <w:t>, помимо предусмотренных непо</w:t>
      </w:r>
      <w:r>
        <w:rPr>
          <w:rFonts w:ascii="Arial" w:hAnsi="Arial" w:cs="Arial"/>
          <w:sz w:val="20"/>
          <w:szCs w:val="20"/>
        </w:rPr>
        <w:t xml:space="preserve">средственно </w:t>
      </w:r>
      <w:r>
        <w:rPr>
          <w:rFonts w:ascii="Arial" w:hAnsi="Arial" w:cs="Arial"/>
          <w:sz w:val="20"/>
          <w:szCs w:val="20"/>
        </w:rPr>
        <w:lastRenderedPageBreak/>
        <w:t>законодательством, У</w:t>
      </w:r>
      <w:r w:rsidR="00B76F79" w:rsidRPr="00246EEC">
        <w:rPr>
          <w:rFonts w:ascii="Arial" w:hAnsi="Arial" w:cs="Arial"/>
          <w:sz w:val="20"/>
          <w:szCs w:val="20"/>
        </w:rPr>
        <w:t xml:space="preserve">ставом </w:t>
      </w:r>
      <w:r>
        <w:rPr>
          <w:rFonts w:ascii="Arial" w:hAnsi="Arial" w:cs="Arial"/>
          <w:sz w:val="20"/>
          <w:szCs w:val="20"/>
        </w:rPr>
        <w:t>О</w:t>
      </w:r>
      <w:r w:rsidR="00B76F79" w:rsidRPr="00246EEC">
        <w:rPr>
          <w:rFonts w:ascii="Arial" w:hAnsi="Arial" w:cs="Arial"/>
          <w:sz w:val="20"/>
          <w:szCs w:val="20"/>
        </w:rPr>
        <w:t>бщества</w:t>
      </w:r>
      <w:r>
        <w:rPr>
          <w:rFonts w:ascii="Arial" w:hAnsi="Arial" w:cs="Arial"/>
          <w:sz w:val="20"/>
          <w:szCs w:val="20"/>
        </w:rPr>
        <w:t xml:space="preserve"> и настоящим Положением</w:t>
      </w:r>
      <w:r w:rsidR="00B76F79" w:rsidRPr="00246EEC">
        <w:rPr>
          <w:rFonts w:ascii="Arial" w:hAnsi="Arial" w:cs="Arial"/>
          <w:sz w:val="20"/>
          <w:szCs w:val="20"/>
        </w:rPr>
        <w:t>, имеющ</w:t>
      </w:r>
      <w:r w:rsidR="00B76F79">
        <w:rPr>
          <w:rFonts w:ascii="Arial" w:hAnsi="Arial" w:cs="Arial"/>
          <w:sz w:val="20"/>
          <w:szCs w:val="20"/>
        </w:rPr>
        <w:t>ая</w:t>
      </w:r>
      <w:r w:rsidR="00B76F79" w:rsidRPr="00246EEC">
        <w:rPr>
          <w:rFonts w:ascii="Arial" w:hAnsi="Arial" w:cs="Arial"/>
          <w:sz w:val="20"/>
          <w:szCs w:val="20"/>
        </w:rPr>
        <w:t xml:space="preserve"> непосредственное отношение к повестке дня собрания. </w:t>
      </w:r>
    </w:p>
    <w:p w:rsidR="00B76F79" w:rsidRDefault="00F51722" w:rsidP="00964A2C">
      <w:pPr>
        <w:tabs>
          <w:tab w:val="left" w:pos="0"/>
          <w:tab w:val="left" w:pos="180"/>
        </w:tabs>
        <w:spacing w:line="320" w:lineRule="atLeast"/>
        <w:ind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5.21. </w:t>
      </w:r>
      <w:proofErr w:type="gramStart"/>
      <w:r w:rsidR="00B76F79">
        <w:rPr>
          <w:rFonts w:ascii="Arial" w:hAnsi="Arial" w:cs="Arial"/>
          <w:sz w:val="20"/>
          <w:szCs w:val="20"/>
        </w:rPr>
        <w:t>Ин</w:t>
      </w:r>
      <w:r w:rsidR="00B76F79">
        <w:rPr>
          <w:rFonts w:ascii="Arial" w:hAnsi="Arial" w:cs="Arial"/>
          <w:sz w:val="20"/>
          <w:szCs w:val="20"/>
        </w:rPr>
        <w:softHyphen/>
        <w:t>фор</w:t>
      </w:r>
      <w:r w:rsidR="00B76F79">
        <w:rPr>
          <w:rFonts w:ascii="Arial" w:hAnsi="Arial" w:cs="Arial"/>
          <w:sz w:val="20"/>
          <w:szCs w:val="20"/>
        </w:rPr>
        <w:softHyphen/>
        <w:t>ма</w:t>
      </w:r>
      <w:r w:rsidR="00B76F79">
        <w:rPr>
          <w:rFonts w:ascii="Arial" w:hAnsi="Arial" w:cs="Arial"/>
          <w:sz w:val="20"/>
          <w:szCs w:val="20"/>
        </w:rPr>
        <w:softHyphen/>
        <w:t>ция (ма</w:t>
      </w:r>
      <w:r w:rsidR="00B76F79">
        <w:rPr>
          <w:rFonts w:ascii="Arial" w:hAnsi="Arial" w:cs="Arial"/>
          <w:sz w:val="20"/>
          <w:szCs w:val="20"/>
        </w:rPr>
        <w:softHyphen/>
        <w:t>те</w:t>
      </w:r>
      <w:r w:rsidR="00B76F79">
        <w:rPr>
          <w:rFonts w:ascii="Arial" w:hAnsi="Arial" w:cs="Arial"/>
          <w:sz w:val="20"/>
          <w:szCs w:val="20"/>
        </w:rPr>
        <w:softHyphen/>
        <w:t>ри</w:t>
      </w:r>
      <w:r w:rsidR="00B76F79">
        <w:rPr>
          <w:rFonts w:ascii="Arial" w:hAnsi="Arial" w:cs="Arial"/>
          <w:sz w:val="20"/>
          <w:szCs w:val="20"/>
        </w:rPr>
        <w:softHyphen/>
        <w:t>а</w:t>
      </w:r>
      <w:r w:rsidR="00B76F79">
        <w:rPr>
          <w:rFonts w:ascii="Arial" w:hAnsi="Arial" w:cs="Arial"/>
          <w:sz w:val="20"/>
          <w:szCs w:val="20"/>
        </w:rPr>
        <w:softHyphen/>
        <w:t>лы), пре</w:t>
      </w:r>
      <w:r w:rsidR="00D71F53">
        <w:rPr>
          <w:rFonts w:ascii="Arial" w:hAnsi="Arial" w:cs="Arial"/>
          <w:sz w:val="20"/>
          <w:szCs w:val="20"/>
        </w:rPr>
        <w:softHyphen/>
        <w:t>д</w:t>
      </w:r>
      <w:r w:rsidR="00D71F53">
        <w:rPr>
          <w:rFonts w:ascii="Arial" w:hAnsi="Arial" w:cs="Arial"/>
          <w:sz w:val="20"/>
          <w:szCs w:val="20"/>
        </w:rPr>
        <w:softHyphen/>
        <w:t>у</w:t>
      </w:r>
      <w:r w:rsidR="00D71F53">
        <w:rPr>
          <w:rFonts w:ascii="Arial" w:hAnsi="Arial" w:cs="Arial"/>
          <w:sz w:val="20"/>
          <w:szCs w:val="20"/>
        </w:rPr>
        <w:softHyphen/>
        <w:t>смо</w:t>
      </w:r>
      <w:r w:rsidR="00D71F53">
        <w:rPr>
          <w:rFonts w:ascii="Arial" w:hAnsi="Arial" w:cs="Arial"/>
          <w:sz w:val="20"/>
          <w:szCs w:val="20"/>
        </w:rPr>
        <w:softHyphen/>
        <w:t>т</w:t>
      </w:r>
      <w:r w:rsidR="00D71F53">
        <w:rPr>
          <w:rFonts w:ascii="Arial" w:hAnsi="Arial" w:cs="Arial"/>
          <w:sz w:val="20"/>
          <w:szCs w:val="20"/>
        </w:rPr>
        <w:softHyphen/>
        <w:t>рен</w:t>
      </w:r>
      <w:r w:rsidR="00D71F53">
        <w:rPr>
          <w:rFonts w:ascii="Arial" w:hAnsi="Arial" w:cs="Arial"/>
          <w:sz w:val="20"/>
          <w:szCs w:val="20"/>
        </w:rPr>
        <w:softHyphen/>
        <w:t>ная на</w:t>
      </w:r>
      <w:r w:rsidR="00D71F53">
        <w:rPr>
          <w:rFonts w:ascii="Arial" w:hAnsi="Arial" w:cs="Arial"/>
          <w:sz w:val="20"/>
          <w:szCs w:val="20"/>
        </w:rPr>
        <w:softHyphen/>
        <w:t>сто</w:t>
      </w:r>
      <w:r w:rsidR="00D71F53">
        <w:rPr>
          <w:rFonts w:ascii="Arial" w:hAnsi="Arial" w:cs="Arial"/>
          <w:sz w:val="20"/>
          <w:szCs w:val="20"/>
        </w:rPr>
        <w:softHyphen/>
        <w:t>я</w:t>
      </w:r>
      <w:r w:rsidR="00D71F53">
        <w:rPr>
          <w:rFonts w:ascii="Arial" w:hAnsi="Arial" w:cs="Arial"/>
          <w:sz w:val="20"/>
          <w:szCs w:val="20"/>
        </w:rPr>
        <w:softHyphen/>
        <w:t>щей статьей</w:t>
      </w:r>
      <w:r w:rsidR="00B76F79">
        <w:rPr>
          <w:rFonts w:ascii="Arial" w:hAnsi="Arial" w:cs="Arial"/>
          <w:sz w:val="20"/>
          <w:szCs w:val="20"/>
        </w:rPr>
        <w:t>, в те</w:t>
      </w:r>
      <w:r w:rsidR="00B76F79">
        <w:rPr>
          <w:rFonts w:ascii="Arial" w:hAnsi="Arial" w:cs="Arial"/>
          <w:sz w:val="20"/>
          <w:szCs w:val="20"/>
        </w:rPr>
        <w:softHyphen/>
        <w:t>че</w:t>
      </w:r>
      <w:r w:rsidR="00B76F79">
        <w:rPr>
          <w:rFonts w:ascii="Arial" w:hAnsi="Arial" w:cs="Arial"/>
          <w:sz w:val="20"/>
          <w:szCs w:val="20"/>
        </w:rPr>
        <w:softHyphen/>
        <w:t>ние 20 д</w:t>
      </w:r>
      <w:r w:rsidR="00D71F53">
        <w:rPr>
          <w:rFonts w:ascii="Arial" w:hAnsi="Arial" w:cs="Arial"/>
          <w:sz w:val="20"/>
          <w:szCs w:val="20"/>
        </w:rPr>
        <w:t>ней, а в слу</w:t>
      </w:r>
      <w:r w:rsidR="00D71F53">
        <w:rPr>
          <w:rFonts w:ascii="Arial" w:hAnsi="Arial" w:cs="Arial"/>
          <w:sz w:val="20"/>
          <w:szCs w:val="20"/>
        </w:rPr>
        <w:softHyphen/>
        <w:t>чае про</w:t>
      </w:r>
      <w:r w:rsidR="00D71F53">
        <w:rPr>
          <w:rFonts w:ascii="Arial" w:hAnsi="Arial" w:cs="Arial"/>
          <w:sz w:val="20"/>
          <w:szCs w:val="20"/>
        </w:rPr>
        <w:softHyphen/>
        <w:t>ве</w:t>
      </w:r>
      <w:r w:rsidR="00D71F53">
        <w:rPr>
          <w:rFonts w:ascii="Arial" w:hAnsi="Arial" w:cs="Arial"/>
          <w:sz w:val="20"/>
          <w:szCs w:val="20"/>
        </w:rPr>
        <w:softHyphen/>
        <w:t>де</w:t>
      </w:r>
      <w:r w:rsidR="00D71F53">
        <w:rPr>
          <w:rFonts w:ascii="Arial" w:hAnsi="Arial" w:cs="Arial"/>
          <w:sz w:val="20"/>
          <w:szCs w:val="20"/>
        </w:rPr>
        <w:softHyphen/>
        <w:t>ния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ров, по</w:t>
      </w:r>
      <w:r w:rsidR="00B76F79">
        <w:rPr>
          <w:rFonts w:ascii="Arial" w:hAnsi="Arial" w:cs="Arial"/>
          <w:sz w:val="20"/>
          <w:szCs w:val="20"/>
        </w:rPr>
        <w:softHyphen/>
        <w:t>ве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ка дня ко</w:t>
      </w:r>
      <w:r w:rsidR="00B76F79">
        <w:rPr>
          <w:rFonts w:ascii="Arial" w:hAnsi="Arial" w:cs="Arial"/>
          <w:sz w:val="20"/>
          <w:szCs w:val="20"/>
        </w:rPr>
        <w:softHyphen/>
        <w:t>то</w:t>
      </w:r>
      <w:r w:rsidR="00B76F79">
        <w:rPr>
          <w:rFonts w:ascii="Arial" w:hAnsi="Arial" w:cs="Arial"/>
          <w:sz w:val="20"/>
          <w:szCs w:val="20"/>
        </w:rPr>
        <w:softHyphen/>
        <w:t>ро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дер</w:t>
      </w:r>
      <w:r w:rsidR="00B76F79">
        <w:rPr>
          <w:rFonts w:ascii="Arial" w:hAnsi="Arial" w:cs="Arial"/>
          <w:sz w:val="20"/>
          <w:szCs w:val="20"/>
        </w:rPr>
        <w:softHyphen/>
        <w:t>жит</w:t>
      </w:r>
      <w:r w:rsidR="00D71F53">
        <w:rPr>
          <w:rFonts w:ascii="Arial" w:hAnsi="Arial" w:cs="Arial"/>
          <w:sz w:val="20"/>
          <w:szCs w:val="20"/>
        </w:rPr>
        <w:t xml:space="preserve"> во</w:t>
      </w:r>
      <w:r w:rsidR="00D71F53">
        <w:rPr>
          <w:rFonts w:ascii="Arial" w:hAnsi="Arial" w:cs="Arial"/>
          <w:sz w:val="20"/>
          <w:szCs w:val="20"/>
        </w:rPr>
        <w:softHyphen/>
        <w:t>п</w:t>
      </w:r>
      <w:r w:rsidR="00D71F53">
        <w:rPr>
          <w:rFonts w:ascii="Arial" w:hAnsi="Arial" w:cs="Arial"/>
          <w:sz w:val="20"/>
          <w:szCs w:val="20"/>
        </w:rPr>
        <w:softHyphen/>
        <w:t>рос о ре</w:t>
      </w:r>
      <w:r w:rsidR="00D71F53">
        <w:rPr>
          <w:rFonts w:ascii="Arial" w:hAnsi="Arial" w:cs="Arial"/>
          <w:sz w:val="20"/>
          <w:szCs w:val="20"/>
        </w:rPr>
        <w:softHyphen/>
        <w:t>ор</w:t>
      </w:r>
      <w:r w:rsidR="00D71F53">
        <w:rPr>
          <w:rFonts w:ascii="Arial" w:hAnsi="Arial" w:cs="Arial"/>
          <w:sz w:val="20"/>
          <w:szCs w:val="20"/>
        </w:rPr>
        <w:softHyphen/>
        <w:t>га</w:t>
      </w:r>
      <w:r w:rsidR="00D71F53">
        <w:rPr>
          <w:rFonts w:ascii="Arial" w:hAnsi="Arial" w:cs="Arial"/>
          <w:sz w:val="20"/>
          <w:szCs w:val="20"/>
        </w:rPr>
        <w:softHyphen/>
        <w:t>ни</w:t>
      </w:r>
      <w:r w:rsidR="00D71F53">
        <w:rPr>
          <w:rFonts w:ascii="Arial" w:hAnsi="Arial" w:cs="Arial"/>
          <w:sz w:val="20"/>
          <w:szCs w:val="20"/>
        </w:rPr>
        <w:softHyphen/>
        <w:t>за</w:t>
      </w:r>
      <w:r w:rsidR="00D71F53">
        <w:rPr>
          <w:rFonts w:ascii="Arial" w:hAnsi="Arial" w:cs="Arial"/>
          <w:sz w:val="20"/>
          <w:szCs w:val="20"/>
        </w:rPr>
        <w:softHyphen/>
        <w:t>ции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ва, в те</w:t>
      </w:r>
      <w:r w:rsidR="00B76F79">
        <w:rPr>
          <w:rFonts w:ascii="Arial" w:hAnsi="Arial" w:cs="Arial"/>
          <w:sz w:val="20"/>
          <w:szCs w:val="20"/>
        </w:rPr>
        <w:softHyphen/>
        <w:t>ч</w:t>
      </w:r>
      <w:r w:rsidR="00D71F53">
        <w:rPr>
          <w:rFonts w:ascii="Arial" w:hAnsi="Arial" w:cs="Arial"/>
          <w:sz w:val="20"/>
          <w:szCs w:val="20"/>
        </w:rPr>
        <w:t>е</w:t>
      </w:r>
      <w:r w:rsidR="00D71F53">
        <w:rPr>
          <w:rFonts w:ascii="Arial" w:hAnsi="Arial" w:cs="Arial"/>
          <w:sz w:val="20"/>
          <w:szCs w:val="20"/>
        </w:rPr>
        <w:softHyphen/>
        <w:t>ние 30 дней до про</w:t>
      </w:r>
      <w:r w:rsidR="00D71F53">
        <w:rPr>
          <w:rFonts w:ascii="Arial" w:hAnsi="Arial" w:cs="Arial"/>
          <w:sz w:val="20"/>
          <w:szCs w:val="20"/>
        </w:rPr>
        <w:softHyphen/>
        <w:t>ве</w:t>
      </w:r>
      <w:r w:rsidR="00D71F53">
        <w:rPr>
          <w:rFonts w:ascii="Arial" w:hAnsi="Arial" w:cs="Arial"/>
          <w:sz w:val="20"/>
          <w:szCs w:val="20"/>
        </w:rPr>
        <w:softHyphen/>
        <w:t>де</w:t>
      </w:r>
      <w:r w:rsidR="00D71F53">
        <w:rPr>
          <w:rFonts w:ascii="Arial" w:hAnsi="Arial" w:cs="Arial"/>
          <w:sz w:val="20"/>
          <w:szCs w:val="20"/>
        </w:rPr>
        <w:softHyphen/>
        <w:t>ния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 дол</w:t>
      </w:r>
      <w:r w:rsidR="00B76F79">
        <w:rPr>
          <w:rFonts w:ascii="Arial" w:hAnsi="Arial" w:cs="Arial"/>
          <w:sz w:val="20"/>
          <w:szCs w:val="20"/>
        </w:rPr>
        <w:softHyphen/>
        <w:t>ж</w:t>
      </w:r>
      <w:r w:rsidR="00B76F79">
        <w:rPr>
          <w:rFonts w:ascii="Arial" w:hAnsi="Arial" w:cs="Arial"/>
          <w:sz w:val="20"/>
          <w:szCs w:val="20"/>
        </w:rPr>
        <w:softHyphen/>
        <w:t>на быть до</w:t>
      </w:r>
      <w:r w:rsidR="00B76F79">
        <w:rPr>
          <w:rFonts w:ascii="Arial" w:hAnsi="Arial" w:cs="Arial"/>
          <w:sz w:val="20"/>
          <w:szCs w:val="20"/>
        </w:rPr>
        <w:softHyphen/>
        <w:t>с</w:t>
      </w:r>
      <w:r w:rsidR="00B76F79">
        <w:rPr>
          <w:rFonts w:ascii="Arial" w:hAnsi="Arial" w:cs="Arial"/>
          <w:sz w:val="20"/>
          <w:szCs w:val="20"/>
        </w:rPr>
        <w:softHyphen/>
        <w:t>туп</w:t>
      </w:r>
      <w:r w:rsidR="00B76F79">
        <w:rPr>
          <w:rFonts w:ascii="Arial" w:hAnsi="Arial" w:cs="Arial"/>
          <w:sz w:val="20"/>
          <w:szCs w:val="20"/>
        </w:rPr>
        <w:softHyphen/>
        <w:t>на ли</w:t>
      </w:r>
      <w:r w:rsidR="00B76F79">
        <w:rPr>
          <w:rFonts w:ascii="Arial" w:hAnsi="Arial" w:cs="Arial"/>
          <w:sz w:val="20"/>
          <w:szCs w:val="20"/>
        </w:rPr>
        <w:softHyphen/>
        <w:t xml:space="preserve">цам, </w:t>
      </w:r>
      <w:r w:rsidR="00D71F53">
        <w:rPr>
          <w:rFonts w:ascii="Arial" w:hAnsi="Arial" w:cs="Arial"/>
          <w:sz w:val="20"/>
          <w:szCs w:val="20"/>
        </w:rPr>
        <w:t>име</w:t>
      </w:r>
      <w:r w:rsidR="00D71F53">
        <w:rPr>
          <w:rFonts w:ascii="Arial" w:hAnsi="Arial" w:cs="Arial"/>
          <w:sz w:val="20"/>
          <w:szCs w:val="20"/>
        </w:rPr>
        <w:softHyphen/>
        <w:t>ю</w:t>
      </w:r>
      <w:r w:rsidR="00D71F53">
        <w:rPr>
          <w:rFonts w:ascii="Arial" w:hAnsi="Arial" w:cs="Arial"/>
          <w:sz w:val="20"/>
          <w:szCs w:val="20"/>
        </w:rPr>
        <w:softHyphen/>
        <w:t>щим пра</w:t>
      </w:r>
      <w:r w:rsidR="00D71F53">
        <w:rPr>
          <w:rFonts w:ascii="Arial" w:hAnsi="Arial" w:cs="Arial"/>
          <w:sz w:val="20"/>
          <w:szCs w:val="20"/>
        </w:rPr>
        <w:softHyphen/>
        <w:t>во на уча</w:t>
      </w:r>
      <w:r w:rsidR="00D71F53">
        <w:rPr>
          <w:rFonts w:ascii="Arial" w:hAnsi="Arial" w:cs="Arial"/>
          <w:sz w:val="20"/>
          <w:szCs w:val="20"/>
        </w:rPr>
        <w:softHyphen/>
        <w:t>стие в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щем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нии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ров, для оз</w:t>
      </w:r>
      <w:r w:rsidR="00B76F79">
        <w:rPr>
          <w:rFonts w:ascii="Arial" w:hAnsi="Arial" w:cs="Arial"/>
          <w:sz w:val="20"/>
          <w:szCs w:val="20"/>
        </w:rPr>
        <w:softHyphen/>
        <w:t>на</w:t>
      </w:r>
      <w:r w:rsidR="00B76F79">
        <w:rPr>
          <w:rFonts w:ascii="Arial" w:hAnsi="Arial" w:cs="Arial"/>
          <w:sz w:val="20"/>
          <w:szCs w:val="20"/>
        </w:rPr>
        <w:softHyphen/>
        <w:t>ко</w:t>
      </w:r>
      <w:r w:rsidR="00B76F79">
        <w:rPr>
          <w:rFonts w:ascii="Arial" w:hAnsi="Arial" w:cs="Arial"/>
          <w:sz w:val="20"/>
          <w:szCs w:val="20"/>
        </w:rPr>
        <w:softHyphen/>
        <w:t>м</w:t>
      </w:r>
      <w:r w:rsidR="00B76F79">
        <w:rPr>
          <w:rFonts w:ascii="Arial" w:hAnsi="Arial" w:cs="Arial"/>
          <w:sz w:val="20"/>
          <w:szCs w:val="20"/>
        </w:rPr>
        <w:softHyphen/>
        <w:t>ле</w:t>
      </w:r>
      <w:r w:rsidR="00B76F79">
        <w:rPr>
          <w:rFonts w:ascii="Arial" w:hAnsi="Arial" w:cs="Arial"/>
          <w:sz w:val="20"/>
          <w:szCs w:val="20"/>
        </w:rPr>
        <w:softHyphen/>
        <w:t>ния в по</w:t>
      </w:r>
      <w:r w:rsidR="00B76F79">
        <w:rPr>
          <w:rFonts w:ascii="Arial" w:hAnsi="Arial" w:cs="Arial"/>
          <w:sz w:val="20"/>
          <w:szCs w:val="20"/>
        </w:rPr>
        <w:softHyphen/>
        <w:t>ме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 xml:space="preserve">нии </w:t>
      </w:r>
      <w:r w:rsidR="00B76F79" w:rsidRPr="00233E9B">
        <w:rPr>
          <w:rFonts w:ascii="Arial" w:hAnsi="Arial" w:cs="Arial"/>
          <w:sz w:val="20"/>
          <w:szCs w:val="20"/>
        </w:rPr>
        <w:t xml:space="preserve">по адресу </w:t>
      </w:r>
      <w:r w:rsidR="00D71F53">
        <w:rPr>
          <w:rFonts w:ascii="Arial" w:hAnsi="Arial" w:cs="Arial"/>
          <w:sz w:val="20"/>
          <w:szCs w:val="20"/>
        </w:rPr>
        <w:t>ис</w:t>
      </w:r>
      <w:r w:rsidR="00D71F53">
        <w:rPr>
          <w:rFonts w:ascii="Arial" w:hAnsi="Arial" w:cs="Arial"/>
          <w:sz w:val="20"/>
          <w:szCs w:val="20"/>
        </w:rPr>
        <w:softHyphen/>
        <w:t>по</w:t>
      </w:r>
      <w:r w:rsidR="00D71F53">
        <w:rPr>
          <w:rFonts w:ascii="Arial" w:hAnsi="Arial" w:cs="Arial"/>
          <w:sz w:val="20"/>
          <w:szCs w:val="20"/>
        </w:rPr>
        <w:softHyphen/>
        <w:t>л</w:t>
      </w:r>
      <w:r w:rsidR="00D71F53">
        <w:rPr>
          <w:rFonts w:ascii="Arial" w:hAnsi="Arial" w:cs="Arial"/>
          <w:sz w:val="20"/>
          <w:szCs w:val="20"/>
        </w:rPr>
        <w:softHyphen/>
        <w:t>ни</w:t>
      </w:r>
      <w:r w:rsidR="00D71F53">
        <w:rPr>
          <w:rFonts w:ascii="Arial" w:hAnsi="Arial" w:cs="Arial"/>
          <w:sz w:val="20"/>
          <w:szCs w:val="20"/>
        </w:rPr>
        <w:softHyphen/>
        <w:t>тель</w:t>
      </w:r>
      <w:r w:rsidR="00D71F53">
        <w:rPr>
          <w:rFonts w:ascii="Arial" w:hAnsi="Arial" w:cs="Arial"/>
          <w:sz w:val="20"/>
          <w:szCs w:val="20"/>
        </w:rPr>
        <w:softHyphen/>
        <w:t>но</w:t>
      </w:r>
      <w:r w:rsidR="00D71F53">
        <w:rPr>
          <w:rFonts w:ascii="Arial" w:hAnsi="Arial" w:cs="Arial"/>
          <w:sz w:val="20"/>
          <w:szCs w:val="20"/>
        </w:rPr>
        <w:softHyphen/>
        <w:t>го ор</w:t>
      </w:r>
      <w:r w:rsidR="00D71F53">
        <w:rPr>
          <w:rFonts w:ascii="Arial" w:hAnsi="Arial" w:cs="Arial"/>
          <w:sz w:val="20"/>
          <w:szCs w:val="20"/>
        </w:rPr>
        <w:softHyphen/>
        <w:t>га</w:t>
      </w:r>
      <w:r w:rsidR="00D71F53">
        <w:rPr>
          <w:rFonts w:ascii="Arial" w:hAnsi="Arial" w:cs="Arial"/>
          <w:sz w:val="20"/>
          <w:szCs w:val="20"/>
        </w:rPr>
        <w:softHyphen/>
        <w:t>на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 и иных ме</w:t>
      </w:r>
      <w:r w:rsidR="00B76F79">
        <w:rPr>
          <w:rFonts w:ascii="Arial" w:hAnsi="Arial" w:cs="Arial"/>
          <w:sz w:val="20"/>
          <w:szCs w:val="20"/>
        </w:rPr>
        <w:softHyphen/>
        <w:t>с</w:t>
      </w:r>
      <w:r w:rsidR="00B76F79">
        <w:rPr>
          <w:rFonts w:ascii="Arial" w:hAnsi="Arial" w:cs="Arial"/>
          <w:sz w:val="20"/>
          <w:szCs w:val="20"/>
        </w:rPr>
        <w:softHyphen/>
        <w:t>тах, ад</w:t>
      </w:r>
      <w:r w:rsidR="00B76F79">
        <w:rPr>
          <w:rFonts w:ascii="Arial" w:hAnsi="Arial" w:cs="Arial"/>
          <w:sz w:val="20"/>
          <w:szCs w:val="20"/>
        </w:rPr>
        <w:softHyphen/>
        <w:t>ре</w:t>
      </w:r>
      <w:r w:rsidR="00B76F79">
        <w:rPr>
          <w:rFonts w:ascii="Arial" w:hAnsi="Arial" w:cs="Arial"/>
          <w:sz w:val="20"/>
          <w:szCs w:val="20"/>
        </w:rPr>
        <w:softHyphen/>
        <w:t>са ко</w:t>
      </w:r>
      <w:r w:rsidR="00B76F79">
        <w:rPr>
          <w:rFonts w:ascii="Arial" w:hAnsi="Arial" w:cs="Arial"/>
          <w:sz w:val="20"/>
          <w:szCs w:val="20"/>
        </w:rPr>
        <w:softHyphen/>
        <w:t>то</w:t>
      </w:r>
      <w:r w:rsidR="00B76F79">
        <w:rPr>
          <w:rFonts w:ascii="Arial" w:hAnsi="Arial" w:cs="Arial"/>
          <w:sz w:val="20"/>
          <w:szCs w:val="20"/>
        </w:rPr>
        <w:softHyphen/>
        <w:t>рых ука</w:t>
      </w:r>
      <w:r w:rsidR="00B76F79">
        <w:rPr>
          <w:rFonts w:ascii="Arial" w:hAnsi="Arial" w:cs="Arial"/>
          <w:sz w:val="20"/>
          <w:szCs w:val="20"/>
        </w:rPr>
        <w:softHyphen/>
        <w:t>за</w:t>
      </w:r>
      <w:r w:rsidR="00B76F79">
        <w:rPr>
          <w:rFonts w:ascii="Arial" w:hAnsi="Arial" w:cs="Arial"/>
          <w:sz w:val="20"/>
          <w:szCs w:val="20"/>
        </w:rPr>
        <w:softHyphen/>
        <w:t>ны</w:t>
      </w:r>
      <w:proofErr w:type="gramEnd"/>
      <w:r w:rsidR="00B76F79">
        <w:rPr>
          <w:rFonts w:ascii="Arial" w:hAnsi="Arial" w:cs="Arial"/>
          <w:sz w:val="20"/>
          <w:szCs w:val="20"/>
        </w:rPr>
        <w:t xml:space="preserve"> в со</w:t>
      </w:r>
      <w:r w:rsidR="00B76F79">
        <w:rPr>
          <w:rFonts w:ascii="Arial" w:hAnsi="Arial" w:cs="Arial"/>
          <w:sz w:val="20"/>
          <w:szCs w:val="20"/>
        </w:rPr>
        <w:softHyphen/>
        <w:t>об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нии о про</w:t>
      </w:r>
      <w:r w:rsidR="00B76F79">
        <w:rPr>
          <w:rFonts w:ascii="Arial" w:hAnsi="Arial" w:cs="Arial"/>
          <w:sz w:val="20"/>
          <w:szCs w:val="20"/>
        </w:rPr>
        <w:softHyphen/>
        <w:t>ве</w:t>
      </w:r>
      <w:r w:rsidR="00B76F79">
        <w:rPr>
          <w:rFonts w:ascii="Arial" w:hAnsi="Arial" w:cs="Arial"/>
          <w:sz w:val="20"/>
          <w:szCs w:val="20"/>
        </w:rPr>
        <w:softHyphen/>
        <w:t>де</w:t>
      </w:r>
      <w:r w:rsidR="00B76F79">
        <w:rPr>
          <w:rFonts w:ascii="Arial" w:hAnsi="Arial" w:cs="Arial"/>
          <w:sz w:val="20"/>
          <w:szCs w:val="20"/>
        </w:rPr>
        <w:softHyphen/>
        <w:t xml:space="preserve">нии </w:t>
      </w:r>
      <w:r w:rsidR="00D71F53">
        <w:rPr>
          <w:rFonts w:ascii="Arial" w:hAnsi="Arial" w:cs="Arial"/>
          <w:sz w:val="20"/>
          <w:szCs w:val="20"/>
        </w:rPr>
        <w:t>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ров. Ука</w:t>
      </w:r>
      <w:r w:rsidR="00B76F79">
        <w:rPr>
          <w:rFonts w:ascii="Arial" w:hAnsi="Arial" w:cs="Arial"/>
          <w:sz w:val="20"/>
          <w:szCs w:val="20"/>
        </w:rPr>
        <w:softHyphen/>
        <w:t>зан</w:t>
      </w:r>
      <w:r w:rsidR="00B76F79">
        <w:rPr>
          <w:rFonts w:ascii="Arial" w:hAnsi="Arial" w:cs="Arial"/>
          <w:sz w:val="20"/>
          <w:szCs w:val="20"/>
        </w:rPr>
        <w:softHyphen/>
        <w:t>ная ин</w:t>
      </w:r>
      <w:r w:rsidR="00B76F79">
        <w:rPr>
          <w:rFonts w:ascii="Arial" w:hAnsi="Arial" w:cs="Arial"/>
          <w:sz w:val="20"/>
          <w:szCs w:val="20"/>
        </w:rPr>
        <w:softHyphen/>
        <w:t>фор</w:t>
      </w:r>
      <w:r w:rsidR="00B76F79">
        <w:rPr>
          <w:rFonts w:ascii="Arial" w:hAnsi="Arial" w:cs="Arial"/>
          <w:sz w:val="20"/>
          <w:szCs w:val="20"/>
        </w:rPr>
        <w:softHyphen/>
        <w:t>ма</w:t>
      </w:r>
      <w:r w:rsidR="00B76F79">
        <w:rPr>
          <w:rFonts w:ascii="Arial" w:hAnsi="Arial" w:cs="Arial"/>
          <w:sz w:val="20"/>
          <w:szCs w:val="20"/>
        </w:rPr>
        <w:softHyphen/>
        <w:t>ция (ма</w:t>
      </w:r>
      <w:r w:rsidR="00B76F79">
        <w:rPr>
          <w:rFonts w:ascii="Arial" w:hAnsi="Arial" w:cs="Arial"/>
          <w:sz w:val="20"/>
          <w:szCs w:val="20"/>
        </w:rPr>
        <w:softHyphen/>
        <w:t>те</w:t>
      </w:r>
      <w:r w:rsidR="00B76F79">
        <w:rPr>
          <w:rFonts w:ascii="Arial" w:hAnsi="Arial" w:cs="Arial"/>
          <w:sz w:val="20"/>
          <w:szCs w:val="20"/>
        </w:rPr>
        <w:softHyphen/>
        <w:t>ри</w:t>
      </w:r>
      <w:r w:rsidR="00B76F79">
        <w:rPr>
          <w:rFonts w:ascii="Arial" w:hAnsi="Arial" w:cs="Arial"/>
          <w:sz w:val="20"/>
          <w:szCs w:val="20"/>
        </w:rPr>
        <w:softHyphen/>
        <w:t>а</w:t>
      </w:r>
      <w:r w:rsidR="00B76F79">
        <w:rPr>
          <w:rFonts w:ascii="Arial" w:hAnsi="Arial" w:cs="Arial"/>
          <w:sz w:val="20"/>
          <w:szCs w:val="20"/>
        </w:rPr>
        <w:softHyphen/>
        <w:t>лы) дол</w:t>
      </w:r>
      <w:r w:rsidR="00B76F79">
        <w:rPr>
          <w:rFonts w:ascii="Arial" w:hAnsi="Arial" w:cs="Arial"/>
          <w:sz w:val="20"/>
          <w:szCs w:val="20"/>
        </w:rPr>
        <w:softHyphen/>
        <w:t>ж</w:t>
      </w:r>
      <w:r w:rsidR="00B76F79">
        <w:rPr>
          <w:rFonts w:ascii="Arial" w:hAnsi="Arial" w:cs="Arial"/>
          <w:sz w:val="20"/>
          <w:szCs w:val="20"/>
        </w:rPr>
        <w:softHyphen/>
        <w:t>на быть до</w:t>
      </w:r>
      <w:r w:rsidR="00B76F79">
        <w:rPr>
          <w:rFonts w:ascii="Arial" w:hAnsi="Arial" w:cs="Arial"/>
          <w:sz w:val="20"/>
          <w:szCs w:val="20"/>
        </w:rPr>
        <w:softHyphen/>
        <w:t>с</w:t>
      </w:r>
      <w:r w:rsidR="00B76F79">
        <w:rPr>
          <w:rFonts w:ascii="Arial" w:hAnsi="Arial" w:cs="Arial"/>
          <w:sz w:val="20"/>
          <w:szCs w:val="20"/>
        </w:rPr>
        <w:softHyphen/>
        <w:t>туп</w:t>
      </w:r>
      <w:r w:rsidR="00B76F79">
        <w:rPr>
          <w:rFonts w:ascii="Arial" w:hAnsi="Arial" w:cs="Arial"/>
          <w:sz w:val="20"/>
          <w:szCs w:val="20"/>
        </w:rPr>
        <w:softHyphen/>
        <w:t>на ли</w:t>
      </w:r>
      <w:r w:rsidR="00B76F79">
        <w:rPr>
          <w:rFonts w:ascii="Arial" w:hAnsi="Arial" w:cs="Arial"/>
          <w:sz w:val="20"/>
          <w:szCs w:val="20"/>
        </w:rPr>
        <w:softHyphen/>
        <w:t>ц</w:t>
      </w:r>
      <w:r w:rsidR="00D71F53">
        <w:rPr>
          <w:rFonts w:ascii="Arial" w:hAnsi="Arial" w:cs="Arial"/>
          <w:sz w:val="20"/>
          <w:szCs w:val="20"/>
        </w:rPr>
        <w:t>ам, при</w:t>
      </w:r>
      <w:r w:rsidR="00D71F53">
        <w:rPr>
          <w:rFonts w:ascii="Arial" w:hAnsi="Arial" w:cs="Arial"/>
          <w:sz w:val="20"/>
          <w:szCs w:val="20"/>
        </w:rPr>
        <w:softHyphen/>
        <w:t>ни</w:t>
      </w:r>
      <w:r w:rsidR="00D71F53">
        <w:rPr>
          <w:rFonts w:ascii="Arial" w:hAnsi="Arial" w:cs="Arial"/>
          <w:sz w:val="20"/>
          <w:szCs w:val="20"/>
        </w:rPr>
        <w:softHyphen/>
        <w:t>ма</w:t>
      </w:r>
      <w:r w:rsidR="00D71F53">
        <w:rPr>
          <w:rFonts w:ascii="Arial" w:hAnsi="Arial" w:cs="Arial"/>
          <w:sz w:val="20"/>
          <w:szCs w:val="20"/>
        </w:rPr>
        <w:softHyphen/>
        <w:t>ю</w:t>
      </w:r>
      <w:r w:rsidR="00D71F53">
        <w:rPr>
          <w:rFonts w:ascii="Arial" w:hAnsi="Arial" w:cs="Arial"/>
          <w:sz w:val="20"/>
          <w:szCs w:val="20"/>
        </w:rPr>
        <w:softHyphen/>
        <w:t>щим уча</w:t>
      </w:r>
      <w:r w:rsidR="00D71F53">
        <w:rPr>
          <w:rFonts w:ascii="Arial" w:hAnsi="Arial" w:cs="Arial"/>
          <w:sz w:val="20"/>
          <w:szCs w:val="20"/>
        </w:rPr>
        <w:softHyphen/>
        <w:t>стие в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щем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нии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ров, во вре</w:t>
      </w:r>
      <w:r w:rsidR="00B76F79">
        <w:rPr>
          <w:rFonts w:ascii="Arial" w:hAnsi="Arial" w:cs="Arial"/>
          <w:sz w:val="20"/>
          <w:szCs w:val="20"/>
        </w:rPr>
        <w:softHyphen/>
        <w:t>мя его про</w:t>
      </w:r>
      <w:r w:rsidR="00B76F79">
        <w:rPr>
          <w:rFonts w:ascii="Arial" w:hAnsi="Arial" w:cs="Arial"/>
          <w:sz w:val="20"/>
          <w:szCs w:val="20"/>
        </w:rPr>
        <w:softHyphen/>
        <w:t>ве</w:t>
      </w:r>
      <w:r w:rsidR="00B76F79">
        <w:rPr>
          <w:rFonts w:ascii="Arial" w:hAnsi="Arial" w:cs="Arial"/>
          <w:sz w:val="20"/>
          <w:szCs w:val="20"/>
        </w:rPr>
        <w:softHyphen/>
        <w:t>де</w:t>
      </w:r>
      <w:r w:rsidR="00B76F79">
        <w:rPr>
          <w:rFonts w:ascii="Arial" w:hAnsi="Arial" w:cs="Arial"/>
          <w:sz w:val="20"/>
          <w:szCs w:val="20"/>
        </w:rPr>
        <w:softHyphen/>
        <w:t>ния.</w:t>
      </w:r>
    </w:p>
    <w:p w:rsidR="00B76F79" w:rsidRPr="00AA5779" w:rsidRDefault="00B76F79" w:rsidP="00E928BF">
      <w:pPr>
        <w:tabs>
          <w:tab w:val="left" w:pos="0"/>
          <w:tab w:val="left" w:pos="180"/>
        </w:tabs>
        <w:spacing w:line="320" w:lineRule="atLeast"/>
        <w:ind w:firstLine="397"/>
        <w:rPr>
          <w:rFonts w:ascii="Arial" w:hAnsi="Arial" w:cs="Arial"/>
          <w:b/>
          <w:sz w:val="20"/>
          <w:szCs w:val="20"/>
        </w:rPr>
      </w:pPr>
      <w:r w:rsidRPr="00233E9B">
        <w:rPr>
          <w:rFonts w:ascii="Arial" w:hAnsi="Arial" w:cs="Arial"/>
          <w:sz w:val="20"/>
          <w:szCs w:val="20"/>
        </w:rPr>
        <w:t>Общество обязано по требованию лиц</w:t>
      </w:r>
      <w:r w:rsidR="00D71F53">
        <w:rPr>
          <w:rFonts w:ascii="Arial" w:hAnsi="Arial" w:cs="Arial"/>
          <w:sz w:val="20"/>
          <w:szCs w:val="20"/>
        </w:rPr>
        <w:t>а, имеющего право на участие в О</w:t>
      </w:r>
      <w:r w:rsidRPr="00233E9B">
        <w:rPr>
          <w:rFonts w:ascii="Arial" w:hAnsi="Arial" w:cs="Arial"/>
          <w:sz w:val="20"/>
          <w:szCs w:val="20"/>
        </w:rPr>
        <w:t xml:space="preserve">бщем собрании акционеров, предоставить ему копии указанных документов в течение </w:t>
      </w:r>
      <w:r w:rsidRPr="00A07F55">
        <w:rPr>
          <w:rFonts w:ascii="Arial" w:hAnsi="Arial" w:cs="Arial"/>
          <w:sz w:val="20"/>
          <w:szCs w:val="20"/>
        </w:rPr>
        <w:t xml:space="preserve">5 </w:t>
      </w:r>
      <w:r w:rsidR="00D71F53" w:rsidRPr="00A07F55">
        <w:rPr>
          <w:rFonts w:ascii="Arial" w:hAnsi="Arial" w:cs="Arial"/>
          <w:sz w:val="20"/>
          <w:szCs w:val="20"/>
        </w:rPr>
        <w:t>(Пять) дней</w:t>
      </w:r>
      <w:r w:rsidR="00D71F5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D71F53">
        <w:rPr>
          <w:rFonts w:ascii="Arial" w:hAnsi="Arial" w:cs="Arial"/>
          <w:sz w:val="20"/>
          <w:szCs w:val="20"/>
        </w:rPr>
        <w:t>с даты поступления</w:t>
      </w:r>
      <w:proofErr w:type="gramEnd"/>
      <w:r w:rsidR="00D71F53">
        <w:rPr>
          <w:rFonts w:ascii="Arial" w:hAnsi="Arial" w:cs="Arial"/>
          <w:sz w:val="20"/>
          <w:szCs w:val="20"/>
        </w:rPr>
        <w:t xml:space="preserve"> в О</w:t>
      </w:r>
      <w:r w:rsidRPr="00233E9B">
        <w:rPr>
          <w:rFonts w:ascii="Arial" w:hAnsi="Arial" w:cs="Arial"/>
          <w:sz w:val="20"/>
          <w:szCs w:val="20"/>
        </w:rPr>
        <w:t>бщество соответствующего требования</w:t>
      </w:r>
      <w:r w:rsidRPr="00297E62">
        <w:rPr>
          <w:rFonts w:ascii="Arial" w:hAnsi="Arial" w:cs="Arial"/>
          <w:sz w:val="20"/>
          <w:szCs w:val="20"/>
        </w:rPr>
        <w:t>.</w:t>
      </w:r>
    </w:p>
    <w:p w:rsidR="00B76F79" w:rsidRPr="00233E9B" w:rsidRDefault="00D71F53" w:rsidP="00E928BF">
      <w:pPr>
        <w:tabs>
          <w:tab w:val="left" w:pos="0"/>
          <w:tab w:val="left" w:pos="180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Плата, взимаемая О</w:t>
      </w:r>
      <w:r w:rsidR="00B76F79" w:rsidRPr="00233E9B">
        <w:rPr>
          <w:rFonts w:ascii="Arial" w:hAnsi="Arial" w:cs="Arial"/>
          <w:sz w:val="20"/>
          <w:szCs w:val="20"/>
        </w:rPr>
        <w:t>бществом за предоставление копий документов, содержащих информацию (копий материалов), подлежащую предоставлению лицам, имеющим право на участ</w:t>
      </w:r>
      <w:r>
        <w:rPr>
          <w:rFonts w:ascii="Arial" w:hAnsi="Arial" w:cs="Arial"/>
          <w:sz w:val="20"/>
          <w:szCs w:val="20"/>
        </w:rPr>
        <w:t>ие в О</w:t>
      </w:r>
      <w:r w:rsidR="00B76F79" w:rsidRPr="00233E9B">
        <w:rPr>
          <w:rFonts w:ascii="Arial" w:hAnsi="Arial" w:cs="Arial"/>
          <w:sz w:val="20"/>
          <w:szCs w:val="20"/>
        </w:rPr>
        <w:t>бщем собрани</w:t>
      </w:r>
      <w:r>
        <w:rPr>
          <w:rFonts w:ascii="Arial" w:hAnsi="Arial" w:cs="Arial"/>
          <w:sz w:val="20"/>
          <w:szCs w:val="20"/>
        </w:rPr>
        <w:t>и, при подготовке к проведению Общего собрания О</w:t>
      </w:r>
      <w:r w:rsidR="00B76F79" w:rsidRPr="00233E9B">
        <w:rPr>
          <w:rFonts w:ascii="Arial" w:hAnsi="Arial" w:cs="Arial"/>
          <w:sz w:val="20"/>
          <w:szCs w:val="20"/>
        </w:rPr>
        <w:t>бщества, не может превышать затраты на их изготовление.</w:t>
      </w:r>
    </w:p>
    <w:p w:rsidR="00F51722" w:rsidRDefault="00F51722" w:rsidP="00E928BF">
      <w:pPr>
        <w:pStyle w:val="1"/>
        <w:spacing w:before="0" w:after="0" w:line="320" w:lineRule="atLeast"/>
        <w:ind w:firstLine="397"/>
        <w:rPr>
          <w:sz w:val="20"/>
          <w:szCs w:val="20"/>
        </w:rPr>
      </w:pPr>
      <w:bookmarkStart w:id="79" w:name="_Toc525822797"/>
    </w:p>
    <w:p w:rsidR="00B76F79" w:rsidRPr="00A03BB8" w:rsidRDefault="009D05E4" w:rsidP="00A03BB8">
      <w:pPr>
        <w:pStyle w:val="1"/>
        <w:spacing w:before="0" w:after="0" w:line="320" w:lineRule="atLeast"/>
        <w:ind w:firstLine="397"/>
        <w:jc w:val="center"/>
        <w:rPr>
          <w:sz w:val="40"/>
        </w:rPr>
      </w:pPr>
      <w:bookmarkStart w:id="80" w:name="_Toc391392626"/>
      <w:r w:rsidRPr="009D05E4">
        <w:rPr>
          <w:sz w:val="24"/>
          <w:szCs w:val="20"/>
        </w:rPr>
        <w:t>6</w:t>
      </w:r>
      <w:r w:rsidR="00B76F79" w:rsidRPr="009D05E4">
        <w:rPr>
          <w:sz w:val="24"/>
          <w:szCs w:val="20"/>
        </w:rPr>
        <w:t xml:space="preserve">. </w:t>
      </w:r>
      <w:r w:rsidRPr="009D05E4">
        <w:rPr>
          <w:sz w:val="24"/>
          <w:szCs w:val="20"/>
        </w:rPr>
        <w:t>Порядок участия акционеров в Общем собрании акционеров.</w:t>
      </w:r>
      <w:bookmarkEnd w:id="79"/>
      <w:bookmarkEnd w:id="80"/>
    </w:p>
    <w:p w:rsidR="00B76F79" w:rsidRPr="00A03BB8" w:rsidRDefault="00A03BB8" w:rsidP="00A03BB8">
      <w:pPr>
        <w:tabs>
          <w:tab w:val="left" w:pos="0"/>
          <w:tab w:val="left" w:pos="180"/>
        </w:tabs>
        <w:spacing w:line="320" w:lineRule="atLeast"/>
        <w:ind w:firstLine="567"/>
        <w:rPr>
          <w:rFonts w:ascii="Arial" w:hAnsi="Arial" w:cs="Arial"/>
          <w:sz w:val="20"/>
          <w:szCs w:val="20"/>
        </w:rPr>
      </w:pPr>
      <w:r w:rsidRPr="00A03BB8">
        <w:rPr>
          <w:rFonts w:ascii="Arial" w:hAnsi="Arial" w:cs="Arial"/>
          <w:sz w:val="20"/>
          <w:szCs w:val="20"/>
        </w:rPr>
        <w:t>6.1. На О</w:t>
      </w:r>
      <w:r w:rsidR="00B76F79" w:rsidRPr="00A03BB8">
        <w:rPr>
          <w:rFonts w:ascii="Arial" w:hAnsi="Arial" w:cs="Arial"/>
          <w:sz w:val="20"/>
          <w:szCs w:val="20"/>
        </w:rPr>
        <w:t>б</w:t>
      </w:r>
      <w:r w:rsidR="00B76F79" w:rsidRPr="00A03BB8">
        <w:rPr>
          <w:rFonts w:ascii="Arial" w:hAnsi="Arial" w:cs="Arial"/>
          <w:sz w:val="20"/>
          <w:szCs w:val="20"/>
        </w:rPr>
        <w:softHyphen/>
        <w:t>щем со</w:t>
      </w:r>
      <w:r w:rsidR="00B76F79" w:rsidRPr="00A03BB8">
        <w:rPr>
          <w:rFonts w:ascii="Arial" w:hAnsi="Arial" w:cs="Arial"/>
          <w:sz w:val="20"/>
          <w:szCs w:val="20"/>
        </w:rPr>
        <w:softHyphen/>
        <w:t>б</w:t>
      </w:r>
      <w:r w:rsidR="00B76F79" w:rsidRPr="00A03BB8">
        <w:rPr>
          <w:rFonts w:ascii="Arial" w:hAnsi="Arial" w:cs="Arial"/>
          <w:sz w:val="20"/>
          <w:szCs w:val="20"/>
        </w:rPr>
        <w:softHyphen/>
        <w:t>ра</w:t>
      </w:r>
      <w:r w:rsidR="00B76F79" w:rsidRPr="00A03BB8">
        <w:rPr>
          <w:rFonts w:ascii="Arial" w:hAnsi="Arial" w:cs="Arial"/>
          <w:sz w:val="20"/>
          <w:szCs w:val="20"/>
        </w:rPr>
        <w:softHyphen/>
        <w:t xml:space="preserve">нии </w:t>
      </w:r>
      <w:r w:rsidRPr="00A03BB8">
        <w:rPr>
          <w:rFonts w:ascii="Arial" w:hAnsi="Arial" w:cs="Arial"/>
          <w:sz w:val="20"/>
          <w:szCs w:val="20"/>
        </w:rPr>
        <w:t xml:space="preserve">Общества </w:t>
      </w:r>
      <w:r w:rsidR="00B76F79" w:rsidRPr="00A03BB8">
        <w:rPr>
          <w:rFonts w:ascii="Arial" w:hAnsi="Arial" w:cs="Arial"/>
          <w:sz w:val="20"/>
          <w:szCs w:val="20"/>
        </w:rPr>
        <w:t>мо</w:t>
      </w:r>
      <w:r w:rsidR="00B76F79" w:rsidRPr="00A03BB8">
        <w:rPr>
          <w:rFonts w:ascii="Arial" w:hAnsi="Arial" w:cs="Arial"/>
          <w:sz w:val="20"/>
          <w:szCs w:val="20"/>
        </w:rPr>
        <w:softHyphen/>
        <w:t>гут при</w:t>
      </w:r>
      <w:r w:rsidR="00B76F79" w:rsidRPr="00A03BB8">
        <w:rPr>
          <w:rFonts w:ascii="Arial" w:hAnsi="Arial" w:cs="Arial"/>
          <w:sz w:val="20"/>
          <w:szCs w:val="20"/>
        </w:rPr>
        <w:softHyphen/>
        <w:t>сут</w:t>
      </w:r>
      <w:r w:rsidR="00B76F79" w:rsidRPr="00A03BB8">
        <w:rPr>
          <w:rFonts w:ascii="Arial" w:hAnsi="Arial" w:cs="Arial"/>
          <w:sz w:val="20"/>
          <w:szCs w:val="20"/>
        </w:rPr>
        <w:softHyphen/>
        <w:t>ст</w:t>
      </w:r>
      <w:r w:rsidR="00B76F79" w:rsidRPr="00A03BB8">
        <w:rPr>
          <w:rFonts w:ascii="Arial" w:hAnsi="Arial" w:cs="Arial"/>
          <w:sz w:val="20"/>
          <w:szCs w:val="20"/>
        </w:rPr>
        <w:softHyphen/>
        <w:t>во</w:t>
      </w:r>
      <w:r w:rsidR="00B76F79" w:rsidRPr="00A03BB8">
        <w:rPr>
          <w:rFonts w:ascii="Arial" w:hAnsi="Arial" w:cs="Arial"/>
          <w:sz w:val="20"/>
          <w:szCs w:val="20"/>
        </w:rPr>
        <w:softHyphen/>
        <w:t>вать:</w:t>
      </w:r>
    </w:p>
    <w:p w:rsidR="00B76F79" w:rsidRPr="00A03BB8" w:rsidRDefault="00B76F79" w:rsidP="00A03BB8">
      <w:pPr>
        <w:numPr>
          <w:ilvl w:val="0"/>
          <w:numId w:val="12"/>
        </w:numPr>
        <w:spacing w:line="320" w:lineRule="atLeast"/>
        <w:ind w:left="1276" w:hanging="283"/>
        <w:jc w:val="left"/>
        <w:rPr>
          <w:rFonts w:ascii="Arial" w:hAnsi="Arial" w:cs="Arial"/>
          <w:sz w:val="20"/>
          <w:szCs w:val="20"/>
        </w:rPr>
      </w:pPr>
      <w:r w:rsidRPr="00A03BB8">
        <w:rPr>
          <w:rFonts w:ascii="Arial" w:hAnsi="Arial" w:cs="Arial"/>
          <w:sz w:val="20"/>
          <w:szCs w:val="20"/>
        </w:rPr>
        <w:t>ли</w:t>
      </w:r>
      <w:r w:rsidRPr="00A03BB8">
        <w:rPr>
          <w:rFonts w:ascii="Arial" w:hAnsi="Arial" w:cs="Arial"/>
          <w:sz w:val="20"/>
          <w:szCs w:val="20"/>
        </w:rPr>
        <w:softHyphen/>
        <w:t>ца, вне</w:t>
      </w:r>
      <w:r w:rsidRPr="00A03BB8">
        <w:rPr>
          <w:rFonts w:ascii="Arial" w:hAnsi="Arial" w:cs="Arial"/>
          <w:sz w:val="20"/>
          <w:szCs w:val="20"/>
        </w:rPr>
        <w:softHyphen/>
        <w:t>сен</w:t>
      </w:r>
      <w:r w:rsidRPr="00A03BB8">
        <w:rPr>
          <w:rFonts w:ascii="Arial" w:hAnsi="Arial" w:cs="Arial"/>
          <w:sz w:val="20"/>
          <w:szCs w:val="20"/>
        </w:rPr>
        <w:softHyphen/>
        <w:t>ные в спи</w:t>
      </w:r>
      <w:r w:rsidRPr="00A03BB8">
        <w:rPr>
          <w:rFonts w:ascii="Arial" w:hAnsi="Arial" w:cs="Arial"/>
          <w:sz w:val="20"/>
          <w:szCs w:val="20"/>
        </w:rPr>
        <w:softHyphen/>
        <w:t xml:space="preserve">сок лиц, </w:t>
      </w:r>
      <w:r w:rsidR="00A03BB8" w:rsidRPr="00A03BB8">
        <w:rPr>
          <w:rFonts w:ascii="Arial" w:hAnsi="Arial" w:cs="Arial"/>
          <w:sz w:val="20"/>
          <w:szCs w:val="20"/>
        </w:rPr>
        <w:t>име</w:t>
      </w:r>
      <w:r w:rsidR="00A03BB8" w:rsidRPr="00A03BB8">
        <w:rPr>
          <w:rFonts w:ascii="Arial" w:hAnsi="Arial" w:cs="Arial"/>
          <w:sz w:val="20"/>
          <w:szCs w:val="20"/>
        </w:rPr>
        <w:softHyphen/>
        <w:t>ю</w:t>
      </w:r>
      <w:r w:rsidR="00A03BB8" w:rsidRPr="00A03BB8">
        <w:rPr>
          <w:rFonts w:ascii="Arial" w:hAnsi="Arial" w:cs="Arial"/>
          <w:sz w:val="20"/>
          <w:szCs w:val="20"/>
        </w:rPr>
        <w:softHyphen/>
        <w:t>щих пра</w:t>
      </w:r>
      <w:r w:rsidR="00A03BB8" w:rsidRPr="00A03BB8">
        <w:rPr>
          <w:rFonts w:ascii="Arial" w:hAnsi="Arial" w:cs="Arial"/>
          <w:sz w:val="20"/>
          <w:szCs w:val="20"/>
        </w:rPr>
        <w:softHyphen/>
        <w:t>во на уча</w:t>
      </w:r>
      <w:r w:rsidR="00A03BB8" w:rsidRPr="00A03BB8">
        <w:rPr>
          <w:rFonts w:ascii="Arial" w:hAnsi="Arial" w:cs="Arial"/>
          <w:sz w:val="20"/>
          <w:szCs w:val="20"/>
        </w:rPr>
        <w:softHyphen/>
        <w:t>стие в О</w:t>
      </w:r>
      <w:r w:rsidRPr="00A03BB8">
        <w:rPr>
          <w:rFonts w:ascii="Arial" w:hAnsi="Arial" w:cs="Arial"/>
          <w:sz w:val="20"/>
          <w:szCs w:val="20"/>
        </w:rPr>
        <w:t>б</w:t>
      </w:r>
      <w:r w:rsidRPr="00A03BB8">
        <w:rPr>
          <w:rFonts w:ascii="Arial" w:hAnsi="Arial" w:cs="Arial"/>
          <w:sz w:val="20"/>
          <w:szCs w:val="20"/>
        </w:rPr>
        <w:softHyphen/>
        <w:t>щем со</w:t>
      </w:r>
      <w:r w:rsidRPr="00A03BB8">
        <w:rPr>
          <w:rFonts w:ascii="Arial" w:hAnsi="Arial" w:cs="Arial"/>
          <w:sz w:val="20"/>
          <w:szCs w:val="20"/>
        </w:rPr>
        <w:softHyphen/>
        <w:t>б</w:t>
      </w:r>
      <w:r w:rsidRPr="00A03BB8">
        <w:rPr>
          <w:rFonts w:ascii="Arial" w:hAnsi="Arial" w:cs="Arial"/>
          <w:sz w:val="20"/>
          <w:szCs w:val="20"/>
        </w:rPr>
        <w:softHyphen/>
        <w:t>ра</w:t>
      </w:r>
      <w:r w:rsidRPr="00A03BB8">
        <w:rPr>
          <w:rFonts w:ascii="Arial" w:hAnsi="Arial" w:cs="Arial"/>
          <w:sz w:val="20"/>
          <w:szCs w:val="20"/>
        </w:rPr>
        <w:softHyphen/>
        <w:t xml:space="preserve">нии </w:t>
      </w:r>
      <w:del w:id="81" w:author="Rakhmanova" w:date="2014-10-10T16:01:00Z">
        <w:r w:rsidRPr="00A03BB8" w:rsidDel="00123AC4">
          <w:rPr>
            <w:rFonts w:ascii="Arial" w:hAnsi="Arial" w:cs="Arial"/>
            <w:sz w:val="20"/>
            <w:szCs w:val="20"/>
          </w:rPr>
          <w:delText>и (</w:delText>
        </w:r>
      </w:del>
      <w:proofErr w:type="spellStart"/>
      <w:r w:rsidRPr="00A03BB8">
        <w:rPr>
          <w:rFonts w:ascii="Arial" w:hAnsi="Arial" w:cs="Arial"/>
          <w:sz w:val="20"/>
          <w:szCs w:val="20"/>
        </w:rPr>
        <w:t>или</w:t>
      </w:r>
      <w:del w:id="82" w:author="Rakhmanova" w:date="2014-10-10T16:01:00Z">
        <w:r w:rsidRPr="00A03BB8" w:rsidDel="00123AC4">
          <w:rPr>
            <w:rFonts w:ascii="Arial" w:hAnsi="Arial" w:cs="Arial"/>
            <w:sz w:val="20"/>
            <w:szCs w:val="20"/>
          </w:rPr>
          <w:delText xml:space="preserve">) </w:delText>
        </w:r>
      </w:del>
      <w:r w:rsidRPr="00A03BB8">
        <w:rPr>
          <w:rFonts w:ascii="Arial" w:hAnsi="Arial" w:cs="Arial"/>
          <w:sz w:val="20"/>
          <w:szCs w:val="20"/>
        </w:rPr>
        <w:t>их</w:t>
      </w:r>
      <w:proofErr w:type="spellEnd"/>
      <w:r w:rsidRPr="00A03BB8">
        <w:rPr>
          <w:rFonts w:ascii="Arial" w:hAnsi="Arial" w:cs="Arial"/>
          <w:sz w:val="20"/>
          <w:szCs w:val="20"/>
        </w:rPr>
        <w:t xml:space="preserve"> пред</w:t>
      </w:r>
      <w:r w:rsidRPr="00A03BB8">
        <w:rPr>
          <w:rFonts w:ascii="Arial" w:hAnsi="Arial" w:cs="Arial"/>
          <w:sz w:val="20"/>
          <w:szCs w:val="20"/>
        </w:rPr>
        <w:softHyphen/>
        <w:t>ста</w:t>
      </w:r>
      <w:r w:rsidRPr="00A03BB8">
        <w:rPr>
          <w:rFonts w:ascii="Arial" w:hAnsi="Arial" w:cs="Arial"/>
          <w:sz w:val="20"/>
          <w:szCs w:val="20"/>
        </w:rPr>
        <w:softHyphen/>
        <w:t>ви</w:t>
      </w:r>
      <w:r w:rsidRPr="00A03BB8">
        <w:rPr>
          <w:rFonts w:ascii="Arial" w:hAnsi="Arial" w:cs="Arial"/>
          <w:sz w:val="20"/>
          <w:szCs w:val="20"/>
        </w:rPr>
        <w:softHyphen/>
        <w:t>те</w:t>
      </w:r>
      <w:r w:rsidRPr="00A03BB8">
        <w:rPr>
          <w:rFonts w:ascii="Arial" w:hAnsi="Arial" w:cs="Arial"/>
          <w:sz w:val="20"/>
          <w:szCs w:val="20"/>
        </w:rPr>
        <w:softHyphen/>
        <w:t>ли;</w:t>
      </w:r>
    </w:p>
    <w:p w:rsidR="00B76F79" w:rsidRPr="00A03BB8" w:rsidRDefault="00A03BB8" w:rsidP="00A03BB8">
      <w:pPr>
        <w:numPr>
          <w:ilvl w:val="0"/>
          <w:numId w:val="12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A03BB8">
        <w:rPr>
          <w:rFonts w:ascii="Arial" w:hAnsi="Arial" w:cs="Arial"/>
          <w:sz w:val="20"/>
          <w:szCs w:val="20"/>
        </w:rPr>
        <w:t>представители регистратора О</w:t>
      </w:r>
      <w:r w:rsidR="00B76F79" w:rsidRPr="00A03BB8">
        <w:rPr>
          <w:rFonts w:ascii="Arial" w:hAnsi="Arial" w:cs="Arial"/>
          <w:sz w:val="20"/>
          <w:szCs w:val="20"/>
        </w:rPr>
        <w:t>бщества;</w:t>
      </w:r>
    </w:p>
    <w:p w:rsidR="00B76F79" w:rsidRPr="00A03BB8" w:rsidRDefault="00A03BB8" w:rsidP="00A03BB8">
      <w:pPr>
        <w:numPr>
          <w:ilvl w:val="0"/>
          <w:numId w:val="12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A03BB8">
        <w:rPr>
          <w:rFonts w:ascii="Arial" w:hAnsi="Arial" w:cs="Arial"/>
          <w:sz w:val="20"/>
          <w:szCs w:val="20"/>
        </w:rPr>
        <w:t>пред</w:t>
      </w:r>
      <w:r w:rsidRPr="00A03BB8">
        <w:rPr>
          <w:rFonts w:ascii="Arial" w:hAnsi="Arial" w:cs="Arial"/>
          <w:sz w:val="20"/>
          <w:szCs w:val="20"/>
        </w:rPr>
        <w:softHyphen/>
        <w:t>ста</w:t>
      </w:r>
      <w:r w:rsidRPr="00A03BB8">
        <w:rPr>
          <w:rFonts w:ascii="Arial" w:hAnsi="Arial" w:cs="Arial"/>
          <w:sz w:val="20"/>
          <w:szCs w:val="20"/>
        </w:rPr>
        <w:softHyphen/>
        <w:t>ви</w:t>
      </w:r>
      <w:r w:rsidRPr="00A03BB8">
        <w:rPr>
          <w:rFonts w:ascii="Arial" w:hAnsi="Arial" w:cs="Arial"/>
          <w:sz w:val="20"/>
          <w:szCs w:val="20"/>
        </w:rPr>
        <w:softHyphen/>
        <w:t>тели ау</w:t>
      </w:r>
      <w:r w:rsidRPr="00A03BB8">
        <w:rPr>
          <w:rFonts w:ascii="Arial" w:hAnsi="Arial" w:cs="Arial"/>
          <w:sz w:val="20"/>
          <w:szCs w:val="20"/>
        </w:rPr>
        <w:softHyphen/>
        <w:t>ди</w:t>
      </w:r>
      <w:r w:rsidRPr="00A03BB8">
        <w:rPr>
          <w:rFonts w:ascii="Arial" w:hAnsi="Arial" w:cs="Arial"/>
          <w:sz w:val="20"/>
          <w:szCs w:val="20"/>
        </w:rPr>
        <w:softHyphen/>
        <w:t>тора О</w:t>
      </w:r>
      <w:r w:rsidR="00B76F79" w:rsidRPr="00A03BB8">
        <w:rPr>
          <w:rFonts w:ascii="Arial" w:hAnsi="Arial" w:cs="Arial"/>
          <w:sz w:val="20"/>
          <w:szCs w:val="20"/>
        </w:rPr>
        <w:t>бщества;</w:t>
      </w:r>
    </w:p>
    <w:p w:rsidR="00B76F79" w:rsidRPr="00A03BB8" w:rsidRDefault="00B76F79" w:rsidP="00A03BB8">
      <w:pPr>
        <w:numPr>
          <w:ilvl w:val="0"/>
          <w:numId w:val="12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A03BB8">
        <w:rPr>
          <w:rFonts w:ascii="Arial" w:hAnsi="Arial" w:cs="Arial"/>
          <w:sz w:val="20"/>
          <w:szCs w:val="20"/>
        </w:rPr>
        <w:t>чле</w:t>
      </w:r>
      <w:r w:rsidRPr="00A03BB8">
        <w:rPr>
          <w:rFonts w:ascii="Arial" w:hAnsi="Arial" w:cs="Arial"/>
          <w:sz w:val="20"/>
          <w:szCs w:val="20"/>
        </w:rPr>
        <w:softHyphen/>
        <w:t>ны ор</w:t>
      </w:r>
      <w:r w:rsidRPr="00A03BB8">
        <w:rPr>
          <w:rFonts w:ascii="Arial" w:hAnsi="Arial" w:cs="Arial"/>
          <w:sz w:val="20"/>
          <w:szCs w:val="20"/>
        </w:rPr>
        <w:softHyphen/>
        <w:t>га</w:t>
      </w:r>
      <w:r w:rsidRPr="00A03BB8">
        <w:rPr>
          <w:rFonts w:ascii="Arial" w:hAnsi="Arial" w:cs="Arial"/>
          <w:sz w:val="20"/>
          <w:szCs w:val="20"/>
        </w:rPr>
        <w:softHyphen/>
        <w:t xml:space="preserve">нов </w:t>
      </w:r>
      <w:r w:rsidR="00A03BB8" w:rsidRPr="00A03BB8">
        <w:rPr>
          <w:rFonts w:ascii="Arial" w:hAnsi="Arial" w:cs="Arial"/>
          <w:sz w:val="20"/>
          <w:szCs w:val="20"/>
        </w:rPr>
        <w:t>управления и контроля О</w:t>
      </w:r>
      <w:r w:rsidRPr="00A03BB8">
        <w:rPr>
          <w:rFonts w:ascii="Arial" w:hAnsi="Arial" w:cs="Arial"/>
          <w:sz w:val="20"/>
          <w:szCs w:val="20"/>
        </w:rPr>
        <w:t>б</w:t>
      </w:r>
      <w:r w:rsidRPr="00A03BB8">
        <w:rPr>
          <w:rFonts w:ascii="Arial" w:hAnsi="Arial" w:cs="Arial"/>
          <w:sz w:val="20"/>
          <w:szCs w:val="20"/>
        </w:rPr>
        <w:softHyphen/>
        <w:t>ще</w:t>
      </w:r>
      <w:r w:rsidRPr="00A03BB8">
        <w:rPr>
          <w:rFonts w:ascii="Arial" w:hAnsi="Arial" w:cs="Arial"/>
          <w:sz w:val="20"/>
          <w:szCs w:val="20"/>
        </w:rPr>
        <w:softHyphen/>
        <w:t>ст</w:t>
      </w:r>
      <w:r w:rsidRPr="00A03BB8">
        <w:rPr>
          <w:rFonts w:ascii="Arial" w:hAnsi="Arial" w:cs="Arial"/>
          <w:sz w:val="20"/>
          <w:szCs w:val="20"/>
        </w:rPr>
        <w:softHyphen/>
        <w:t>ва;</w:t>
      </w:r>
    </w:p>
    <w:p w:rsidR="003F341A" w:rsidRPr="00A03BB8" w:rsidRDefault="00B76F79" w:rsidP="00A03BB8">
      <w:pPr>
        <w:numPr>
          <w:ilvl w:val="0"/>
          <w:numId w:val="12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A03BB8">
        <w:rPr>
          <w:rFonts w:ascii="Arial" w:hAnsi="Arial" w:cs="Arial"/>
          <w:sz w:val="20"/>
          <w:szCs w:val="20"/>
        </w:rPr>
        <w:t>кан</w:t>
      </w:r>
      <w:r w:rsidRPr="00A03BB8">
        <w:rPr>
          <w:rFonts w:ascii="Arial" w:hAnsi="Arial" w:cs="Arial"/>
          <w:sz w:val="20"/>
          <w:szCs w:val="20"/>
        </w:rPr>
        <w:softHyphen/>
        <w:t>ди</w:t>
      </w:r>
      <w:r w:rsidRPr="00A03BB8">
        <w:rPr>
          <w:rFonts w:ascii="Arial" w:hAnsi="Arial" w:cs="Arial"/>
          <w:sz w:val="20"/>
          <w:szCs w:val="20"/>
        </w:rPr>
        <w:softHyphen/>
        <w:t>да</w:t>
      </w:r>
      <w:r w:rsidRPr="00A03BB8">
        <w:rPr>
          <w:rFonts w:ascii="Arial" w:hAnsi="Arial" w:cs="Arial"/>
          <w:sz w:val="20"/>
          <w:szCs w:val="20"/>
        </w:rPr>
        <w:softHyphen/>
        <w:t>ты, вне</w:t>
      </w:r>
      <w:r w:rsidRPr="00A03BB8">
        <w:rPr>
          <w:rFonts w:ascii="Arial" w:hAnsi="Arial" w:cs="Arial"/>
          <w:sz w:val="20"/>
          <w:szCs w:val="20"/>
        </w:rPr>
        <w:softHyphen/>
        <w:t>сен</w:t>
      </w:r>
      <w:r w:rsidRPr="00A03BB8">
        <w:rPr>
          <w:rFonts w:ascii="Arial" w:hAnsi="Arial" w:cs="Arial"/>
          <w:sz w:val="20"/>
          <w:szCs w:val="20"/>
        </w:rPr>
        <w:softHyphen/>
        <w:t>ные в бюл</w:t>
      </w:r>
      <w:r w:rsidRPr="00A03BB8">
        <w:rPr>
          <w:rFonts w:ascii="Arial" w:hAnsi="Arial" w:cs="Arial"/>
          <w:sz w:val="20"/>
          <w:szCs w:val="20"/>
        </w:rPr>
        <w:softHyphen/>
        <w:t>ле</w:t>
      </w:r>
      <w:r w:rsidRPr="00A03BB8">
        <w:rPr>
          <w:rFonts w:ascii="Arial" w:hAnsi="Arial" w:cs="Arial"/>
          <w:sz w:val="20"/>
          <w:szCs w:val="20"/>
        </w:rPr>
        <w:softHyphen/>
        <w:t>те</w:t>
      </w:r>
      <w:r w:rsidRPr="00A03BB8">
        <w:rPr>
          <w:rFonts w:ascii="Arial" w:hAnsi="Arial" w:cs="Arial"/>
          <w:sz w:val="20"/>
          <w:szCs w:val="20"/>
        </w:rPr>
        <w:softHyphen/>
        <w:t>ни для го</w:t>
      </w:r>
      <w:r w:rsidRPr="00A03BB8">
        <w:rPr>
          <w:rFonts w:ascii="Arial" w:hAnsi="Arial" w:cs="Arial"/>
          <w:sz w:val="20"/>
          <w:szCs w:val="20"/>
        </w:rPr>
        <w:softHyphen/>
        <w:t>ло</w:t>
      </w:r>
      <w:r w:rsidRPr="00A03BB8">
        <w:rPr>
          <w:rFonts w:ascii="Arial" w:hAnsi="Arial" w:cs="Arial"/>
          <w:sz w:val="20"/>
          <w:szCs w:val="20"/>
        </w:rPr>
        <w:softHyphen/>
        <w:t>со</w:t>
      </w:r>
      <w:r w:rsidRPr="00A03BB8">
        <w:rPr>
          <w:rFonts w:ascii="Arial" w:hAnsi="Arial" w:cs="Arial"/>
          <w:sz w:val="20"/>
          <w:szCs w:val="20"/>
        </w:rPr>
        <w:softHyphen/>
        <w:t>ва</w:t>
      </w:r>
      <w:r w:rsidRPr="00A03BB8">
        <w:rPr>
          <w:rFonts w:ascii="Arial" w:hAnsi="Arial" w:cs="Arial"/>
          <w:sz w:val="20"/>
          <w:szCs w:val="20"/>
        </w:rPr>
        <w:softHyphen/>
        <w:t>ния по из</w:t>
      </w:r>
      <w:r w:rsidRPr="00A03BB8">
        <w:rPr>
          <w:rFonts w:ascii="Arial" w:hAnsi="Arial" w:cs="Arial"/>
          <w:sz w:val="20"/>
          <w:szCs w:val="20"/>
        </w:rPr>
        <w:softHyphen/>
        <w:t>бра</w:t>
      </w:r>
      <w:r w:rsidRPr="00A03BB8">
        <w:rPr>
          <w:rFonts w:ascii="Arial" w:hAnsi="Arial" w:cs="Arial"/>
          <w:sz w:val="20"/>
          <w:szCs w:val="20"/>
        </w:rPr>
        <w:softHyphen/>
        <w:t>нию ор</w:t>
      </w:r>
      <w:r w:rsidRPr="00A03BB8">
        <w:rPr>
          <w:rFonts w:ascii="Arial" w:hAnsi="Arial" w:cs="Arial"/>
          <w:sz w:val="20"/>
          <w:szCs w:val="20"/>
        </w:rPr>
        <w:softHyphen/>
        <w:t>га</w:t>
      </w:r>
      <w:r w:rsidRPr="00A03BB8">
        <w:rPr>
          <w:rFonts w:ascii="Arial" w:hAnsi="Arial" w:cs="Arial"/>
          <w:sz w:val="20"/>
          <w:szCs w:val="20"/>
        </w:rPr>
        <w:softHyphen/>
        <w:t xml:space="preserve">нов </w:t>
      </w:r>
    </w:p>
    <w:p w:rsidR="00B76F79" w:rsidRPr="00A03BB8" w:rsidRDefault="00A03BB8" w:rsidP="00A03BB8">
      <w:p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A03BB8">
        <w:rPr>
          <w:rFonts w:ascii="Arial" w:hAnsi="Arial" w:cs="Arial"/>
          <w:sz w:val="20"/>
          <w:szCs w:val="20"/>
        </w:rPr>
        <w:t>О</w:t>
      </w:r>
      <w:r w:rsidR="00B76F79" w:rsidRPr="00A03BB8">
        <w:rPr>
          <w:rFonts w:ascii="Arial" w:hAnsi="Arial" w:cs="Arial"/>
          <w:sz w:val="20"/>
          <w:szCs w:val="20"/>
        </w:rPr>
        <w:t>б</w:t>
      </w:r>
      <w:r w:rsidR="00B76F79" w:rsidRPr="00A03BB8">
        <w:rPr>
          <w:rFonts w:ascii="Arial" w:hAnsi="Arial" w:cs="Arial"/>
          <w:sz w:val="20"/>
          <w:szCs w:val="20"/>
        </w:rPr>
        <w:softHyphen/>
        <w:t>ще</w:t>
      </w:r>
      <w:r w:rsidR="00B76F79" w:rsidRPr="00A03BB8">
        <w:rPr>
          <w:rFonts w:ascii="Arial" w:hAnsi="Arial" w:cs="Arial"/>
          <w:sz w:val="20"/>
          <w:szCs w:val="20"/>
        </w:rPr>
        <w:softHyphen/>
        <w:t>ст</w:t>
      </w:r>
      <w:r w:rsidR="00B76F79" w:rsidRPr="00A03BB8">
        <w:rPr>
          <w:rFonts w:ascii="Arial" w:hAnsi="Arial" w:cs="Arial"/>
          <w:sz w:val="20"/>
          <w:szCs w:val="20"/>
        </w:rPr>
        <w:softHyphen/>
        <w:t>ва;</w:t>
      </w:r>
    </w:p>
    <w:p w:rsidR="00B76F79" w:rsidRPr="006509F5" w:rsidRDefault="00B76F79" w:rsidP="006509F5">
      <w:pPr>
        <w:numPr>
          <w:ilvl w:val="0"/>
          <w:numId w:val="12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A03BB8">
        <w:rPr>
          <w:rFonts w:ascii="Arial" w:hAnsi="Arial" w:cs="Arial"/>
          <w:sz w:val="20"/>
          <w:szCs w:val="20"/>
        </w:rPr>
        <w:t>иные ли</w:t>
      </w:r>
      <w:r w:rsidRPr="00A03BB8">
        <w:rPr>
          <w:rFonts w:ascii="Arial" w:hAnsi="Arial" w:cs="Arial"/>
          <w:sz w:val="20"/>
          <w:szCs w:val="20"/>
        </w:rPr>
        <w:softHyphen/>
        <w:t>ца, приглашенные на со</w:t>
      </w:r>
      <w:r w:rsidRPr="00A03BB8">
        <w:rPr>
          <w:rFonts w:ascii="Arial" w:hAnsi="Arial" w:cs="Arial"/>
          <w:sz w:val="20"/>
          <w:szCs w:val="20"/>
        </w:rPr>
        <w:softHyphen/>
        <w:t>б</w:t>
      </w:r>
      <w:r w:rsidRPr="00A03BB8">
        <w:rPr>
          <w:rFonts w:ascii="Arial" w:hAnsi="Arial" w:cs="Arial"/>
          <w:sz w:val="20"/>
          <w:szCs w:val="20"/>
        </w:rPr>
        <w:softHyphen/>
        <w:t>ра</w:t>
      </w:r>
      <w:r w:rsidRPr="00A03BB8">
        <w:rPr>
          <w:rFonts w:ascii="Arial" w:hAnsi="Arial" w:cs="Arial"/>
          <w:sz w:val="20"/>
          <w:szCs w:val="20"/>
        </w:rPr>
        <w:softHyphen/>
        <w:t xml:space="preserve">ние </w:t>
      </w:r>
      <w:r w:rsidR="00A03BB8" w:rsidRPr="00A03BB8">
        <w:rPr>
          <w:rFonts w:ascii="Arial" w:hAnsi="Arial" w:cs="Arial"/>
          <w:sz w:val="20"/>
          <w:szCs w:val="20"/>
        </w:rPr>
        <w:t>Со</w:t>
      </w:r>
      <w:r w:rsidR="00A03BB8" w:rsidRPr="00A03BB8">
        <w:rPr>
          <w:rFonts w:ascii="Arial" w:hAnsi="Arial" w:cs="Arial"/>
          <w:sz w:val="20"/>
          <w:szCs w:val="20"/>
        </w:rPr>
        <w:softHyphen/>
        <w:t>ве</w:t>
      </w:r>
      <w:r w:rsidR="00A03BB8" w:rsidRPr="00A03BB8">
        <w:rPr>
          <w:rFonts w:ascii="Arial" w:hAnsi="Arial" w:cs="Arial"/>
          <w:sz w:val="20"/>
          <w:szCs w:val="20"/>
        </w:rPr>
        <w:softHyphen/>
        <w:t>том ди</w:t>
      </w:r>
      <w:r w:rsidR="00A03BB8" w:rsidRPr="00A03BB8">
        <w:rPr>
          <w:rFonts w:ascii="Arial" w:hAnsi="Arial" w:cs="Arial"/>
          <w:sz w:val="20"/>
          <w:szCs w:val="20"/>
        </w:rPr>
        <w:softHyphen/>
        <w:t>ре</w:t>
      </w:r>
      <w:r w:rsidR="00A03BB8" w:rsidRPr="00A03BB8">
        <w:rPr>
          <w:rFonts w:ascii="Arial" w:hAnsi="Arial" w:cs="Arial"/>
          <w:sz w:val="20"/>
          <w:szCs w:val="20"/>
        </w:rPr>
        <w:softHyphen/>
        <w:t>к</w:t>
      </w:r>
      <w:r w:rsidR="00A03BB8" w:rsidRPr="00A03BB8">
        <w:rPr>
          <w:rFonts w:ascii="Arial" w:hAnsi="Arial" w:cs="Arial"/>
          <w:sz w:val="20"/>
          <w:szCs w:val="20"/>
        </w:rPr>
        <w:softHyphen/>
        <w:t>то</w:t>
      </w:r>
      <w:r w:rsidR="00A03BB8" w:rsidRPr="00A03BB8">
        <w:rPr>
          <w:rFonts w:ascii="Arial" w:hAnsi="Arial" w:cs="Arial"/>
          <w:sz w:val="20"/>
          <w:szCs w:val="20"/>
        </w:rPr>
        <w:softHyphen/>
        <w:t>ров О</w:t>
      </w:r>
      <w:r w:rsidRPr="00A03BB8">
        <w:rPr>
          <w:rFonts w:ascii="Arial" w:hAnsi="Arial" w:cs="Arial"/>
          <w:sz w:val="20"/>
          <w:szCs w:val="20"/>
        </w:rPr>
        <w:t>бщества или инициаторами проведения собрания.</w:t>
      </w:r>
    </w:p>
    <w:p w:rsidR="00B76F79" w:rsidRPr="006509F5" w:rsidRDefault="006509F5" w:rsidP="006509F5">
      <w:pPr>
        <w:tabs>
          <w:tab w:val="left" w:pos="0"/>
          <w:tab w:val="left" w:pos="180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6.2. Генеральный директор и Председатель Р</w:t>
      </w:r>
      <w:r w:rsidR="00B76F79">
        <w:rPr>
          <w:rFonts w:ascii="Arial" w:hAnsi="Arial" w:cs="Arial"/>
          <w:sz w:val="20"/>
          <w:szCs w:val="20"/>
        </w:rPr>
        <w:t xml:space="preserve">евизионной комиссии </w:t>
      </w:r>
      <w:r>
        <w:rPr>
          <w:rFonts w:ascii="Arial" w:hAnsi="Arial" w:cs="Arial"/>
          <w:sz w:val="20"/>
          <w:szCs w:val="20"/>
        </w:rPr>
        <w:t>О</w:t>
      </w:r>
      <w:r w:rsidR="00B76F79">
        <w:rPr>
          <w:rFonts w:ascii="Arial" w:hAnsi="Arial" w:cs="Arial"/>
          <w:sz w:val="20"/>
          <w:szCs w:val="20"/>
        </w:rPr>
        <w:t>бщества обя</w:t>
      </w:r>
      <w:r>
        <w:rPr>
          <w:rFonts w:ascii="Arial" w:hAnsi="Arial" w:cs="Arial"/>
          <w:sz w:val="20"/>
          <w:szCs w:val="20"/>
        </w:rPr>
        <w:t>заны присутствовать на О</w:t>
      </w:r>
      <w:r w:rsidR="00B76F79">
        <w:rPr>
          <w:rFonts w:ascii="Arial" w:hAnsi="Arial" w:cs="Arial"/>
          <w:sz w:val="20"/>
          <w:szCs w:val="20"/>
        </w:rPr>
        <w:t>бщем собрании акционеров. Они обязаны давать квалифицированные ответы на вопросы участников собрания.</w:t>
      </w:r>
    </w:p>
    <w:p w:rsidR="00B76F79" w:rsidRPr="006509F5" w:rsidRDefault="006509F5" w:rsidP="00E928BF">
      <w:pPr>
        <w:tabs>
          <w:tab w:val="left" w:pos="0"/>
          <w:tab w:val="left" w:pos="180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6.3. </w:t>
      </w:r>
      <w:r w:rsidR="00B76F79" w:rsidRPr="006509F5">
        <w:rPr>
          <w:rFonts w:ascii="Arial" w:hAnsi="Arial" w:cs="Arial"/>
          <w:sz w:val="20"/>
          <w:szCs w:val="20"/>
        </w:rPr>
        <w:t>Ак</w:t>
      </w:r>
      <w:r w:rsidR="00B76F79" w:rsidRPr="006509F5">
        <w:rPr>
          <w:rFonts w:ascii="Arial" w:hAnsi="Arial" w:cs="Arial"/>
          <w:sz w:val="20"/>
          <w:szCs w:val="20"/>
        </w:rPr>
        <w:softHyphen/>
        <w:t>ци</w:t>
      </w:r>
      <w:r w:rsidR="00B76F79" w:rsidRPr="006509F5">
        <w:rPr>
          <w:rFonts w:ascii="Arial" w:hAnsi="Arial" w:cs="Arial"/>
          <w:sz w:val="20"/>
          <w:szCs w:val="20"/>
        </w:rPr>
        <w:softHyphen/>
        <w:t>о</w:t>
      </w:r>
      <w:r w:rsidR="00B76F79" w:rsidRPr="006509F5">
        <w:rPr>
          <w:rFonts w:ascii="Arial" w:hAnsi="Arial" w:cs="Arial"/>
          <w:sz w:val="20"/>
          <w:szCs w:val="20"/>
        </w:rPr>
        <w:softHyphen/>
        <w:t>нер мо</w:t>
      </w:r>
      <w:r w:rsidR="00B76F79" w:rsidRPr="006509F5">
        <w:rPr>
          <w:rFonts w:ascii="Arial" w:hAnsi="Arial" w:cs="Arial"/>
          <w:sz w:val="20"/>
          <w:szCs w:val="20"/>
        </w:rPr>
        <w:softHyphen/>
        <w:t>жет при</w:t>
      </w:r>
      <w:r w:rsidR="00B76F79" w:rsidRPr="006509F5">
        <w:rPr>
          <w:rFonts w:ascii="Arial" w:hAnsi="Arial" w:cs="Arial"/>
          <w:sz w:val="20"/>
          <w:szCs w:val="20"/>
        </w:rPr>
        <w:softHyphen/>
        <w:t>ни</w:t>
      </w:r>
      <w:r w:rsidR="00B76F79" w:rsidRPr="006509F5">
        <w:rPr>
          <w:rFonts w:ascii="Arial" w:hAnsi="Arial" w:cs="Arial"/>
          <w:sz w:val="20"/>
          <w:szCs w:val="20"/>
        </w:rPr>
        <w:softHyphen/>
        <w:t>мать уча</w:t>
      </w:r>
      <w:r w:rsidR="00B76F79" w:rsidRPr="006509F5">
        <w:rPr>
          <w:rFonts w:ascii="Arial" w:hAnsi="Arial" w:cs="Arial"/>
          <w:sz w:val="20"/>
          <w:szCs w:val="20"/>
        </w:rPr>
        <w:softHyphen/>
        <w:t>стие в со</w:t>
      </w:r>
      <w:r w:rsidR="00B76F79" w:rsidRPr="006509F5">
        <w:rPr>
          <w:rFonts w:ascii="Arial" w:hAnsi="Arial" w:cs="Arial"/>
          <w:sz w:val="20"/>
          <w:szCs w:val="20"/>
        </w:rPr>
        <w:softHyphen/>
        <w:t>б</w:t>
      </w:r>
      <w:r w:rsidR="00B76F79" w:rsidRPr="006509F5">
        <w:rPr>
          <w:rFonts w:ascii="Arial" w:hAnsi="Arial" w:cs="Arial"/>
          <w:sz w:val="20"/>
          <w:szCs w:val="20"/>
        </w:rPr>
        <w:softHyphen/>
        <w:t>ра</w:t>
      </w:r>
      <w:r w:rsidR="00B76F79" w:rsidRPr="006509F5">
        <w:rPr>
          <w:rFonts w:ascii="Arial" w:hAnsi="Arial" w:cs="Arial"/>
          <w:sz w:val="20"/>
          <w:szCs w:val="20"/>
        </w:rPr>
        <w:softHyphen/>
        <w:t>нии сле</w:t>
      </w:r>
      <w:r w:rsidR="00B76F79" w:rsidRPr="006509F5">
        <w:rPr>
          <w:rFonts w:ascii="Arial" w:hAnsi="Arial" w:cs="Arial"/>
          <w:sz w:val="20"/>
          <w:szCs w:val="20"/>
        </w:rPr>
        <w:softHyphen/>
        <w:t>ду</w:t>
      </w:r>
      <w:r w:rsidR="00B76F79" w:rsidRPr="006509F5">
        <w:rPr>
          <w:rFonts w:ascii="Arial" w:hAnsi="Arial" w:cs="Arial"/>
          <w:sz w:val="20"/>
          <w:szCs w:val="20"/>
        </w:rPr>
        <w:softHyphen/>
        <w:t>ю</w:t>
      </w:r>
      <w:r w:rsidR="00B76F79" w:rsidRPr="006509F5">
        <w:rPr>
          <w:rFonts w:ascii="Arial" w:hAnsi="Arial" w:cs="Arial"/>
          <w:sz w:val="20"/>
          <w:szCs w:val="20"/>
        </w:rPr>
        <w:softHyphen/>
        <w:t>щи</w:t>
      </w:r>
      <w:r w:rsidR="00B76F79" w:rsidRPr="006509F5">
        <w:rPr>
          <w:rFonts w:ascii="Arial" w:hAnsi="Arial" w:cs="Arial"/>
          <w:sz w:val="20"/>
          <w:szCs w:val="20"/>
        </w:rPr>
        <w:softHyphen/>
        <w:t>ми спо</w:t>
      </w:r>
      <w:r w:rsidR="00B76F79" w:rsidRPr="006509F5">
        <w:rPr>
          <w:rFonts w:ascii="Arial" w:hAnsi="Arial" w:cs="Arial"/>
          <w:sz w:val="20"/>
          <w:szCs w:val="20"/>
        </w:rPr>
        <w:softHyphen/>
        <w:t>со</w:t>
      </w:r>
      <w:r w:rsidR="00B76F79" w:rsidRPr="006509F5">
        <w:rPr>
          <w:rFonts w:ascii="Arial" w:hAnsi="Arial" w:cs="Arial"/>
          <w:sz w:val="20"/>
          <w:szCs w:val="20"/>
        </w:rPr>
        <w:softHyphen/>
        <w:t>ба</w:t>
      </w:r>
      <w:r w:rsidR="00B76F79" w:rsidRPr="006509F5">
        <w:rPr>
          <w:rFonts w:ascii="Arial" w:hAnsi="Arial" w:cs="Arial"/>
          <w:sz w:val="20"/>
          <w:szCs w:val="20"/>
        </w:rPr>
        <w:softHyphen/>
        <w:t>ми:</w:t>
      </w:r>
    </w:p>
    <w:p w:rsidR="00B76F79" w:rsidRPr="0074075D" w:rsidRDefault="00B76F79" w:rsidP="0074075D">
      <w:pPr>
        <w:numPr>
          <w:ilvl w:val="0"/>
          <w:numId w:val="12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6509F5">
        <w:rPr>
          <w:rFonts w:ascii="Arial" w:hAnsi="Arial" w:cs="Arial"/>
          <w:sz w:val="20"/>
          <w:szCs w:val="20"/>
        </w:rPr>
        <w:t>ли</w:t>
      </w:r>
      <w:r w:rsidRPr="006509F5">
        <w:rPr>
          <w:rFonts w:ascii="Arial" w:hAnsi="Arial" w:cs="Arial"/>
          <w:sz w:val="20"/>
          <w:szCs w:val="20"/>
        </w:rPr>
        <w:softHyphen/>
        <w:t>ч</w:t>
      </w:r>
      <w:r w:rsidRPr="006509F5">
        <w:rPr>
          <w:rFonts w:ascii="Arial" w:hAnsi="Arial" w:cs="Arial"/>
          <w:sz w:val="20"/>
          <w:szCs w:val="20"/>
        </w:rPr>
        <w:softHyphen/>
        <w:t>но уча</w:t>
      </w:r>
      <w:r w:rsidRPr="006509F5">
        <w:rPr>
          <w:rFonts w:ascii="Arial" w:hAnsi="Arial" w:cs="Arial"/>
          <w:sz w:val="20"/>
          <w:szCs w:val="20"/>
        </w:rPr>
        <w:softHyphen/>
        <w:t>ст</w:t>
      </w:r>
      <w:r w:rsidRPr="006509F5">
        <w:rPr>
          <w:rFonts w:ascii="Arial" w:hAnsi="Arial" w:cs="Arial"/>
          <w:sz w:val="20"/>
          <w:szCs w:val="20"/>
        </w:rPr>
        <w:softHyphen/>
        <w:t>во</w:t>
      </w:r>
      <w:r w:rsidRPr="006509F5">
        <w:rPr>
          <w:rFonts w:ascii="Arial" w:hAnsi="Arial" w:cs="Arial"/>
          <w:sz w:val="20"/>
          <w:szCs w:val="20"/>
        </w:rPr>
        <w:softHyphen/>
        <w:t>вать в об</w:t>
      </w:r>
      <w:r w:rsidRPr="006509F5">
        <w:rPr>
          <w:rFonts w:ascii="Arial" w:hAnsi="Arial" w:cs="Arial"/>
          <w:sz w:val="20"/>
          <w:szCs w:val="20"/>
        </w:rPr>
        <w:softHyphen/>
        <w:t>су</w:t>
      </w:r>
      <w:r w:rsidRPr="006509F5">
        <w:rPr>
          <w:rFonts w:ascii="Arial" w:hAnsi="Arial" w:cs="Arial"/>
          <w:sz w:val="20"/>
          <w:szCs w:val="20"/>
        </w:rPr>
        <w:softHyphen/>
        <w:t>ж</w:t>
      </w:r>
      <w:r w:rsidRPr="006509F5">
        <w:rPr>
          <w:rFonts w:ascii="Arial" w:hAnsi="Arial" w:cs="Arial"/>
          <w:sz w:val="20"/>
          <w:szCs w:val="20"/>
        </w:rPr>
        <w:softHyphen/>
        <w:t>де</w:t>
      </w:r>
      <w:r w:rsidRPr="006509F5">
        <w:rPr>
          <w:rFonts w:ascii="Arial" w:hAnsi="Arial" w:cs="Arial"/>
          <w:sz w:val="20"/>
          <w:szCs w:val="20"/>
        </w:rPr>
        <w:softHyphen/>
        <w:t>нии во</w:t>
      </w:r>
      <w:r w:rsidRPr="006509F5">
        <w:rPr>
          <w:rFonts w:ascii="Arial" w:hAnsi="Arial" w:cs="Arial"/>
          <w:sz w:val="20"/>
          <w:szCs w:val="20"/>
        </w:rPr>
        <w:softHyphen/>
        <w:t>п</w:t>
      </w:r>
      <w:r w:rsidRPr="006509F5">
        <w:rPr>
          <w:rFonts w:ascii="Arial" w:hAnsi="Arial" w:cs="Arial"/>
          <w:sz w:val="20"/>
          <w:szCs w:val="20"/>
        </w:rPr>
        <w:softHyphen/>
        <w:t>ро</w:t>
      </w:r>
      <w:r w:rsidRPr="006509F5">
        <w:rPr>
          <w:rFonts w:ascii="Arial" w:hAnsi="Arial" w:cs="Arial"/>
          <w:sz w:val="20"/>
          <w:szCs w:val="20"/>
        </w:rPr>
        <w:softHyphen/>
        <w:t>сов по</w:t>
      </w:r>
      <w:r w:rsidRPr="006509F5">
        <w:rPr>
          <w:rFonts w:ascii="Arial" w:hAnsi="Arial" w:cs="Arial"/>
          <w:sz w:val="20"/>
          <w:szCs w:val="20"/>
        </w:rPr>
        <w:softHyphen/>
        <w:t>ве</w:t>
      </w:r>
      <w:r w:rsidRPr="006509F5">
        <w:rPr>
          <w:rFonts w:ascii="Arial" w:hAnsi="Arial" w:cs="Arial"/>
          <w:sz w:val="20"/>
          <w:szCs w:val="20"/>
        </w:rPr>
        <w:softHyphen/>
        <w:t>ст</w:t>
      </w:r>
      <w:r w:rsidRPr="006509F5">
        <w:rPr>
          <w:rFonts w:ascii="Arial" w:hAnsi="Arial" w:cs="Arial"/>
          <w:sz w:val="20"/>
          <w:szCs w:val="20"/>
        </w:rPr>
        <w:softHyphen/>
        <w:t>ки дня и го</w:t>
      </w:r>
      <w:r w:rsidRPr="006509F5">
        <w:rPr>
          <w:rFonts w:ascii="Arial" w:hAnsi="Arial" w:cs="Arial"/>
          <w:sz w:val="20"/>
          <w:szCs w:val="20"/>
        </w:rPr>
        <w:softHyphen/>
        <w:t>ло</w:t>
      </w:r>
      <w:r w:rsidRPr="006509F5">
        <w:rPr>
          <w:rFonts w:ascii="Arial" w:hAnsi="Arial" w:cs="Arial"/>
          <w:sz w:val="20"/>
          <w:szCs w:val="20"/>
        </w:rPr>
        <w:softHyphen/>
        <w:t>со</w:t>
      </w:r>
      <w:r w:rsidRPr="006509F5">
        <w:rPr>
          <w:rFonts w:ascii="Arial" w:hAnsi="Arial" w:cs="Arial"/>
          <w:sz w:val="20"/>
          <w:szCs w:val="20"/>
        </w:rPr>
        <w:softHyphen/>
        <w:t>вать по ним на</w:t>
      </w:r>
      <w:r w:rsidR="0074075D">
        <w:rPr>
          <w:rFonts w:ascii="Arial" w:hAnsi="Arial" w:cs="Arial"/>
          <w:sz w:val="20"/>
          <w:szCs w:val="20"/>
        </w:rPr>
        <w:t xml:space="preserve"> со</w:t>
      </w:r>
      <w:r w:rsidRPr="0074075D">
        <w:rPr>
          <w:rFonts w:ascii="Arial" w:hAnsi="Arial" w:cs="Arial"/>
          <w:sz w:val="20"/>
          <w:szCs w:val="20"/>
        </w:rPr>
        <w:t>бра</w:t>
      </w:r>
      <w:r w:rsidRPr="0074075D">
        <w:rPr>
          <w:rFonts w:ascii="Arial" w:hAnsi="Arial" w:cs="Arial"/>
          <w:sz w:val="20"/>
          <w:szCs w:val="20"/>
        </w:rPr>
        <w:softHyphen/>
        <w:t>нии, про</w:t>
      </w:r>
      <w:r w:rsidRPr="0074075D">
        <w:rPr>
          <w:rFonts w:ascii="Arial" w:hAnsi="Arial" w:cs="Arial"/>
          <w:sz w:val="20"/>
          <w:szCs w:val="20"/>
        </w:rPr>
        <w:softHyphen/>
        <w:t>во</w:t>
      </w:r>
      <w:r w:rsidRPr="0074075D">
        <w:rPr>
          <w:rFonts w:ascii="Arial" w:hAnsi="Arial" w:cs="Arial"/>
          <w:sz w:val="20"/>
          <w:szCs w:val="20"/>
        </w:rPr>
        <w:softHyphen/>
        <w:t>ди</w:t>
      </w:r>
      <w:r w:rsidRPr="0074075D">
        <w:rPr>
          <w:rFonts w:ascii="Arial" w:hAnsi="Arial" w:cs="Arial"/>
          <w:sz w:val="20"/>
          <w:szCs w:val="20"/>
        </w:rPr>
        <w:softHyphen/>
        <w:t>мом в фор</w:t>
      </w:r>
      <w:r w:rsidRPr="0074075D">
        <w:rPr>
          <w:rFonts w:ascii="Arial" w:hAnsi="Arial" w:cs="Arial"/>
          <w:sz w:val="20"/>
          <w:szCs w:val="20"/>
        </w:rPr>
        <w:softHyphen/>
        <w:t>ме со</w:t>
      </w:r>
      <w:r w:rsidRPr="0074075D">
        <w:rPr>
          <w:rFonts w:ascii="Arial" w:hAnsi="Arial" w:cs="Arial"/>
          <w:sz w:val="20"/>
          <w:szCs w:val="20"/>
        </w:rPr>
        <w:softHyphen/>
        <w:t>в</w:t>
      </w:r>
      <w:r w:rsidRPr="0074075D">
        <w:rPr>
          <w:rFonts w:ascii="Arial" w:hAnsi="Arial" w:cs="Arial"/>
          <w:sz w:val="20"/>
          <w:szCs w:val="20"/>
        </w:rPr>
        <w:softHyphen/>
        <w:t>ме</w:t>
      </w:r>
      <w:r w:rsidRPr="0074075D">
        <w:rPr>
          <w:rFonts w:ascii="Arial" w:hAnsi="Arial" w:cs="Arial"/>
          <w:sz w:val="20"/>
          <w:szCs w:val="20"/>
        </w:rPr>
        <w:softHyphen/>
        <w:t>ст</w:t>
      </w:r>
      <w:r w:rsidRPr="0074075D">
        <w:rPr>
          <w:rFonts w:ascii="Arial" w:hAnsi="Arial" w:cs="Arial"/>
          <w:sz w:val="20"/>
          <w:szCs w:val="20"/>
        </w:rPr>
        <w:softHyphen/>
        <w:t>но</w:t>
      </w:r>
      <w:r w:rsidRPr="0074075D">
        <w:rPr>
          <w:rFonts w:ascii="Arial" w:hAnsi="Arial" w:cs="Arial"/>
          <w:sz w:val="20"/>
          <w:szCs w:val="20"/>
        </w:rPr>
        <w:softHyphen/>
        <w:t>го при</w:t>
      </w:r>
      <w:r w:rsidRPr="0074075D">
        <w:rPr>
          <w:rFonts w:ascii="Arial" w:hAnsi="Arial" w:cs="Arial"/>
          <w:sz w:val="20"/>
          <w:szCs w:val="20"/>
        </w:rPr>
        <w:softHyphen/>
        <w:t>сут</w:t>
      </w:r>
      <w:r w:rsidRPr="0074075D">
        <w:rPr>
          <w:rFonts w:ascii="Arial" w:hAnsi="Arial" w:cs="Arial"/>
          <w:sz w:val="20"/>
          <w:szCs w:val="20"/>
        </w:rPr>
        <w:softHyphen/>
        <w:t>ст</w:t>
      </w:r>
      <w:r w:rsidRPr="0074075D">
        <w:rPr>
          <w:rFonts w:ascii="Arial" w:hAnsi="Arial" w:cs="Arial"/>
          <w:sz w:val="20"/>
          <w:szCs w:val="20"/>
        </w:rPr>
        <w:softHyphen/>
        <w:t>вия;</w:t>
      </w:r>
    </w:p>
    <w:p w:rsidR="00B76F79" w:rsidRPr="006509F5" w:rsidRDefault="00B76F79" w:rsidP="0074075D">
      <w:pPr>
        <w:numPr>
          <w:ilvl w:val="0"/>
          <w:numId w:val="12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6509F5">
        <w:rPr>
          <w:rFonts w:ascii="Arial" w:hAnsi="Arial" w:cs="Arial"/>
          <w:sz w:val="20"/>
          <w:szCs w:val="20"/>
        </w:rPr>
        <w:t>на</w:t>
      </w:r>
      <w:r w:rsidRPr="006509F5">
        <w:rPr>
          <w:rFonts w:ascii="Arial" w:hAnsi="Arial" w:cs="Arial"/>
          <w:sz w:val="20"/>
          <w:szCs w:val="20"/>
        </w:rPr>
        <w:softHyphen/>
        <w:t>пра</w:t>
      </w:r>
      <w:r w:rsidRPr="006509F5">
        <w:rPr>
          <w:rFonts w:ascii="Arial" w:hAnsi="Arial" w:cs="Arial"/>
          <w:sz w:val="20"/>
          <w:szCs w:val="20"/>
        </w:rPr>
        <w:softHyphen/>
        <w:t>в</w:t>
      </w:r>
      <w:r w:rsidRPr="006509F5">
        <w:rPr>
          <w:rFonts w:ascii="Arial" w:hAnsi="Arial" w:cs="Arial"/>
          <w:sz w:val="20"/>
          <w:szCs w:val="20"/>
        </w:rPr>
        <w:softHyphen/>
        <w:t>лять пред</w:t>
      </w:r>
      <w:r w:rsidRPr="006509F5">
        <w:rPr>
          <w:rFonts w:ascii="Arial" w:hAnsi="Arial" w:cs="Arial"/>
          <w:sz w:val="20"/>
          <w:szCs w:val="20"/>
        </w:rPr>
        <w:softHyphen/>
        <w:t>ста</w:t>
      </w:r>
      <w:r w:rsidRPr="006509F5">
        <w:rPr>
          <w:rFonts w:ascii="Arial" w:hAnsi="Arial" w:cs="Arial"/>
          <w:sz w:val="20"/>
          <w:szCs w:val="20"/>
        </w:rPr>
        <w:softHyphen/>
        <w:t>ви</w:t>
      </w:r>
      <w:r w:rsidRPr="006509F5">
        <w:rPr>
          <w:rFonts w:ascii="Arial" w:hAnsi="Arial" w:cs="Arial"/>
          <w:sz w:val="20"/>
          <w:szCs w:val="20"/>
        </w:rPr>
        <w:softHyphen/>
        <w:t>те</w:t>
      </w:r>
      <w:r w:rsidRPr="006509F5">
        <w:rPr>
          <w:rFonts w:ascii="Arial" w:hAnsi="Arial" w:cs="Arial"/>
          <w:sz w:val="20"/>
          <w:szCs w:val="20"/>
        </w:rPr>
        <w:softHyphen/>
        <w:t xml:space="preserve">ля </w:t>
      </w:r>
      <w:del w:id="83" w:author="Rakhmanova" w:date="2014-10-10T16:02:00Z">
        <w:r w:rsidRPr="006509F5" w:rsidDel="00123AC4">
          <w:rPr>
            <w:rFonts w:ascii="Arial" w:hAnsi="Arial" w:cs="Arial"/>
            <w:sz w:val="20"/>
            <w:szCs w:val="20"/>
          </w:rPr>
          <w:delText xml:space="preserve">(представителей) </w:delText>
        </w:r>
      </w:del>
      <w:r w:rsidRPr="006509F5">
        <w:rPr>
          <w:rFonts w:ascii="Arial" w:hAnsi="Arial" w:cs="Arial"/>
          <w:sz w:val="20"/>
          <w:szCs w:val="20"/>
        </w:rPr>
        <w:t>для уча</w:t>
      </w:r>
      <w:r w:rsidRPr="006509F5">
        <w:rPr>
          <w:rFonts w:ascii="Arial" w:hAnsi="Arial" w:cs="Arial"/>
          <w:sz w:val="20"/>
          <w:szCs w:val="20"/>
        </w:rPr>
        <w:softHyphen/>
        <w:t xml:space="preserve">стия </w:t>
      </w:r>
      <w:r w:rsidR="0074075D">
        <w:rPr>
          <w:rFonts w:ascii="Arial" w:hAnsi="Arial" w:cs="Arial"/>
          <w:sz w:val="20"/>
          <w:szCs w:val="20"/>
        </w:rPr>
        <w:t>в об</w:t>
      </w:r>
      <w:r w:rsidR="0074075D">
        <w:rPr>
          <w:rFonts w:ascii="Arial" w:hAnsi="Arial" w:cs="Arial"/>
          <w:sz w:val="20"/>
          <w:szCs w:val="20"/>
        </w:rPr>
        <w:softHyphen/>
        <w:t>су</w:t>
      </w:r>
      <w:r w:rsidR="0074075D">
        <w:rPr>
          <w:rFonts w:ascii="Arial" w:hAnsi="Arial" w:cs="Arial"/>
          <w:sz w:val="20"/>
          <w:szCs w:val="20"/>
        </w:rPr>
        <w:softHyphen/>
        <w:t>ж</w:t>
      </w:r>
      <w:r w:rsidR="0074075D">
        <w:rPr>
          <w:rFonts w:ascii="Arial" w:hAnsi="Arial" w:cs="Arial"/>
          <w:sz w:val="20"/>
          <w:szCs w:val="20"/>
        </w:rPr>
        <w:softHyphen/>
        <w:t>де</w:t>
      </w:r>
      <w:r w:rsidR="0074075D">
        <w:rPr>
          <w:rFonts w:ascii="Arial" w:hAnsi="Arial" w:cs="Arial"/>
          <w:sz w:val="20"/>
          <w:szCs w:val="20"/>
        </w:rPr>
        <w:softHyphen/>
        <w:t>нии во</w:t>
      </w:r>
      <w:r w:rsidR="0074075D">
        <w:rPr>
          <w:rFonts w:ascii="Arial" w:hAnsi="Arial" w:cs="Arial"/>
          <w:sz w:val="20"/>
          <w:szCs w:val="20"/>
        </w:rPr>
        <w:softHyphen/>
        <w:t>п</w:t>
      </w:r>
      <w:r w:rsidR="0074075D">
        <w:rPr>
          <w:rFonts w:ascii="Arial" w:hAnsi="Arial" w:cs="Arial"/>
          <w:sz w:val="20"/>
          <w:szCs w:val="20"/>
        </w:rPr>
        <w:softHyphen/>
        <w:t>ро</w:t>
      </w:r>
      <w:r w:rsidR="0074075D">
        <w:rPr>
          <w:rFonts w:ascii="Arial" w:hAnsi="Arial" w:cs="Arial"/>
          <w:sz w:val="20"/>
          <w:szCs w:val="20"/>
        </w:rPr>
        <w:softHyphen/>
        <w:t>сов по</w:t>
      </w:r>
      <w:r w:rsidRPr="006509F5">
        <w:rPr>
          <w:rFonts w:ascii="Arial" w:hAnsi="Arial" w:cs="Arial"/>
          <w:sz w:val="20"/>
          <w:szCs w:val="20"/>
        </w:rPr>
        <w:t>ве</w:t>
      </w:r>
      <w:r w:rsidRPr="006509F5">
        <w:rPr>
          <w:rFonts w:ascii="Arial" w:hAnsi="Arial" w:cs="Arial"/>
          <w:sz w:val="20"/>
          <w:szCs w:val="20"/>
        </w:rPr>
        <w:softHyphen/>
        <w:t>ст</w:t>
      </w:r>
      <w:r w:rsidRPr="006509F5">
        <w:rPr>
          <w:rFonts w:ascii="Arial" w:hAnsi="Arial" w:cs="Arial"/>
          <w:sz w:val="20"/>
          <w:szCs w:val="20"/>
        </w:rPr>
        <w:softHyphen/>
        <w:t>ки дня и го</w:t>
      </w:r>
      <w:r w:rsidRPr="006509F5">
        <w:rPr>
          <w:rFonts w:ascii="Arial" w:hAnsi="Arial" w:cs="Arial"/>
          <w:sz w:val="20"/>
          <w:szCs w:val="20"/>
        </w:rPr>
        <w:softHyphen/>
        <w:t>ло</w:t>
      </w:r>
      <w:r w:rsidRPr="006509F5">
        <w:rPr>
          <w:rFonts w:ascii="Arial" w:hAnsi="Arial" w:cs="Arial"/>
          <w:sz w:val="20"/>
          <w:szCs w:val="20"/>
        </w:rPr>
        <w:softHyphen/>
        <w:t>со</w:t>
      </w:r>
      <w:r w:rsidRPr="006509F5">
        <w:rPr>
          <w:rFonts w:ascii="Arial" w:hAnsi="Arial" w:cs="Arial"/>
          <w:sz w:val="20"/>
          <w:szCs w:val="20"/>
        </w:rPr>
        <w:softHyphen/>
        <w:t>ва</w:t>
      </w:r>
      <w:r w:rsidRPr="006509F5">
        <w:rPr>
          <w:rFonts w:ascii="Arial" w:hAnsi="Arial" w:cs="Arial"/>
          <w:sz w:val="20"/>
          <w:szCs w:val="20"/>
        </w:rPr>
        <w:softHyphen/>
        <w:t>ния по ним на со</w:t>
      </w:r>
      <w:r w:rsidRPr="006509F5">
        <w:rPr>
          <w:rFonts w:ascii="Arial" w:hAnsi="Arial" w:cs="Arial"/>
          <w:sz w:val="20"/>
          <w:szCs w:val="20"/>
        </w:rPr>
        <w:softHyphen/>
        <w:t>б</w:t>
      </w:r>
      <w:r w:rsidRPr="006509F5">
        <w:rPr>
          <w:rFonts w:ascii="Arial" w:hAnsi="Arial" w:cs="Arial"/>
          <w:sz w:val="20"/>
          <w:szCs w:val="20"/>
        </w:rPr>
        <w:softHyphen/>
        <w:t>ра</w:t>
      </w:r>
      <w:r w:rsidRPr="006509F5">
        <w:rPr>
          <w:rFonts w:ascii="Arial" w:hAnsi="Arial" w:cs="Arial"/>
          <w:sz w:val="20"/>
          <w:szCs w:val="20"/>
        </w:rPr>
        <w:softHyphen/>
        <w:t>нии, про</w:t>
      </w:r>
      <w:r w:rsidRPr="006509F5">
        <w:rPr>
          <w:rFonts w:ascii="Arial" w:hAnsi="Arial" w:cs="Arial"/>
          <w:sz w:val="20"/>
          <w:szCs w:val="20"/>
        </w:rPr>
        <w:softHyphen/>
        <w:t>во</w:t>
      </w:r>
      <w:r w:rsidRPr="006509F5">
        <w:rPr>
          <w:rFonts w:ascii="Arial" w:hAnsi="Arial" w:cs="Arial"/>
          <w:sz w:val="20"/>
          <w:szCs w:val="20"/>
        </w:rPr>
        <w:softHyphen/>
        <w:t>ди</w:t>
      </w:r>
      <w:r w:rsidRPr="006509F5">
        <w:rPr>
          <w:rFonts w:ascii="Arial" w:hAnsi="Arial" w:cs="Arial"/>
          <w:sz w:val="20"/>
          <w:szCs w:val="20"/>
        </w:rPr>
        <w:softHyphen/>
        <w:t>мом в фор</w:t>
      </w:r>
      <w:r w:rsidRPr="006509F5">
        <w:rPr>
          <w:rFonts w:ascii="Arial" w:hAnsi="Arial" w:cs="Arial"/>
          <w:sz w:val="20"/>
          <w:szCs w:val="20"/>
        </w:rPr>
        <w:softHyphen/>
        <w:t>ме со</w:t>
      </w:r>
      <w:r w:rsidRPr="006509F5">
        <w:rPr>
          <w:rFonts w:ascii="Arial" w:hAnsi="Arial" w:cs="Arial"/>
          <w:sz w:val="20"/>
          <w:szCs w:val="20"/>
        </w:rPr>
        <w:softHyphen/>
        <w:t>в</w:t>
      </w:r>
      <w:r w:rsidRPr="006509F5">
        <w:rPr>
          <w:rFonts w:ascii="Arial" w:hAnsi="Arial" w:cs="Arial"/>
          <w:sz w:val="20"/>
          <w:szCs w:val="20"/>
        </w:rPr>
        <w:softHyphen/>
        <w:t>ме</w:t>
      </w:r>
      <w:r w:rsidRPr="006509F5">
        <w:rPr>
          <w:rFonts w:ascii="Arial" w:hAnsi="Arial" w:cs="Arial"/>
          <w:sz w:val="20"/>
          <w:szCs w:val="20"/>
        </w:rPr>
        <w:softHyphen/>
        <w:t>ст</w:t>
      </w:r>
      <w:r w:rsidRPr="006509F5">
        <w:rPr>
          <w:rFonts w:ascii="Arial" w:hAnsi="Arial" w:cs="Arial"/>
          <w:sz w:val="20"/>
          <w:szCs w:val="20"/>
        </w:rPr>
        <w:softHyphen/>
        <w:t>но</w:t>
      </w:r>
      <w:r w:rsidRPr="006509F5">
        <w:rPr>
          <w:rFonts w:ascii="Arial" w:hAnsi="Arial" w:cs="Arial"/>
          <w:sz w:val="20"/>
          <w:szCs w:val="20"/>
        </w:rPr>
        <w:softHyphen/>
        <w:t>го при</w:t>
      </w:r>
      <w:r w:rsidRPr="006509F5">
        <w:rPr>
          <w:rFonts w:ascii="Arial" w:hAnsi="Arial" w:cs="Arial"/>
          <w:sz w:val="20"/>
          <w:szCs w:val="20"/>
        </w:rPr>
        <w:softHyphen/>
        <w:t>сут</w:t>
      </w:r>
      <w:r w:rsidRPr="006509F5">
        <w:rPr>
          <w:rFonts w:ascii="Arial" w:hAnsi="Arial" w:cs="Arial"/>
          <w:sz w:val="20"/>
          <w:szCs w:val="20"/>
        </w:rPr>
        <w:softHyphen/>
        <w:t>ст</w:t>
      </w:r>
      <w:r w:rsidRPr="006509F5">
        <w:rPr>
          <w:rFonts w:ascii="Arial" w:hAnsi="Arial" w:cs="Arial"/>
          <w:sz w:val="20"/>
          <w:szCs w:val="20"/>
        </w:rPr>
        <w:softHyphen/>
        <w:t>вия;</w:t>
      </w:r>
    </w:p>
    <w:p w:rsidR="00B76F79" w:rsidRPr="006509F5" w:rsidRDefault="00B76F79" w:rsidP="0074075D">
      <w:pPr>
        <w:numPr>
          <w:ilvl w:val="0"/>
          <w:numId w:val="12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commentRangeStart w:id="84"/>
      <w:r w:rsidRPr="006509F5">
        <w:rPr>
          <w:rFonts w:ascii="Arial" w:hAnsi="Arial" w:cs="Arial"/>
          <w:sz w:val="20"/>
          <w:szCs w:val="20"/>
        </w:rPr>
        <w:t>уча</w:t>
      </w:r>
      <w:r w:rsidRPr="006509F5">
        <w:rPr>
          <w:rFonts w:ascii="Arial" w:hAnsi="Arial" w:cs="Arial"/>
          <w:sz w:val="20"/>
          <w:szCs w:val="20"/>
        </w:rPr>
        <w:softHyphen/>
        <w:t>ст</w:t>
      </w:r>
      <w:r w:rsidRPr="006509F5">
        <w:rPr>
          <w:rFonts w:ascii="Arial" w:hAnsi="Arial" w:cs="Arial"/>
          <w:sz w:val="20"/>
          <w:szCs w:val="20"/>
        </w:rPr>
        <w:softHyphen/>
        <w:t>во</w:t>
      </w:r>
      <w:r w:rsidRPr="006509F5">
        <w:rPr>
          <w:rFonts w:ascii="Arial" w:hAnsi="Arial" w:cs="Arial"/>
          <w:sz w:val="20"/>
          <w:szCs w:val="20"/>
        </w:rPr>
        <w:softHyphen/>
        <w:t>вать в об</w:t>
      </w:r>
      <w:r w:rsidRPr="006509F5">
        <w:rPr>
          <w:rFonts w:ascii="Arial" w:hAnsi="Arial" w:cs="Arial"/>
          <w:sz w:val="20"/>
          <w:szCs w:val="20"/>
        </w:rPr>
        <w:softHyphen/>
        <w:t>су</w:t>
      </w:r>
      <w:r w:rsidRPr="006509F5">
        <w:rPr>
          <w:rFonts w:ascii="Arial" w:hAnsi="Arial" w:cs="Arial"/>
          <w:sz w:val="20"/>
          <w:szCs w:val="20"/>
        </w:rPr>
        <w:softHyphen/>
        <w:t>ж</w:t>
      </w:r>
      <w:r w:rsidRPr="006509F5">
        <w:rPr>
          <w:rFonts w:ascii="Arial" w:hAnsi="Arial" w:cs="Arial"/>
          <w:sz w:val="20"/>
          <w:szCs w:val="20"/>
        </w:rPr>
        <w:softHyphen/>
        <w:t>де</w:t>
      </w:r>
      <w:r w:rsidRPr="006509F5">
        <w:rPr>
          <w:rFonts w:ascii="Arial" w:hAnsi="Arial" w:cs="Arial"/>
          <w:sz w:val="20"/>
          <w:szCs w:val="20"/>
        </w:rPr>
        <w:softHyphen/>
        <w:t>нии во</w:t>
      </w:r>
      <w:r w:rsidRPr="006509F5">
        <w:rPr>
          <w:rFonts w:ascii="Arial" w:hAnsi="Arial" w:cs="Arial"/>
          <w:sz w:val="20"/>
          <w:szCs w:val="20"/>
        </w:rPr>
        <w:softHyphen/>
        <w:t>п</w:t>
      </w:r>
      <w:r w:rsidRPr="006509F5">
        <w:rPr>
          <w:rFonts w:ascii="Arial" w:hAnsi="Arial" w:cs="Arial"/>
          <w:sz w:val="20"/>
          <w:szCs w:val="20"/>
        </w:rPr>
        <w:softHyphen/>
        <w:t>ро</w:t>
      </w:r>
      <w:r w:rsidRPr="006509F5">
        <w:rPr>
          <w:rFonts w:ascii="Arial" w:hAnsi="Arial" w:cs="Arial"/>
          <w:sz w:val="20"/>
          <w:szCs w:val="20"/>
        </w:rPr>
        <w:softHyphen/>
        <w:t>сов по</w:t>
      </w:r>
      <w:r w:rsidRPr="006509F5">
        <w:rPr>
          <w:rFonts w:ascii="Arial" w:hAnsi="Arial" w:cs="Arial"/>
          <w:sz w:val="20"/>
          <w:szCs w:val="20"/>
        </w:rPr>
        <w:softHyphen/>
        <w:t>ве</w:t>
      </w:r>
      <w:r w:rsidRPr="006509F5">
        <w:rPr>
          <w:rFonts w:ascii="Arial" w:hAnsi="Arial" w:cs="Arial"/>
          <w:sz w:val="20"/>
          <w:szCs w:val="20"/>
        </w:rPr>
        <w:softHyphen/>
        <w:t>ст</w:t>
      </w:r>
      <w:r w:rsidRPr="006509F5">
        <w:rPr>
          <w:rFonts w:ascii="Arial" w:hAnsi="Arial" w:cs="Arial"/>
          <w:sz w:val="20"/>
          <w:szCs w:val="20"/>
        </w:rPr>
        <w:softHyphen/>
        <w:t>ки дня и го</w:t>
      </w:r>
      <w:r w:rsidRPr="006509F5">
        <w:rPr>
          <w:rFonts w:ascii="Arial" w:hAnsi="Arial" w:cs="Arial"/>
          <w:sz w:val="20"/>
          <w:szCs w:val="20"/>
        </w:rPr>
        <w:softHyphen/>
        <w:t>ло</w:t>
      </w:r>
      <w:r w:rsidRPr="006509F5">
        <w:rPr>
          <w:rFonts w:ascii="Arial" w:hAnsi="Arial" w:cs="Arial"/>
          <w:sz w:val="20"/>
          <w:szCs w:val="20"/>
        </w:rPr>
        <w:softHyphen/>
        <w:t>со</w:t>
      </w:r>
      <w:r w:rsidRPr="006509F5">
        <w:rPr>
          <w:rFonts w:ascii="Arial" w:hAnsi="Arial" w:cs="Arial"/>
          <w:sz w:val="20"/>
          <w:szCs w:val="20"/>
        </w:rPr>
        <w:softHyphen/>
        <w:t>вать по ним со</w:t>
      </w:r>
      <w:r w:rsidRPr="006509F5">
        <w:rPr>
          <w:rFonts w:ascii="Arial" w:hAnsi="Arial" w:cs="Arial"/>
          <w:sz w:val="20"/>
          <w:szCs w:val="20"/>
        </w:rPr>
        <w:softHyphen/>
        <w:t>в</w:t>
      </w:r>
      <w:r w:rsidRPr="006509F5">
        <w:rPr>
          <w:rFonts w:ascii="Arial" w:hAnsi="Arial" w:cs="Arial"/>
          <w:sz w:val="20"/>
          <w:szCs w:val="20"/>
        </w:rPr>
        <w:softHyphen/>
        <w:t>ме</w:t>
      </w:r>
      <w:r w:rsidRPr="006509F5">
        <w:rPr>
          <w:rFonts w:ascii="Arial" w:hAnsi="Arial" w:cs="Arial"/>
          <w:sz w:val="20"/>
          <w:szCs w:val="20"/>
        </w:rPr>
        <w:softHyphen/>
        <w:t>ст</w:t>
      </w:r>
      <w:r w:rsidRPr="006509F5">
        <w:rPr>
          <w:rFonts w:ascii="Arial" w:hAnsi="Arial" w:cs="Arial"/>
          <w:sz w:val="20"/>
          <w:szCs w:val="20"/>
        </w:rPr>
        <w:softHyphen/>
        <w:t>но со сво</w:t>
      </w:r>
      <w:r w:rsidRPr="006509F5">
        <w:rPr>
          <w:rFonts w:ascii="Arial" w:hAnsi="Arial" w:cs="Arial"/>
          <w:sz w:val="20"/>
          <w:szCs w:val="20"/>
        </w:rPr>
        <w:softHyphen/>
        <w:t>им пред</w:t>
      </w:r>
      <w:r w:rsidRPr="006509F5">
        <w:rPr>
          <w:rFonts w:ascii="Arial" w:hAnsi="Arial" w:cs="Arial"/>
          <w:sz w:val="20"/>
          <w:szCs w:val="20"/>
        </w:rPr>
        <w:softHyphen/>
        <w:t>ста</w:t>
      </w:r>
      <w:r w:rsidRPr="006509F5">
        <w:rPr>
          <w:rFonts w:ascii="Arial" w:hAnsi="Arial" w:cs="Arial"/>
          <w:sz w:val="20"/>
          <w:szCs w:val="20"/>
        </w:rPr>
        <w:softHyphen/>
        <w:t>ви</w:t>
      </w:r>
      <w:r w:rsidRPr="006509F5">
        <w:rPr>
          <w:rFonts w:ascii="Arial" w:hAnsi="Arial" w:cs="Arial"/>
          <w:sz w:val="20"/>
          <w:szCs w:val="20"/>
        </w:rPr>
        <w:softHyphen/>
        <w:t>те</w:t>
      </w:r>
      <w:r w:rsidRPr="006509F5">
        <w:rPr>
          <w:rFonts w:ascii="Arial" w:hAnsi="Arial" w:cs="Arial"/>
          <w:sz w:val="20"/>
          <w:szCs w:val="20"/>
        </w:rPr>
        <w:softHyphen/>
        <w:t>лем (представителями) на со</w:t>
      </w:r>
      <w:r w:rsidRPr="006509F5">
        <w:rPr>
          <w:rFonts w:ascii="Arial" w:hAnsi="Arial" w:cs="Arial"/>
          <w:sz w:val="20"/>
          <w:szCs w:val="20"/>
        </w:rPr>
        <w:softHyphen/>
        <w:t>б</w:t>
      </w:r>
      <w:r w:rsidRPr="006509F5">
        <w:rPr>
          <w:rFonts w:ascii="Arial" w:hAnsi="Arial" w:cs="Arial"/>
          <w:sz w:val="20"/>
          <w:szCs w:val="20"/>
        </w:rPr>
        <w:softHyphen/>
        <w:t>ра</w:t>
      </w:r>
      <w:r w:rsidRPr="006509F5">
        <w:rPr>
          <w:rFonts w:ascii="Arial" w:hAnsi="Arial" w:cs="Arial"/>
          <w:sz w:val="20"/>
          <w:szCs w:val="20"/>
        </w:rPr>
        <w:softHyphen/>
        <w:t>нии, про</w:t>
      </w:r>
      <w:r w:rsidRPr="006509F5">
        <w:rPr>
          <w:rFonts w:ascii="Arial" w:hAnsi="Arial" w:cs="Arial"/>
          <w:sz w:val="20"/>
          <w:szCs w:val="20"/>
        </w:rPr>
        <w:softHyphen/>
        <w:t>во</w:t>
      </w:r>
      <w:r w:rsidRPr="006509F5">
        <w:rPr>
          <w:rFonts w:ascii="Arial" w:hAnsi="Arial" w:cs="Arial"/>
          <w:sz w:val="20"/>
          <w:szCs w:val="20"/>
        </w:rPr>
        <w:softHyphen/>
        <w:t>ди</w:t>
      </w:r>
      <w:r w:rsidRPr="006509F5">
        <w:rPr>
          <w:rFonts w:ascii="Arial" w:hAnsi="Arial" w:cs="Arial"/>
          <w:sz w:val="20"/>
          <w:szCs w:val="20"/>
        </w:rPr>
        <w:softHyphen/>
        <w:t>мом в фор</w:t>
      </w:r>
      <w:r w:rsidRPr="006509F5">
        <w:rPr>
          <w:rFonts w:ascii="Arial" w:hAnsi="Arial" w:cs="Arial"/>
          <w:sz w:val="20"/>
          <w:szCs w:val="20"/>
        </w:rPr>
        <w:softHyphen/>
        <w:t>ме со</w:t>
      </w:r>
      <w:r w:rsidRPr="006509F5">
        <w:rPr>
          <w:rFonts w:ascii="Arial" w:hAnsi="Arial" w:cs="Arial"/>
          <w:sz w:val="20"/>
          <w:szCs w:val="20"/>
        </w:rPr>
        <w:softHyphen/>
        <w:t>в</w:t>
      </w:r>
      <w:r w:rsidRPr="006509F5">
        <w:rPr>
          <w:rFonts w:ascii="Arial" w:hAnsi="Arial" w:cs="Arial"/>
          <w:sz w:val="20"/>
          <w:szCs w:val="20"/>
        </w:rPr>
        <w:softHyphen/>
        <w:t>ме</w:t>
      </w:r>
      <w:r w:rsidRPr="006509F5">
        <w:rPr>
          <w:rFonts w:ascii="Arial" w:hAnsi="Arial" w:cs="Arial"/>
          <w:sz w:val="20"/>
          <w:szCs w:val="20"/>
        </w:rPr>
        <w:softHyphen/>
        <w:t>ст</w:t>
      </w:r>
      <w:r w:rsidRPr="006509F5">
        <w:rPr>
          <w:rFonts w:ascii="Arial" w:hAnsi="Arial" w:cs="Arial"/>
          <w:sz w:val="20"/>
          <w:szCs w:val="20"/>
        </w:rPr>
        <w:softHyphen/>
        <w:t>но</w:t>
      </w:r>
      <w:r w:rsidRPr="006509F5">
        <w:rPr>
          <w:rFonts w:ascii="Arial" w:hAnsi="Arial" w:cs="Arial"/>
          <w:sz w:val="20"/>
          <w:szCs w:val="20"/>
        </w:rPr>
        <w:softHyphen/>
        <w:t>го при</w:t>
      </w:r>
      <w:r w:rsidRPr="006509F5">
        <w:rPr>
          <w:rFonts w:ascii="Arial" w:hAnsi="Arial" w:cs="Arial"/>
          <w:sz w:val="20"/>
          <w:szCs w:val="20"/>
        </w:rPr>
        <w:softHyphen/>
        <w:t>сут</w:t>
      </w:r>
      <w:r w:rsidRPr="006509F5">
        <w:rPr>
          <w:rFonts w:ascii="Arial" w:hAnsi="Arial" w:cs="Arial"/>
          <w:sz w:val="20"/>
          <w:szCs w:val="20"/>
        </w:rPr>
        <w:softHyphen/>
        <w:t>ст</w:t>
      </w:r>
      <w:r w:rsidRPr="006509F5">
        <w:rPr>
          <w:rFonts w:ascii="Arial" w:hAnsi="Arial" w:cs="Arial"/>
          <w:sz w:val="20"/>
          <w:szCs w:val="20"/>
        </w:rPr>
        <w:softHyphen/>
        <w:t>вия;</w:t>
      </w:r>
      <w:commentRangeEnd w:id="84"/>
      <w:r w:rsidR="00123AC4">
        <w:rPr>
          <w:rStyle w:val="af"/>
        </w:rPr>
        <w:commentReference w:id="84"/>
      </w:r>
    </w:p>
    <w:p w:rsidR="00B76F79" w:rsidRPr="006509F5" w:rsidRDefault="00B76F79" w:rsidP="0074075D">
      <w:pPr>
        <w:numPr>
          <w:ilvl w:val="0"/>
          <w:numId w:val="12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6509F5">
        <w:rPr>
          <w:rFonts w:ascii="Arial" w:hAnsi="Arial" w:cs="Arial"/>
          <w:sz w:val="20"/>
          <w:szCs w:val="20"/>
        </w:rPr>
        <w:t>го</w:t>
      </w:r>
      <w:r w:rsidRPr="006509F5">
        <w:rPr>
          <w:rFonts w:ascii="Arial" w:hAnsi="Arial" w:cs="Arial"/>
          <w:sz w:val="20"/>
          <w:szCs w:val="20"/>
        </w:rPr>
        <w:softHyphen/>
        <w:t>ло</w:t>
      </w:r>
      <w:r w:rsidRPr="006509F5">
        <w:rPr>
          <w:rFonts w:ascii="Arial" w:hAnsi="Arial" w:cs="Arial"/>
          <w:sz w:val="20"/>
          <w:szCs w:val="20"/>
        </w:rPr>
        <w:softHyphen/>
        <w:t>со</w:t>
      </w:r>
      <w:r w:rsidRPr="006509F5">
        <w:rPr>
          <w:rFonts w:ascii="Arial" w:hAnsi="Arial" w:cs="Arial"/>
          <w:sz w:val="20"/>
          <w:szCs w:val="20"/>
        </w:rPr>
        <w:softHyphen/>
        <w:t>вать за</w:t>
      </w:r>
      <w:r w:rsidRPr="006509F5">
        <w:rPr>
          <w:rFonts w:ascii="Arial" w:hAnsi="Arial" w:cs="Arial"/>
          <w:sz w:val="20"/>
          <w:szCs w:val="20"/>
        </w:rPr>
        <w:softHyphen/>
        <w:t>оч</w:t>
      </w:r>
      <w:r w:rsidRPr="006509F5">
        <w:rPr>
          <w:rFonts w:ascii="Arial" w:hAnsi="Arial" w:cs="Arial"/>
          <w:sz w:val="20"/>
          <w:szCs w:val="20"/>
        </w:rPr>
        <w:softHyphen/>
        <w:t>но;</w:t>
      </w:r>
    </w:p>
    <w:p w:rsidR="00B76F79" w:rsidRPr="006509F5" w:rsidRDefault="00B76F79" w:rsidP="0074075D">
      <w:pPr>
        <w:numPr>
          <w:ilvl w:val="0"/>
          <w:numId w:val="12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6509F5">
        <w:rPr>
          <w:rFonts w:ascii="Arial" w:hAnsi="Arial" w:cs="Arial"/>
          <w:sz w:val="20"/>
          <w:szCs w:val="20"/>
        </w:rPr>
        <w:t>до</w:t>
      </w:r>
      <w:r w:rsidRPr="006509F5">
        <w:rPr>
          <w:rFonts w:ascii="Arial" w:hAnsi="Arial" w:cs="Arial"/>
          <w:sz w:val="20"/>
          <w:szCs w:val="20"/>
        </w:rPr>
        <w:softHyphen/>
        <w:t>ве</w:t>
      </w:r>
      <w:r w:rsidRPr="006509F5">
        <w:rPr>
          <w:rFonts w:ascii="Arial" w:hAnsi="Arial" w:cs="Arial"/>
          <w:sz w:val="20"/>
          <w:szCs w:val="20"/>
        </w:rPr>
        <w:softHyphen/>
        <w:t>рять пред</w:t>
      </w:r>
      <w:r w:rsidRPr="006509F5">
        <w:rPr>
          <w:rFonts w:ascii="Arial" w:hAnsi="Arial" w:cs="Arial"/>
          <w:sz w:val="20"/>
          <w:szCs w:val="20"/>
        </w:rPr>
        <w:softHyphen/>
        <w:t>ста</w:t>
      </w:r>
      <w:r w:rsidRPr="006509F5">
        <w:rPr>
          <w:rFonts w:ascii="Arial" w:hAnsi="Arial" w:cs="Arial"/>
          <w:sz w:val="20"/>
          <w:szCs w:val="20"/>
        </w:rPr>
        <w:softHyphen/>
        <w:t>ви</w:t>
      </w:r>
      <w:r w:rsidRPr="006509F5">
        <w:rPr>
          <w:rFonts w:ascii="Arial" w:hAnsi="Arial" w:cs="Arial"/>
          <w:sz w:val="20"/>
          <w:szCs w:val="20"/>
        </w:rPr>
        <w:softHyphen/>
        <w:t>те</w:t>
      </w:r>
      <w:r w:rsidRPr="006509F5">
        <w:rPr>
          <w:rFonts w:ascii="Arial" w:hAnsi="Arial" w:cs="Arial"/>
          <w:sz w:val="20"/>
          <w:szCs w:val="20"/>
        </w:rPr>
        <w:softHyphen/>
        <w:t>лю (представителям) пра</w:t>
      </w:r>
      <w:r w:rsidRPr="006509F5">
        <w:rPr>
          <w:rFonts w:ascii="Arial" w:hAnsi="Arial" w:cs="Arial"/>
          <w:sz w:val="20"/>
          <w:szCs w:val="20"/>
        </w:rPr>
        <w:softHyphen/>
        <w:t>во го</w:t>
      </w:r>
      <w:r w:rsidRPr="006509F5">
        <w:rPr>
          <w:rFonts w:ascii="Arial" w:hAnsi="Arial" w:cs="Arial"/>
          <w:sz w:val="20"/>
          <w:szCs w:val="20"/>
        </w:rPr>
        <w:softHyphen/>
        <w:t>ло</w:t>
      </w:r>
      <w:r w:rsidRPr="006509F5">
        <w:rPr>
          <w:rFonts w:ascii="Arial" w:hAnsi="Arial" w:cs="Arial"/>
          <w:sz w:val="20"/>
          <w:szCs w:val="20"/>
        </w:rPr>
        <w:softHyphen/>
        <w:t>со</w:t>
      </w:r>
      <w:r w:rsidRPr="006509F5">
        <w:rPr>
          <w:rFonts w:ascii="Arial" w:hAnsi="Arial" w:cs="Arial"/>
          <w:sz w:val="20"/>
          <w:szCs w:val="20"/>
        </w:rPr>
        <w:softHyphen/>
        <w:t>вать за</w:t>
      </w:r>
      <w:r w:rsidRPr="006509F5">
        <w:rPr>
          <w:rFonts w:ascii="Arial" w:hAnsi="Arial" w:cs="Arial"/>
          <w:sz w:val="20"/>
          <w:szCs w:val="20"/>
        </w:rPr>
        <w:softHyphen/>
        <w:t>оч</w:t>
      </w:r>
      <w:r w:rsidRPr="006509F5">
        <w:rPr>
          <w:rFonts w:ascii="Arial" w:hAnsi="Arial" w:cs="Arial"/>
          <w:sz w:val="20"/>
          <w:szCs w:val="20"/>
        </w:rPr>
        <w:softHyphen/>
        <w:t>но.</w:t>
      </w:r>
    </w:p>
    <w:p w:rsidR="00964A2C" w:rsidRDefault="00964A2C" w:rsidP="00E928BF">
      <w:pPr>
        <w:pStyle w:val="1"/>
        <w:spacing w:before="0" w:after="0" w:line="320" w:lineRule="atLeast"/>
        <w:ind w:firstLine="561"/>
        <w:rPr>
          <w:sz w:val="20"/>
          <w:szCs w:val="20"/>
        </w:rPr>
      </w:pPr>
      <w:bookmarkStart w:id="85" w:name="_Toc525822801"/>
    </w:p>
    <w:p w:rsidR="00B76F79" w:rsidRPr="00964A2C" w:rsidRDefault="00964A2C" w:rsidP="00964A2C">
      <w:pPr>
        <w:pStyle w:val="1"/>
        <w:spacing w:before="0" w:after="0" w:line="320" w:lineRule="atLeast"/>
        <w:ind w:firstLine="561"/>
        <w:jc w:val="center"/>
        <w:rPr>
          <w:sz w:val="24"/>
          <w:szCs w:val="20"/>
        </w:rPr>
      </w:pPr>
      <w:bookmarkStart w:id="86" w:name="_Toc391392627"/>
      <w:r w:rsidRPr="00964A2C">
        <w:rPr>
          <w:sz w:val="24"/>
          <w:szCs w:val="20"/>
        </w:rPr>
        <w:t>7</w:t>
      </w:r>
      <w:r w:rsidR="00B76F79" w:rsidRPr="00964A2C">
        <w:rPr>
          <w:sz w:val="24"/>
          <w:szCs w:val="20"/>
        </w:rPr>
        <w:t xml:space="preserve">. </w:t>
      </w:r>
      <w:r w:rsidRPr="00964A2C">
        <w:rPr>
          <w:sz w:val="24"/>
          <w:szCs w:val="20"/>
        </w:rPr>
        <w:t>Проведение Общего собрания в форме заочного голосования.</w:t>
      </w:r>
      <w:bookmarkEnd w:id="85"/>
      <w:bookmarkEnd w:id="86"/>
    </w:p>
    <w:p w:rsidR="00B76F79" w:rsidRPr="006509F5" w:rsidRDefault="00964A2C" w:rsidP="00964A2C">
      <w:pPr>
        <w:spacing w:line="320" w:lineRule="atLeast"/>
        <w:ind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7.1. Ре</w:t>
      </w:r>
      <w:r>
        <w:rPr>
          <w:rFonts w:ascii="Arial" w:hAnsi="Arial" w:cs="Arial"/>
          <w:sz w:val="20"/>
          <w:szCs w:val="20"/>
        </w:rPr>
        <w:softHyphen/>
        <w:t>ше</w:t>
      </w:r>
      <w:r>
        <w:rPr>
          <w:rFonts w:ascii="Arial" w:hAnsi="Arial" w:cs="Arial"/>
          <w:sz w:val="20"/>
          <w:szCs w:val="20"/>
        </w:rPr>
        <w:softHyphen/>
        <w:t>ние О</w:t>
      </w:r>
      <w:r w:rsidR="00B76F79" w:rsidRPr="006509F5">
        <w:rPr>
          <w:rFonts w:ascii="Arial" w:hAnsi="Arial" w:cs="Arial"/>
          <w:sz w:val="20"/>
          <w:szCs w:val="20"/>
        </w:rPr>
        <w:t>б</w:t>
      </w:r>
      <w:r w:rsidR="00B76F79" w:rsidRPr="006509F5">
        <w:rPr>
          <w:rFonts w:ascii="Arial" w:hAnsi="Arial" w:cs="Arial"/>
          <w:sz w:val="20"/>
          <w:szCs w:val="20"/>
        </w:rPr>
        <w:softHyphen/>
        <w:t>ще</w:t>
      </w:r>
      <w:r w:rsidR="00B76F79" w:rsidRPr="006509F5">
        <w:rPr>
          <w:rFonts w:ascii="Arial" w:hAnsi="Arial" w:cs="Arial"/>
          <w:sz w:val="20"/>
          <w:szCs w:val="20"/>
        </w:rPr>
        <w:softHyphen/>
        <w:t>го со</w:t>
      </w:r>
      <w:r w:rsidR="00B76F79" w:rsidRPr="006509F5">
        <w:rPr>
          <w:rFonts w:ascii="Arial" w:hAnsi="Arial" w:cs="Arial"/>
          <w:sz w:val="20"/>
          <w:szCs w:val="20"/>
        </w:rPr>
        <w:softHyphen/>
        <w:t>б</w:t>
      </w:r>
      <w:r w:rsidR="00B76F79" w:rsidRPr="006509F5">
        <w:rPr>
          <w:rFonts w:ascii="Arial" w:hAnsi="Arial" w:cs="Arial"/>
          <w:sz w:val="20"/>
          <w:szCs w:val="20"/>
        </w:rPr>
        <w:softHyphen/>
        <w:t>ра</w:t>
      </w:r>
      <w:r w:rsidR="00B76F79" w:rsidRPr="006509F5">
        <w:rPr>
          <w:rFonts w:ascii="Arial" w:hAnsi="Arial" w:cs="Arial"/>
          <w:sz w:val="20"/>
          <w:szCs w:val="20"/>
        </w:rPr>
        <w:softHyphen/>
        <w:t>ния ак</w:t>
      </w:r>
      <w:r w:rsidR="00B76F79" w:rsidRPr="006509F5">
        <w:rPr>
          <w:rFonts w:ascii="Arial" w:hAnsi="Arial" w:cs="Arial"/>
          <w:sz w:val="20"/>
          <w:szCs w:val="20"/>
        </w:rPr>
        <w:softHyphen/>
        <w:t>ци</w:t>
      </w:r>
      <w:r w:rsidR="00B76F79" w:rsidRPr="006509F5">
        <w:rPr>
          <w:rFonts w:ascii="Arial" w:hAnsi="Arial" w:cs="Arial"/>
          <w:sz w:val="20"/>
          <w:szCs w:val="20"/>
        </w:rPr>
        <w:softHyphen/>
        <w:t>о</w:t>
      </w:r>
      <w:r w:rsidR="00B76F79" w:rsidRPr="006509F5">
        <w:rPr>
          <w:rFonts w:ascii="Arial" w:hAnsi="Arial" w:cs="Arial"/>
          <w:sz w:val="20"/>
          <w:szCs w:val="20"/>
        </w:rPr>
        <w:softHyphen/>
        <w:t>не</w:t>
      </w:r>
      <w:r w:rsidR="00B76F79" w:rsidRPr="006509F5">
        <w:rPr>
          <w:rFonts w:ascii="Arial" w:hAnsi="Arial" w:cs="Arial"/>
          <w:sz w:val="20"/>
          <w:szCs w:val="20"/>
        </w:rPr>
        <w:softHyphen/>
        <w:t>ров мо</w:t>
      </w:r>
      <w:r w:rsidR="00B76F79" w:rsidRPr="006509F5">
        <w:rPr>
          <w:rFonts w:ascii="Arial" w:hAnsi="Arial" w:cs="Arial"/>
          <w:sz w:val="20"/>
          <w:szCs w:val="20"/>
        </w:rPr>
        <w:softHyphen/>
        <w:t>жет быть при</w:t>
      </w:r>
      <w:r w:rsidR="00B76F79" w:rsidRPr="006509F5">
        <w:rPr>
          <w:rFonts w:ascii="Arial" w:hAnsi="Arial" w:cs="Arial"/>
          <w:sz w:val="20"/>
          <w:szCs w:val="20"/>
        </w:rPr>
        <w:softHyphen/>
        <w:t>ня</w:t>
      </w:r>
      <w:r w:rsidR="00B76F79" w:rsidRPr="006509F5">
        <w:rPr>
          <w:rFonts w:ascii="Arial" w:hAnsi="Arial" w:cs="Arial"/>
          <w:sz w:val="20"/>
          <w:szCs w:val="20"/>
        </w:rPr>
        <w:softHyphen/>
        <w:t>то без про</w:t>
      </w:r>
      <w:r w:rsidR="00B76F79" w:rsidRPr="006509F5">
        <w:rPr>
          <w:rFonts w:ascii="Arial" w:hAnsi="Arial" w:cs="Arial"/>
          <w:sz w:val="20"/>
          <w:szCs w:val="20"/>
        </w:rPr>
        <w:softHyphen/>
        <w:t>ве</w:t>
      </w:r>
      <w:r w:rsidR="00B76F79" w:rsidRPr="006509F5">
        <w:rPr>
          <w:rFonts w:ascii="Arial" w:hAnsi="Arial" w:cs="Arial"/>
          <w:sz w:val="20"/>
          <w:szCs w:val="20"/>
        </w:rPr>
        <w:softHyphen/>
        <w:t>де</w:t>
      </w:r>
      <w:r w:rsidR="00B76F79" w:rsidRPr="006509F5">
        <w:rPr>
          <w:rFonts w:ascii="Arial" w:hAnsi="Arial" w:cs="Arial"/>
          <w:sz w:val="20"/>
          <w:szCs w:val="20"/>
        </w:rPr>
        <w:softHyphen/>
        <w:t>ния со</w:t>
      </w:r>
      <w:r w:rsidR="00B76F79" w:rsidRPr="006509F5">
        <w:rPr>
          <w:rFonts w:ascii="Arial" w:hAnsi="Arial" w:cs="Arial"/>
          <w:sz w:val="20"/>
          <w:szCs w:val="20"/>
        </w:rPr>
        <w:softHyphen/>
        <w:t>б</w:t>
      </w:r>
      <w:r w:rsidR="00B76F79" w:rsidRPr="006509F5">
        <w:rPr>
          <w:rFonts w:ascii="Arial" w:hAnsi="Arial" w:cs="Arial"/>
          <w:sz w:val="20"/>
          <w:szCs w:val="20"/>
        </w:rPr>
        <w:softHyphen/>
        <w:t>ра</w:t>
      </w:r>
      <w:r w:rsidR="00B76F79" w:rsidRPr="006509F5">
        <w:rPr>
          <w:rFonts w:ascii="Arial" w:hAnsi="Arial" w:cs="Arial"/>
          <w:sz w:val="20"/>
          <w:szCs w:val="20"/>
        </w:rPr>
        <w:softHyphen/>
        <w:t>ния (со</w:t>
      </w:r>
      <w:r w:rsidR="00B76F79" w:rsidRPr="006509F5">
        <w:rPr>
          <w:rFonts w:ascii="Arial" w:hAnsi="Arial" w:cs="Arial"/>
          <w:sz w:val="20"/>
          <w:szCs w:val="20"/>
        </w:rPr>
        <w:softHyphen/>
        <w:t>в</w:t>
      </w:r>
      <w:r w:rsidR="00B76F79" w:rsidRPr="006509F5">
        <w:rPr>
          <w:rFonts w:ascii="Arial" w:hAnsi="Arial" w:cs="Arial"/>
          <w:sz w:val="20"/>
          <w:szCs w:val="20"/>
        </w:rPr>
        <w:softHyphen/>
        <w:t>ме</w:t>
      </w:r>
      <w:r w:rsidR="00B76F79" w:rsidRPr="006509F5">
        <w:rPr>
          <w:rFonts w:ascii="Arial" w:hAnsi="Arial" w:cs="Arial"/>
          <w:sz w:val="20"/>
          <w:szCs w:val="20"/>
        </w:rPr>
        <w:softHyphen/>
        <w:t>ст</w:t>
      </w:r>
      <w:r w:rsidR="00B76F79" w:rsidRPr="006509F5">
        <w:rPr>
          <w:rFonts w:ascii="Arial" w:hAnsi="Arial" w:cs="Arial"/>
          <w:sz w:val="20"/>
          <w:szCs w:val="20"/>
        </w:rPr>
        <w:softHyphen/>
        <w:t>но</w:t>
      </w:r>
      <w:r w:rsidR="00B76F79" w:rsidRPr="006509F5">
        <w:rPr>
          <w:rFonts w:ascii="Arial" w:hAnsi="Arial" w:cs="Arial"/>
          <w:sz w:val="20"/>
          <w:szCs w:val="20"/>
        </w:rPr>
        <w:softHyphen/>
        <w:t>го при</w:t>
      </w:r>
      <w:r w:rsidR="00B76F79" w:rsidRPr="006509F5">
        <w:rPr>
          <w:rFonts w:ascii="Arial" w:hAnsi="Arial" w:cs="Arial"/>
          <w:sz w:val="20"/>
          <w:szCs w:val="20"/>
        </w:rPr>
        <w:softHyphen/>
        <w:t>сут</w:t>
      </w:r>
      <w:r w:rsidR="00B76F79" w:rsidRPr="006509F5">
        <w:rPr>
          <w:rFonts w:ascii="Arial" w:hAnsi="Arial" w:cs="Arial"/>
          <w:sz w:val="20"/>
          <w:szCs w:val="20"/>
        </w:rPr>
        <w:softHyphen/>
        <w:t>ст</w:t>
      </w:r>
      <w:r w:rsidR="00B76F79" w:rsidRPr="006509F5">
        <w:rPr>
          <w:rFonts w:ascii="Arial" w:hAnsi="Arial" w:cs="Arial"/>
          <w:sz w:val="20"/>
          <w:szCs w:val="20"/>
        </w:rPr>
        <w:softHyphen/>
        <w:t>вия ак</w:t>
      </w:r>
      <w:r w:rsidR="00B76F79" w:rsidRPr="006509F5">
        <w:rPr>
          <w:rFonts w:ascii="Arial" w:hAnsi="Arial" w:cs="Arial"/>
          <w:sz w:val="20"/>
          <w:szCs w:val="20"/>
        </w:rPr>
        <w:softHyphen/>
        <w:t>ци</w:t>
      </w:r>
      <w:r w:rsidR="00B76F79" w:rsidRPr="006509F5">
        <w:rPr>
          <w:rFonts w:ascii="Arial" w:hAnsi="Arial" w:cs="Arial"/>
          <w:sz w:val="20"/>
          <w:szCs w:val="20"/>
        </w:rPr>
        <w:softHyphen/>
        <w:t>о</w:t>
      </w:r>
      <w:r w:rsidR="00B76F79" w:rsidRPr="006509F5">
        <w:rPr>
          <w:rFonts w:ascii="Arial" w:hAnsi="Arial" w:cs="Arial"/>
          <w:sz w:val="20"/>
          <w:szCs w:val="20"/>
        </w:rPr>
        <w:softHyphen/>
        <w:t>не</w:t>
      </w:r>
      <w:r w:rsidR="00B76F79" w:rsidRPr="006509F5">
        <w:rPr>
          <w:rFonts w:ascii="Arial" w:hAnsi="Arial" w:cs="Arial"/>
          <w:sz w:val="20"/>
          <w:szCs w:val="20"/>
        </w:rPr>
        <w:softHyphen/>
        <w:t>ров для об</w:t>
      </w:r>
      <w:r w:rsidR="00B76F79" w:rsidRPr="006509F5">
        <w:rPr>
          <w:rFonts w:ascii="Arial" w:hAnsi="Arial" w:cs="Arial"/>
          <w:sz w:val="20"/>
          <w:szCs w:val="20"/>
        </w:rPr>
        <w:softHyphen/>
        <w:t>су</w:t>
      </w:r>
      <w:r w:rsidR="00B76F79" w:rsidRPr="006509F5">
        <w:rPr>
          <w:rFonts w:ascii="Arial" w:hAnsi="Arial" w:cs="Arial"/>
          <w:sz w:val="20"/>
          <w:szCs w:val="20"/>
        </w:rPr>
        <w:softHyphen/>
        <w:t>ж</w:t>
      </w:r>
      <w:r w:rsidR="00B76F79" w:rsidRPr="006509F5">
        <w:rPr>
          <w:rFonts w:ascii="Arial" w:hAnsi="Arial" w:cs="Arial"/>
          <w:sz w:val="20"/>
          <w:szCs w:val="20"/>
        </w:rPr>
        <w:softHyphen/>
        <w:t>де</w:t>
      </w:r>
      <w:r w:rsidR="00B76F79" w:rsidRPr="006509F5">
        <w:rPr>
          <w:rFonts w:ascii="Arial" w:hAnsi="Arial" w:cs="Arial"/>
          <w:sz w:val="20"/>
          <w:szCs w:val="20"/>
        </w:rPr>
        <w:softHyphen/>
        <w:t>ния во</w:t>
      </w:r>
      <w:r w:rsidR="00B76F79" w:rsidRPr="006509F5">
        <w:rPr>
          <w:rFonts w:ascii="Arial" w:hAnsi="Arial" w:cs="Arial"/>
          <w:sz w:val="20"/>
          <w:szCs w:val="20"/>
        </w:rPr>
        <w:softHyphen/>
        <w:t>п</w:t>
      </w:r>
      <w:r w:rsidR="00B76F79" w:rsidRPr="006509F5">
        <w:rPr>
          <w:rFonts w:ascii="Arial" w:hAnsi="Arial" w:cs="Arial"/>
          <w:sz w:val="20"/>
          <w:szCs w:val="20"/>
        </w:rPr>
        <w:softHyphen/>
        <w:t>ро</w:t>
      </w:r>
      <w:r w:rsidR="00B76F79" w:rsidRPr="006509F5">
        <w:rPr>
          <w:rFonts w:ascii="Arial" w:hAnsi="Arial" w:cs="Arial"/>
          <w:sz w:val="20"/>
          <w:szCs w:val="20"/>
        </w:rPr>
        <w:softHyphen/>
        <w:t>сов по</w:t>
      </w:r>
      <w:r w:rsidR="00B76F79" w:rsidRPr="006509F5">
        <w:rPr>
          <w:rFonts w:ascii="Arial" w:hAnsi="Arial" w:cs="Arial"/>
          <w:sz w:val="20"/>
          <w:szCs w:val="20"/>
        </w:rPr>
        <w:softHyphen/>
        <w:t>ве</w:t>
      </w:r>
      <w:r w:rsidR="00B76F79" w:rsidRPr="006509F5">
        <w:rPr>
          <w:rFonts w:ascii="Arial" w:hAnsi="Arial" w:cs="Arial"/>
          <w:sz w:val="20"/>
          <w:szCs w:val="20"/>
        </w:rPr>
        <w:softHyphen/>
        <w:t>ст</w:t>
      </w:r>
      <w:r w:rsidR="00B76F79" w:rsidRPr="006509F5">
        <w:rPr>
          <w:rFonts w:ascii="Arial" w:hAnsi="Arial" w:cs="Arial"/>
          <w:sz w:val="20"/>
          <w:szCs w:val="20"/>
        </w:rPr>
        <w:softHyphen/>
        <w:t>ки дня и при</w:t>
      </w:r>
      <w:r w:rsidR="00B76F79" w:rsidRPr="006509F5">
        <w:rPr>
          <w:rFonts w:ascii="Arial" w:hAnsi="Arial" w:cs="Arial"/>
          <w:sz w:val="20"/>
          <w:szCs w:val="20"/>
        </w:rPr>
        <w:softHyphen/>
        <w:t>ня</w:t>
      </w:r>
      <w:r w:rsidR="00B76F79" w:rsidRPr="006509F5">
        <w:rPr>
          <w:rFonts w:ascii="Arial" w:hAnsi="Arial" w:cs="Arial"/>
          <w:sz w:val="20"/>
          <w:szCs w:val="20"/>
        </w:rPr>
        <w:softHyphen/>
        <w:t>тия ре</w:t>
      </w:r>
      <w:r w:rsidR="00B76F79" w:rsidRPr="006509F5">
        <w:rPr>
          <w:rFonts w:ascii="Arial" w:hAnsi="Arial" w:cs="Arial"/>
          <w:sz w:val="20"/>
          <w:szCs w:val="20"/>
        </w:rPr>
        <w:softHyphen/>
        <w:t>ше</w:t>
      </w:r>
      <w:r w:rsidR="00B76F79" w:rsidRPr="006509F5">
        <w:rPr>
          <w:rFonts w:ascii="Arial" w:hAnsi="Arial" w:cs="Arial"/>
          <w:sz w:val="20"/>
          <w:szCs w:val="20"/>
        </w:rPr>
        <w:softHyphen/>
        <w:t>ний по во</w:t>
      </w:r>
      <w:r w:rsidR="00B76F79" w:rsidRPr="006509F5">
        <w:rPr>
          <w:rFonts w:ascii="Arial" w:hAnsi="Arial" w:cs="Arial"/>
          <w:sz w:val="20"/>
          <w:szCs w:val="20"/>
        </w:rPr>
        <w:softHyphen/>
        <w:t>п</w:t>
      </w:r>
      <w:r w:rsidR="00B76F79" w:rsidRPr="006509F5">
        <w:rPr>
          <w:rFonts w:ascii="Arial" w:hAnsi="Arial" w:cs="Arial"/>
          <w:sz w:val="20"/>
          <w:szCs w:val="20"/>
        </w:rPr>
        <w:softHyphen/>
        <w:t>ро</w:t>
      </w:r>
      <w:r w:rsidR="00B76F79" w:rsidRPr="006509F5">
        <w:rPr>
          <w:rFonts w:ascii="Arial" w:hAnsi="Arial" w:cs="Arial"/>
          <w:sz w:val="20"/>
          <w:szCs w:val="20"/>
        </w:rPr>
        <w:softHyphen/>
        <w:t>сам, по</w:t>
      </w:r>
      <w:r w:rsidR="00B76F79" w:rsidRPr="006509F5">
        <w:rPr>
          <w:rFonts w:ascii="Arial" w:hAnsi="Arial" w:cs="Arial"/>
          <w:sz w:val="20"/>
          <w:szCs w:val="20"/>
        </w:rPr>
        <w:softHyphen/>
        <w:t>ста</w:t>
      </w:r>
      <w:r w:rsidR="00B76F79" w:rsidRPr="006509F5">
        <w:rPr>
          <w:rFonts w:ascii="Arial" w:hAnsi="Arial" w:cs="Arial"/>
          <w:sz w:val="20"/>
          <w:szCs w:val="20"/>
        </w:rPr>
        <w:softHyphen/>
        <w:t>в</w:t>
      </w:r>
      <w:r w:rsidR="00B76F79" w:rsidRPr="006509F5">
        <w:rPr>
          <w:rFonts w:ascii="Arial" w:hAnsi="Arial" w:cs="Arial"/>
          <w:sz w:val="20"/>
          <w:szCs w:val="20"/>
        </w:rPr>
        <w:softHyphen/>
        <w:t>лен</w:t>
      </w:r>
      <w:r w:rsidR="00B76F79" w:rsidRPr="006509F5">
        <w:rPr>
          <w:rFonts w:ascii="Arial" w:hAnsi="Arial" w:cs="Arial"/>
          <w:sz w:val="20"/>
          <w:szCs w:val="20"/>
        </w:rPr>
        <w:softHyphen/>
        <w:t>ным на го</w:t>
      </w:r>
      <w:r w:rsidR="00B76F79" w:rsidRPr="006509F5">
        <w:rPr>
          <w:rFonts w:ascii="Arial" w:hAnsi="Arial" w:cs="Arial"/>
          <w:sz w:val="20"/>
          <w:szCs w:val="20"/>
        </w:rPr>
        <w:softHyphen/>
        <w:t>ло</w:t>
      </w:r>
      <w:r w:rsidR="00B76F79" w:rsidRPr="006509F5">
        <w:rPr>
          <w:rFonts w:ascii="Arial" w:hAnsi="Arial" w:cs="Arial"/>
          <w:sz w:val="20"/>
          <w:szCs w:val="20"/>
        </w:rPr>
        <w:softHyphen/>
        <w:t>со</w:t>
      </w:r>
      <w:r w:rsidR="00B76F79" w:rsidRPr="006509F5">
        <w:rPr>
          <w:rFonts w:ascii="Arial" w:hAnsi="Arial" w:cs="Arial"/>
          <w:sz w:val="20"/>
          <w:szCs w:val="20"/>
        </w:rPr>
        <w:softHyphen/>
        <w:t>ва</w:t>
      </w:r>
      <w:r w:rsidR="00B76F79" w:rsidRPr="006509F5">
        <w:rPr>
          <w:rFonts w:ascii="Arial" w:hAnsi="Arial" w:cs="Arial"/>
          <w:sz w:val="20"/>
          <w:szCs w:val="20"/>
        </w:rPr>
        <w:softHyphen/>
        <w:t>ние) пу</w:t>
      </w:r>
      <w:r w:rsidR="00B76F79" w:rsidRPr="006509F5">
        <w:rPr>
          <w:rFonts w:ascii="Arial" w:hAnsi="Arial" w:cs="Arial"/>
          <w:sz w:val="20"/>
          <w:szCs w:val="20"/>
        </w:rPr>
        <w:softHyphen/>
        <w:t>тем про</w:t>
      </w:r>
      <w:r w:rsidR="00B76F79" w:rsidRPr="006509F5">
        <w:rPr>
          <w:rFonts w:ascii="Arial" w:hAnsi="Arial" w:cs="Arial"/>
          <w:sz w:val="20"/>
          <w:szCs w:val="20"/>
        </w:rPr>
        <w:softHyphen/>
        <w:t>ве</w:t>
      </w:r>
      <w:r w:rsidR="00B76F79" w:rsidRPr="006509F5">
        <w:rPr>
          <w:rFonts w:ascii="Arial" w:hAnsi="Arial" w:cs="Arial"/>
          <w:sz w:val="20"/>
          <w:szCs w:val="20"/>
        </w:rPr>
        <w:softHyphen/>
        <w:t>де</w:t>
      </w:r>
      <w:r w:rsidR="00B76F79" w:rsidRPr="006509F5">
        <w:rPr>
          <w:rFonts w:ascii="Arial" w:hAnsi="Arial" w:cs="Arial"/>
          <w:sz w:val="20"/>
          <w:szCs w:val="20"/>
        </w:rPr>
        <w:softHyphen/>
        <w:t>ния за</w:t>
      </w:r>
      <w:r w:rsidR="00B76F79" w:rsidRPr="006509F5">
        <w:rPr>
          <w:rFonts w:ascii="Arial" w:hAnsi="Arial" w:cs="Arial"/>
          <w:sz w:val="20"/>
          <w:szCs w:val="20"/>
        </w:rPr>
        <w:softHyphen/>
        <w:t>оч</w:t>
      </w:r>
      <w:r w:rsidR="00B76F79" w:rsidRPr="006509F5">
        <w:rPr>
          <w:rFonts w:ascii="Arial" w:hAnsi="Arial" w:cs="Arial"/>
          <w:sz w:val="20"/>
          <w:szCs w:val="20"/>
        </w:rPr>
        <w:softHyphen/>
        <w:t>но</w:t>
      </w:r>
      <w:r w:rsidR="00B76F79" w:rsidRPr="006509F5">
        <w:rPr>
          <w:rFonts w:ascii="Arial" w:hAnsi="Arial" w:cs="Arial"/>
          <w:sz w:val="20"/>
          <w:szCs w:val="20"/>
        </w:rPr>
        <w:softHyphen/>
        <w:t>го го</w:t>
      </w:r>
      <w:r w:rsidR="00B76F79" w:rsidRPr="006509F5">
        <w:rPr>
          <w:rFonts w:ascii="Arial" w:hAnsi="Arial" w:cs="Arial"/>
          <w:sz w:val="20"/>
          <w:szCs w:val="20"/>
        </w:rPr>
        <w:softHyphen/>
        <w:t>ло</w:t>
      </w:r>
      <w:r w:rsidR="00B76F79" w:rsidRPr="006509F5">
        <w:rPr>
          <w:rFonts w:ascii="Arial" w:hAnsi="Arial" w:cs="Arial"/>
          <w:sz w:val="20"/>
          <w:szCs w:val="20"/>
        </w:rPr>
        <w:softHyphen/>
        <w:t>со</w:t>
      </w:r>
      <w:r w:rsidR="00B76F79" w:rsidRPr="006509F5">
        <w:rPr>
          <w:rFonts w:ascii="Arial" w:hAnsi="Arial" w:cs="Arial"/>
          <w:sz w:val="20"/>
          <w:szCs w:val="20"/>
        </w:rPr>
        <w:softHyphen/>
        <w:t>ва</w:t>
      </w:r>
      <w:r w:rsidR="00B76F79" w:rsidRPr="006509F5">
        <w:rPr>
          <w:rFonts w:ascii="Arial" w:hAnsi="Arial" w:cs="Arial"/>
          <w:sz w:val="20"/>
          <w:szCs w:val="20"/>
        </w:rPr>
        <w:softHyphen/>
        <w:t>ния (про</w:t>
      </w:r>
      <w:r w:rsidR="00B76F79" w:rsidRPr="006509F5">
        <w:rPr>
          <w:rFonts w:ascii="Arial" w:hAnsi="Arial" w:cs="Arial"/>
          <w:sz w:val="20"/>
          <w:szCs w:val="20"/>
        </w:rPr>
        <w:softHyphen/>
        <w:t>ве</w:t>
      </w:r>
      <w:r w:rsidR="00B76F79" w:rsidRPr="006509F5">
        <w:rPr>
          <w:rFonts w:ascii="Arial" w:hAnsi="Arial" w:cs="Arial"/>
          <w:sz w:val="20"/>
          <w:szCs w:val="20"/>
        </w:rPr>
        <w:softHyphen/>
        <w:t>де</w:t>
      </w:r>
      <w:r w:rsidR="00B76F79" w:rsidRPr="006509F5">
        <w:rPr>
          <w:rFonts w:ascii="Arial" w:hAnsi="Arial" w:cs="Arial"/>
          <w:sz w:val="20"/>
          <w:szCs w:val="20"/>
        </w:rPr>
        <w:softHyphen/>
        <w:t>ния об</w:t>
      </w:r>
      <w:r w:rsidR="00B76F79" w:rsidRPr="006509F5">
        <w:rPr>
          <w:rFonts w:ascii="Arial" w:hAnsi="Arial" w:cs="Arial"/>
          <w:sz w:val="20"/>
          <w:szCs w:val="20"/>
        </w:rPr>
        <w:softHyphen/>
        <w:t>ще</w:t>
      </w:r>
      <w:r w:rsidR="00B76F79" w:rsidRPr="006509F5">
        <w:rPr>
          <w:rFonts w:ascii="Arial" w:hAnsi="Arial" w:cs="Arial"/>
          <w:sz w:val="20"/>
          <w:szCs w:val="20"/>
        </w:rPr>
        <w:softHyphen/>
        <w:t>го со</w:t>
      </w:r>
      <w:r w:rsidR="00B76F79" w:rsidRPr="006509F5">
        <w:rPr>
          <w:rFonts w:ascii="Arial" w:hAnsi="Arial" w:cs="Arial"/>
          <w:sz w:val="20"/>
          <w:szCs w:val="20"/>
        </w:rPr>
        <w:softHyphen/>
        <w:t>б</w:t>
      </w:r>
      <w:r w:rsidR="00B76F79" w:rsidRPr="006509F5">
        <w:rPr>
          <w:rFonts w:ascii="Arial" w:hAnsi="Arial" w:cs="Arial"/>
          <w:sz w:val="20"/>
          <w:szCs w:val="20"/>
        </w:rPr>
        <w:softHyphen/>
        <w:t>ра</w:t>
      </w:r>
      <w:r w:rsidR="00B76F79" w:rsidRPr="006509F5">
        <w:rPr>
          <w:rFonts w:ascii="Arial" w:hAnsi="Arial" w:cs="Arial"/>
          <w:sz w:val="20"/>
          <w:szCs w:val="20"/>
        </w:rPr>
        <w:softHyphen/>
        <w:t>ния ак</w:t>
      </w:r>
      <w:r w:rsidR="00B76F79" w:rsidRPr="006509F5">
        <w:rPr>
          <w:rFonts w:ascii="Arial" w:hAnsi="Arial" w:cs="Arial"/>
          <w:sz w:val="20"/>
          <w:szCs w:val="20"/>
        </w:rPr>
        <w:softHyphen/>
        <w:t>ци</w:t>
      </w:r>
      <w:r w:rsidR="00B76F79" w:rsidRPr="006509F5">
        <w:rPr>
          <w:rFonts w:ascii="Arial" w:hAnsi="Arial" w:cs="Arial"/>
          <w:sz w:val="20"/>
          <w:szCs w:val="20"/>
        </w:rPr>
        <w:softHyphen/>
        <w:t>о</w:t>
      </w:r>
      <w:r w:rsidR="00B76F79" w:rsidRPr="006509F5">
        <w:rPr>
          <w:rFonts w:ascii="Arial" w:hAnsi="Arial" w:cs="Arial"/>
          <w:sz w:val="20"/>
          <w:szCs w:val="20"/>
        </w:rPr>
        <w:softHyphen/>
        <w:t>не</w:t>
      </w:r>
      <w:r w:rsidR="00B76F79" w:rsidRPr="006509F5">
        <w:rPr>
          <w:rFonts w:ascii="Arial" w:hAnsi="Arial" w:cs="Arial"/>
          <w:sz w:val="20"/>
          <w:szCs w:val="20"/>
        </w:rPr>
        <w:softHyphen/>
        <w:t>ров в фор</w:t>
      </w:r>
      <w:r w:rsidR="00B76F79" w:rsidRPr="006509F5">
        <w:rPr>
          <w:rFonts w:ascii="Arial" w:hAnsi="Arial" w:cs="Arial"/>
          <w:sz w:val="20"/>
          <w:szCs w:val="20"/>
        </w:rPr>
        <w:softHyphen/>
        <w:t>ме за</w:t>
      </w:r>
      <w:r w:rsidR="00B76F79" w:rsidRPr="006509F5">
        <w:rPr>
          <w:rFonts w:ascii="Arial" w:hAnsi="Arial" w:cs="Arial"/>
          <w:sz w:val="20"/>
          <w:szCs w:val="20"/>
        </w:rPr>
        <w:softHyphen/>
        <w:t>оч</w:t>
      </w:r>
      <w:r w:rsidR="00B76F79" w:rsidRPr="006509F5">
        <w:rPr>
          <w:rFonts w:ascii="Arial" w:hAnsi="Arial" w:cs="Arial"/>
          <w:sz w:val="20"/>
          <w:szCs w:val="20"/>
        </w:rPr>
        <w:softHyphen/>
        <w:t>но</w:t>
      </w:r>
      <w:r w:rsidR="00B76F79" w:rsidRPr="006509F5">
        <w:rPr>
          <w:rFonts w:ascii="Arial" w:hAnsi="Arial" w:cs="Arial"/>
          <w:sz w:val="20"/>
          <w:szCs w:val="20"/>
        </w:rPr>
        <w:softHyphen/>
        <w:t>го го</w:t>
      </w:r>
      <w:r w:rsidR="00B76F79" w:rsidRPr="006509F5">
        <w:rPr>
          <w:rFonts w:ascii="Arial" w:hAnsi="Arial" w:cs="Arial"/>
          <w:sz w:val="20"/>
          <w:szCs w:val="20"/>
        </w:rPr>
        <w:softHyphen/>
        <w:t>ло</w:t>
      </w:r>
      <w:r w:rsidR="00B76F79" w:rsidRPr="006509F5">
        <w:rPr>
          <w:rFonts w:ascii="Arial" w:hAnsi="Arial" w:cs="Arial"/>
          <w:sz w:val="20"/>
          <w:szCs w:val="20"/>
        </w:rPr>
        <w:softHyphen/>
        <w:t>со</w:t>
      </w:r>
      <w:r w:rsidR="00B76F79" w:rsidRPr="006509F5">
        <w:rPr>
          <w:rFonts w:ascii="Arial" w:hAnsi="Arial" w:cs="Arial"/>
          <w:sz w:val="20"/>
          <w:szCs w:val="20"/>
        </w:rPr>
        <w:softHyphen/>
        <w:t>ва</w:t>
      </w:r>
      <w:r w:rsidR="00B76F79" w:rsidRPr="006509F5">
        <w:rPr>
          <w:rFonts w:ascii="Arial" w:hAnsi="Arial" w:cs="Arial"/>
          <w:sz w:val="20"/>
          <w:szCs w:val="20"/>
        </w:rPr>
        <w:softHyphen/>
        <w:t>ния).</w:t>
      </w:r>
    </w:p>
    <w:p w:rsidR="00B76F79" w:rsidRDefault="00B76F79" w:rsidP="00E928BF">
      <w:pPr>
        <w:spacing w:line="320" w:lineRule="atLeast"/>
        <w:ind w:firstLine="397"/>
        <w:rPr>
          <w:rFonts w:ascii="Arial" w:hAnsi="Arial" w:cs="Arial"/>
          <w:sz w:val="20"/>
          <w:szCs w:val="20"/>
        </w:rPr>
      </w:pPr>
      <w:r w:rsidRPr="006509F5">
        <w:rPr>
          <w:rFonts w:ascii="Arial" w:hAnsi="Arial" w:cs="Arial"/>
          <w:sz w:val="20"/>
          <w:szCs w:val="20"/>
        </w:rPr>
        <w:t>Да</w:t>
      </w:r>
      <w:r w:rsidRPr="006509F5">
        <w:rPr>
          <w:rFonts w:ascii="Arial" w:hAnsi="Arial" w:cs="Arial"/>
          <w:sz w:val="20"/>
          <w:szCs w:val="20"/>
        </w:rPr>
        <w:softHyphen/>
        <w:t>той про</w:t>
      </w:r>
      <w:r w:rsidRPr="006509F5">
        <w:rPr>
          <w:rFonts w:ascii="Arial" w:hAnsi="Arial" w:cs="Arial"/>
          <w:sz w:val="20"/>
          <w:szCs w:val="20"/>
        </w:rPr>
        <w:softHyphen/>
        <w:t>ве</w:t>
      </w:r>
      <w:r w:rsidRPr="006509F5">
        <w:rPr>
          <w:rFonts w:ascii="Arial" w:hAnsi="Arial" w:cs="Arial"/>
          <w:sz w:val="20"/>
          <w:szCs w:val="20"/>
        </w:rPr>
        <w:softHyphen/>
        <w:t>де</w:t>
      </w:r>
      <w:r w:rsidRPr="006509F5">
        <w:rPr>
          <w:rFonts w:ascii="Arial" w:hAnsi="Arial" w:cs="Arial"/>
          <w:sz w:val="20"/>
          <w:szCs w:val="20"/>
        </w:rPr>
        <w:softHyphen/>
        <w:t>ния</w:t>
      </w:r>
      <w:r w:rsidR="00A07F55">
        <w:rPr>
          <w:rFonts w:ascii="Arial" w:hAnsi="Arial" w:cs="Arial"/>
          <w:sz w:val="20"/>
          <w:szCs w:val="20"/>
        </w:rPr>
        <w:t xml:space="preserve"> 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го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ров, про</w:t>
      </w:r>
      <w:r>
        <w:rPr>
          <w:rFonts w:ascii="Arial" w:hAnsi="Arial" w:cs="Arial"/>
          <w:sz w:val="20"/>
          <w:szCs w:val="20"/>
        </w:rPr>
        <w:softHyphen/>
        <w:t>во</w:t>
      </w:r>
      <w:r>
        <w:rPr>
          <w:rFonts w:ascii="Arial" w:hAnsi="Arial" w:cs="Arial"/>
          <w:sz w:val="20"/>
          <w:szCs w:val="20"/>
        </w:rPr>
        <w:softHyphen/>
        <w:t>ди</w:t>
      </w:r>
      <w:r>
        <w:rPr>
          <w:rFonts w:ascii="Arial" w:hAnsi="Arial" w:cs="Arial"/>
          <w:sz w:val="20"/>
          <w:szCs w:val="20"/>
        </w:rPr>
        <w:softHyphen/>
        <w:t>мо</w:t>
      </w:r>
      <w:r>
        <w:rPr>
          <w:rFonts w:ascii="Arial" w:hAnsi="Arial" w:cs="Arial"/>
          <w:sz w:val="20"/>
          <w:szCs w:val="20"/>
        </w:rPr>
        <w:softHyphen/>
        <w:t>го пу</w:t>
      </w:r>
      <w:r>
        <w:rPr>
          <w:rFonts w:ascii="Arial" w:hAnsi="Arial" w:cs="Arial"/>
          <w:sz w:val="20"/>
          <w:szCs w:val="20"/>
        </w:rPr>
        <w:softHyphen/>
        <w:t>тем за</w:t>
      </w:r>
      <w:r>
        <w:rPr>
          <w:rFonts w:ascii="Arial" w:hAnsi="Arial" w:cs="Arial"/>
          <w:sz w:val="20"/>
          <w:szCs w:val="20"/>
        </w:rPr>
        <w:softHyphen/>
        <w:t>оч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го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со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ния, яв</w:t>
      </w:r>
      <w:r>
        <w:rPr>
          <w:rFonts w:ascii="Arial" w:hAnsi="Arial" w:cs="Arial"/>
          <w:sz w:val="20"/>
          <w:szCs w:val="20"/>
        </w:rPr>
        <w:softHyphen/>
        <w:t>ля</w:t>
      </w:r>
      <w:r>
        <w:rPr>
          <w:rFonts w:ascii="Arial" w:hAnsi="Arial" w:cs="Arial"/>
          <w:sz w:val="20"/>
          <w:szCs w:val="20"/>
        </w:rPr>
        <w:softHyphen/>
        <w:t>ет</w:t>
      </w:r>
      <w:r>
        <w:rPr>
          <w:rFonts w:ascii="Arial" w:hAnsi="Arial" w:cs="Arial"/>
          <w:sz w:val="20"/>
          <w:szCs w:val="20"/>
        </w:rPr>
        <w:softHyphen/>
        <w:t>ся да</w:t>
      </w:r>
      <w:r>
        <w:rPr>
          <w:rFonts w:ascii="Arial" w:hAnsi="Arial" w:cs="Arial"/>
          <w:sz w:val="20"/>
          <w:szCs w:val="20"/>
        </w:rPr>
        <w:softHyphen/>
        <w:t>та окон</w:t>
      </w:r>
      <w:r>
        <w:rPr>
          <w:rFonts w:ascii="Arial" w:hAnsi="Arial" w:cs="Arial"/>
          <w:sz w:val="20"/>
          <w:szCs w:val="20"/>
        </w:rPr>
        <w:softHyphen/>
        <w:t>ча</w:t>
      </w:r>
      <w:r>
        <w:rPr>
          <w:rFonts w:ascii="Arial" w:hAnsi="Arial" w:cs="Arial"/>
          <w:sz w:val="20"/>
          <w:szCs w:val="20"/>
        </w:rPr>
        <w:softHyphen/>
        <w:t>ния при</w:t>
      </w:r>
      <w:r>
        <w:rPr>
          <w:rFonts w:ascii="Arial" w:hAnsi="Arial" w:cs="Arial"/>
          <w:sz w:val="20"/>
          <w:szCs w:val="20"/>
        </w:rPr>
        <w:softHyphen/>
        <w:t>е</w:t>
      </w:r>
      <w:r>
        <w:rPr>
          <w:rFonts w:ascii="Arial" w:hAnsi="Arial" w:cs="Arial"/>
          <w:sz w:val="20"/>
          <w:szCs w:val="20"/>
        </w:rPr>
        <w:softHyphen/>
        <w:t>ма бюл</w:t>
      </w:r>
      <w:r>
        <w:rPr>
          <w:rFonts w:ascii="Arial" w:hAnsi="Arial" w:cs="Arial"/>
          <w:sz w:val="20"/>
          <w:szCs w:val="20"/>
        </w:rPr>
        <w:softHyphen/>
        <w:t>ле</w:t>
      </w:r>
      <w:r>
        <w:rPr>
          <w:rFonts w:ascii="Arial" w:hAnsi="Arial" w:cs="Arial"/>
          <w:sz w:val="20"/>
          <w:szCs w:val="20"/>
        </w:rPr>
        <w:softHyphen/>
        <w:t>те</w:t>
      </w:r>
      <w:r>
        <w:rPr>
          <w:rFonts w:ascii="Arial" w:hAnsi="Arial" w:cs="Arial"/>
          <w:sz w:val="20"/>
          <w:szCs w:val="20"/>
        </w:rPr>
        <w:softHyphen/>
        <w:t>ней для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со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ния.</w:t>
      </w:r>
    </w:p>
    <w:p w:rsidR="00B76F79" w:rsidRDefault="00964A2C" w:rsidP="00964A2C">
      <w:pPr>
        <w:spacing w:line="320" w:lineRule="atLeast"/>
        <w:ind w:firstLine="567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7.2</w:t>
      </w:r>
      <w:r w:rsidR="00A07F55">
        <w:rPr>
          <w:rFonts w:ascii="Arial" w:hAnsi="Arial" w:cs="Arial"/>
          <w:sz w:val="20"/>
          <w:szCs w:val="20"/>
        </w:rPr>
        <w:t>. На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щем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нии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ров, про</w:t>
      </w:r>
      <w:r w:rsidR="00B76F79">
        <w:rPr>
          <w:rFonts w:ascii="Arial" w:hAnsi="Arial" w:cs="Arial"/>
          <w:sz w:val="20"/>
          <w:szCs w:val="20"/>
        </w:rPr>
        <w:softHyphen/>
        <w:t>во</w:t>
      </w:r>
      <w:r w:rsidR="00B76F79">
        <w:rPr>
          <w:rFonts w:ascii="Arial" w:hAnsi="Arial" w:cs="Arial"/>
          <w:sz w:val="20"/>
          <w:szCs w:val="20"/>
        </w:rPr>
        <w:softHyphen/>
        <w:t>ди</w:t>
      </w:r>
      <w:r w:rsidR="00B76F79">
        <w:rPr>
          <w:rFonts w:ascii="Arial" w:hAnsi="Arial" w:cs="Arial"/>
          <w:sz w:val="20"/>
          <w:szCs w:val="20"/>
        </w:rPr>
        <w:softHyphen/>
        <w:t>мом пу</w:t>
      </w:r>
      <w:r w:rsidR="00B76F79">
        <w:rPr>
          <w:rFonts w:ascii="Arial" w:hAnsi="Arial" w:cs="Arial"/>
          <w:sz w:val="20"/>
          <w:szCs w:val="20"/>
        </w:rPr>
        <w:softHyphen/>
        <w:t>тем за</w:t>
      </w:r>
      <w:r w:rsidR="00B76F79">
        <w:rPr>
          <w:rFonts w:ascii="Arial" w:hAnsi="Arial" w:cs="Arial"/>
          <w:sz w:val="20"/>
          <w:szCs w:val="20"/>
        </w:rPr>
        <w:softHyphen/>
        <w:t>оч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>го го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со</w:t>
      </w:r>
      <w:r w:rsidR="00B76F79">
        <w:rPr>
          <w:rFonts w:ascii="Arial" w:hAnsi="Arial" w:cs="Arial"/>
          <w:sz w:val="20"/>
          <w:szCs w:val="20"/>
        </w:rPr>
        <w:softHyphen/>
        <w:t>ва</w:t>
      </w:r>
      <w:r w:rsidR="00B76F79">
        <w:rPr>
          <w:rFonts w:ascii="Arial" w:hAnsi="Arial" w:cs="Arial"/>
          <w:sz w:val="20"/>
          <w:szCs w:val="20"/>
        </w:rPr>
        <w:softHyphen/>
        <w:t>ния, не мо</w:t>
      </w:r>
      <w:r w:rsidR="00B76F79">
        <w:rPr>
          <w:rFonts w:ascii="Arial" w:hAnsi="Arial" w:cs="Arial"/>
          <w:sz w:val="20"/>
          <w:szCs w:val="20"/>
        </w:rPr>
        <w:softHyphen/>
        <w:t>гут рас</w:t>
      </w:r>
      <w:r w:rsidR="00B76F79">
        <w:rPr>
          <w:rFonts w:ascii="Arial" w:hAnsi="Arial" w:cs="Arial"/>
          <w:sz w:val="20"/>
          <w:szCs w:val="20"/>
        </w:rPr>
        <w:softHyphen/>
        <w:t>сма</w:t>
      </w:r>
      <w:r w:rsidR="00B76F79">
        <w:rPr>
          <w:rFonts w:ascii="Arial" w:hAnsi="Arial" w:cs="Arial"/>
          <w:sz w:val="20"/>
          <w:szCs w:val="20"/>
        </w:rPr>
        <w:softHyphen/>
        <w:t>т</w:t>
      </w:r>
      <w:r w:rsidR="00B76F79">
        <w:rPr>
          <w:rFonts w:ascii="Arial" w:hAnsi="Arial" w:cs="Arial"/>
          <w:sz w:val="20"/>
          <w:szCs w:val="20"/>
        </w:rPr>
        <w:softHyphen/>
        <w:t>ри</w:t>
      </w:r>
      <w:r w:rsidR="00B76F79">
        <w:rPr>
          <w:rFonts w:ascii="Arial" w:hAnsi="Arial" w:cs="Arial"/>
          <w:sz w:val="20"/>
          <w:szCs w:val="20"/>
        </w:rPr>
        <w:softHyphen/>
        <w:t>вать</w:t>
      </w:r>
      <w:r w:rsidR="00B76F79">
        <w:rPr>
          <w:rFonts w:ascii="Arial" w:hAnsi="Arial" w:cs="Arial"/>
          <w:sz w:val="20"/>
          <w:szCs w:val="20"/>
        </w:rPr>
        <w:softHyphen/>
        <w:t>ся и при</w:t>
      </w:r>
      <w:r w:rsidR="00B76F79">
        <w:rPr>
          <w:rFonts w:ascii="Arial" w:hAnsi="Arial" w:cs="Arial"/>
          <w:sz w:val="20"/>
          <w:szCs w:val="20"/>
        </w:rPr>
        <w:softHyphen/>
        <w:t>ни</w:t>
      </w:r>
      <w:r w:rsidR="00B76F79">
        <w:rPr>
          <w:rFonts w:ascii="Arial" w:hAnsi="Arial" w:cs="Arial"/>
          <w:sz w:val="20"/>
          <w:szCs w:val="20"/>
        </w:rPr>
        <w:softHyphen/>
        <w:t>мать</w:t>
      </w:r>
      <w:r w:rsidR="00B76F79">
        <w:rPr>
          <w:rFonts w:ascii="Arial" w:hAnsi="Arial" w:cs="Arial"/>
          <w:sz w:val="20"/>
          <w:szCs w:val="20"/>
        </w:rPr>
        <w:softHyphen/>
        <w:t>ся ре</w:t>
      </w:r>
      <w:r w:rsidR="00B76F79">
        <w:rPr>
          <w:rFonts w:ascii="Arial" w:hAnsi="Arial" w:cs="Arial"/>
          <w:sz w:val="20"/>
          <w:szCs w:val="20"/>
        </w:rPr>
        <w:softHyphen/>
        <w:t>ше</w:t>
      </w:r>
      <w:r w:rsidR="00B76F79">
        <w:rPr>
          <w:rFonts w:ascii="Arial" w:hAnsi="Arial" w:cs="Arial"/>
          <w:sz w:val="20"/>
          <w:szCs w:val="20"/>
        </w:rPr>
        <w:softHyphen/>
        <w:t>ния по следующим во</w:t>
      </w:r>
      <w:r w:rsidR="00B76F79">
        <w:rPr>
          <w:rFonts w:ascii="Arial" w:hAnsi="Arial" w:cs="Arial"/>
          <w:sz w:val="20"/>
          <w:szCs w:val="20"/>
        </w:rPr>
        <w:softHyphen/>
        <w:t>п</w:t>
      </w:r>
      <w:r w:rsidR="00B76F79">
        <w:rPr>
          <w:rFonts w:ascii="Arial" w:hAnsi="Arial" w:cs="Arial"/>
          <w:sz w:val="20"/>
          <w:szCs w:val="20"/>
        </w:rPr>
        <w:softHyphen/>
        <w:t>ро</w:t>
      </w:r>
      <w:r w:rsidR="00B76F79">
        <w:rPr>
          <w:rFonts w:ascii="Arial" w:hAnsi="Arial" w:cs="Arial"/>
          <w:sz w:val="20"/>
          <w:szCs w:val="20"/>
        </w:rPr>
        <w:softHyphen/>
        <w:t>сам:</w:t>
      </w:r>
    </w:p>
    <w:p w:rsidR="00B76F79" w:rsidRDefault="00B76F79" w:rsidP="00FA1259">
      <w:pPr>
        <w:numPr>
          <w:ilvl w:val="0"/>
          <w:numId w:val="21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ут</w:t>
      </w:r>
      <w:r>
        <w:rPr>
          <w:rFonts w:ascii="Arial" w:hAnsi="Arial" w:cs="Arial"/>
          <w:sz w:val="20"/>
          <w:szCs w:val="20"/>
        </w:rPr>
        <w:softHyphen/>
        <w:t>вер</w:t>
      </w:r>
      <w:r>
        <w:rPr>
          <w:rFonts w:ascii="Arial" w:hAnsi="Arial" w:cs="Arial"/>
          <w:sz w:val="20"/>
          <w:szCs w:val="20"/>
        </w:rPr>
        <w:softHyphen/>
        <w:t>жде</w:t>
      </w:r>
      <w:r>
        <w:rPr>
          <w:rFonts w:ascii="Arial" w:hAnsi="Arial" w:cs="Arial"/>
          <w:sz w:val="20"/>
          <w:szCs w:val="20"/>
        </w:rPr>
        <w:softHyphen/>
        <w:t>ние годового отчета (годовых от</w:t>
      </w:r>
      <w:r>
        <w:rPr>
          <w:rFonts w:ascii="Arial" w:hAnsi="Arial" w:cs="Arial"/>
          <w:sz w:val="20"/>
          <w:szCs w:val="20"/>
        </w:rPr>
        <w:softHyphen/>
        <w:t>че</w:t>
      </w:r>
      <w:r>
        <w:rPr>
          <w:rFonts w:ascii="Arial" w:hAnsi="Arial" w:cs="Arial"/>
          <w:sz w:val="20"/>
          <w:szCs w:val="20"/>
        </w:rPr>
        <w:softHyphen/>
        <w:t>тов);</w:t>
      </w:r>
    </w:p>
    <w:p w:rsidR="00B76F79" w:rsidRDefault="00B76F79" w:rsidP="00FA1259">
      <w:pPr>
        <w:numPr>
          <w:ilvl w:val="0"/>
          <w:numId w:val="21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утверждение го</w:t>
      </w:r>
      <w:r>
        <w:rPr>
          <w:rFonts w:ascii="Arial" w:hAnsi="Arial" w:cs="Arial"/>
          <w:sz w:val="20"/>
          <w:szCs w:val="20"/>
        </w:rPr>
        <w:softHyphen/>
        <w:t>до</w:t>
      </w:r>
      <w:r>
        <w:rPr>
          <w:rFonts w:ascii="Arial" w:hAnsi="Arial" w:cs="Arial"/>
          <w:sz w:val="20"/>
          <w:szCs w:val="20"/>
        </w:rPr>
        <w:softHyphen/>
        <w:t>вой бух</w:t>
      </w:r>
      <w:r>
        <w:rPr>
          <w:rFonts w:ascii="Arial" w:hAnsi="Arial" w:cs="Arial"/>
          <w:sz w:val="20"/>
          <w:szCs w:val="20"/>
        </w:rPr>
        <w:softHyphen/>
        <w:t>гал</w:t>
      </w:r>
      <w:r>
        <w:rPr>
          <w:rFonts w:ascii="Arial" w:hAnsi="Arial" w:cs="Arial"/>
          <w:sz w:val="20"/>
          <w:szCs w:val="20"/>
        </w:rPr>
        <w:softHyphen/>
        <w:t>тер</w:t>
      </w:r>
      <w:r>
        <w:rPr>
          <w:rFonts w:ascii="Arial" w:hAnsi="Arial" w:cs="Arial"/>
          <w:sz w:val="20"/>
          <w:szCs w:val="20"/>
        </w:rPr>
        <w:softHyphen/>
        <w:t>ской от</w:t>
      </w:r>
      <w:r>
        <w:rPr>
          <w:rFonts w:ascii="Arial" w:hAnsi="Arial" w:cs="Arial"/>
          <w:sz w:val="20"/>
          <w:szCs w:val="20"/>
        </w:rPr>
        <w:softHyphen/>
        <w:t>чет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сти, в том чи</w:t>
      </w:r>
      <w:r>
        <w:rPr>
          <w:rFonts w:ascii="Arial" w:hAnsi="Arial" w:cs="Arial"/>
          <w:sz w:val="20"/>
          <w:szCs w:val="20"/>
        </w:rPr>
        <w:softHyphen/>
        <w:t>с</w:t>
      </w:r>
      <w:r>
        <w:rPr>
          <w:rFonts w:ascii="Arial" w:hAnsi="Arial" w:cs="Arial"/>
          <w:sz w:val="20"/>
          <w:szCs w:val="20"/>
        </w:rPr>
        <w:softHyphen/>
        <w:t>ле от</w:t>
      </w:r>
      <w:r>
        <w:rPr>
          <w:rFonts w:ascii="Arial" w:hAnsi="Arial" w:cs="Arial"/>
          <w:sz w:val="20"/>
          <w:szCs w:val="20"/>
        </w:rPr>
        <w:softHyphen/>
        <w:t>че</w:t>
      </w:r>
      <w:r>
        <w:rPr>
          <w:rFonts w:ascii="Arial" w:hAnsi="Arial" w:cs="Arial"/>
          <w:sz w:val="20"/>
          <w:szCs w:val="20"/>
        </w:rPr>
        <w:softHyphen/>
        <w:t>тов о при</w:t>
      </w:r>
      <w:r>
        <w:rPr>
          <w:rFonts w:ascii="Arial" w:hAnsi="Arial" w:cs="Arial"/>
          <w:sz w:val="20"/>
          <w:szCs w:val="20"/>
        </w:rPr>
        <w:softHyphen/>
        <w:t>бы</w:t>
      </w:r>
      <w:r>
        <w:rPr>
          <w:rFonts w:ascii="Arial" w:hAnsi="Arial" w:cs="Arial"/>
          <w:sz w:val="20"/>
          <w:szCs w:val="20"/>
        </w:rPr>
        <w:softHyphen/>
        <w:t>лях и убыт</w:t>
      </w:r>
      <w:r>
        <w:rPr>
          <w:rFonts w:ascii="Arial" w:hAnsi="Arial" w:cs="Arial"/>
          <w:sz w:val="20"/>
          <w:szCs w:val="20"/>
        </w:rPr>
        <w:softHyphen/>
        <w:t>ках (</w:t>
      </w:r>
      <w:r w:rsidR="00964A2C">
        <w:rPr>
          <w:rFonts w:ascii="Arial" w:hAnsi="Arial" w:cs="Arial"/>
          <w:sz w:val="20"/>
          <w:szCs w:val="20"/>
        </w:rPr>
        <w:t>сче</w:t>
      </w:r>
      <w:r w:rsidR="00964A2C">
        <w:rPr>
          <w:rFonts w:ascii="Arial" w:hAnsi="Arial" w:cs="Arial"/>
          <w:sz w:val="20"/>
          <w:szCs w:val="20"/>
        </w:rPr>
        <w:softHyphen/>
        <w:t>тов при</w:t>
      </w:r>
      <w:r w:rsidR="00964A2C">
        <w:rPr>
          <w:rFonts w:ascii="Arial" w:hAnsi="Arial" w:cs="Arial"/>
          <w:sz w:val="20"/>
          <w:szCs w:val="20"/>
        </w:rPr>
        <w:softHyphen/>
        <w:t>бы</w:t>
      </w:r>
      <w:r w:rsidR="00964A2C">
        <w:rPr>
          <w:rFonts w:ascii="Arial" w:hAnsi="Arial" w:cs="Arial"/>
          <w:sz w:val="20"/>
          <w:szCs w:val="20"/>
        </w:rPr>
        <w:softHyphen/>
        <w:t>лей и убыт</w:t>
      </w:r>
      <w:r w:rsidR="00964A2C">
        <w:rPr>
          <w:rFonts w:ascii="Arial" w:hAnsi="Arial" w:cs="Arial"/>
          <w:sz w:val="20"/>
          <w:szCs w:val="20"/>
        </w:rPr>
        <w:softHyphen/>
        <w:t>ков) 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ва;</w:t>
      </w:r>
    </w:p>
    <w:p w:rsidR="00B76F79" w:rsidRDefault="00B76F79" w:rsidP="00FA1259">
      <w:pPr>
        <w:numPr>
          <w:ilvl w:val="0"/>
          <w:numId w:val="21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рас</w:t>
      </w:r>
      <w:r>
        <w:rPr>
          <w:rFonts w:ascii="Arial" w:hAnsi="Arial" w:cs="Arial"/>
          <w:sz w:val="20"/>
          <w:szCs w:val="20"/>
        </w:rPr>
        <w:softHyphen/>
        <w:t>пре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ле</w:t>
      </w:r>
      <w:r>
        <w:rPr>
          <w:rFonts w:ascii="Arial" w:hAnsi="Arial" w:cs="Arial"/>
          <w:sz w:val="20"/>
          <w:szCs w:val="20"/>
        </w:rPr>
        <w:softHyphen/>
        <w:t>ние при</w:t>
      </w:r>
      <w:r>
        <w:rPr>
          <w:rFonts w:ascii="Arial" w:hAnsi="Arial" w:cs="Arial"/>
          <w:sz w:val="20"/>
          <w:szCs w:val="20"/>
        </w:rPr>
        <w:softHyphen/>
        <w:t>бы</w:t>
      </w:r>
      <w:r>
        <w:rPr>
          <w:rFonts w:ascii="Arial" w:hAnsi="Arial" w:cs="Arial"/>
          <w:sz w:val="20"/>
          <w:szCs w:val="20"/>
        </w:rPr>
        <w:softHyphen/>
        <w:t>ли и убыт</w:t>
      </w:r>
      <w:r>
        <w:rPr>
          <w:rFonts w:ascii="Arial" w:hAnsi="Arial" w:cs="Arial"/>
          <w:sz w:val="20"/>
          <w:szCs w:val="20"/>
        </w:rPr>
        <w:softHyphen/>
        <w:t>ков 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 по ре</w:t>
      </w:r>
      <w:r>
        <w:rPr>
          <w:rFonts w:ascii="Arial" w:hAnsi="Arial" w:cs="Arial"/>
          <w:sz w:val="20"/>
          <w:szCs w:val="20"/>
        </w:rPr>
        <w:softHyphen/>
        <w:t>зуль</w:t>
      </w:r>
      <w:r>
        <w:rPr>
          <w:rFonts w:ascii="Arial" w:hAnsi="Arial" w:cs="Arial"/>
          <w:sz w:val="20"/>
          <w:szCs w:val="20"/>
        </w:rPr>
        <w:softHyphen/>
        <w:t>та</w:t>
      </w:r>
      <w:r>
        <w:rPr>
          <w:rFonts w:ascii="Arial" w:hAnsi="Arial" w:cs="Arial"/>
          <w:sz w:val="20"/>
          <w:szCs w:val="20"/>
        </w:rPr>
        <w:softHyphen/>
        <w:t>там фи</w:t>
      </w:r>
      <w:r>
        <w:rPr>
          <w:rFonts w:ascii="Arial" w:hAnsi="Arial" w:cs="Arial"/>
          <w:sz w:val="20"/>
          <w:szCs w:val="20"/>
        </w:rPr>
        <w:softHyphen/>
        <w:t>нан</w:t>
      </w:r>
      <w:r>
        <w:rPr>
          <w:rFonts w:ascii="Arial" w:hAnsi="Arial" w:cs="Arial"/>
          <w:sz w:val="20"/>
          <w:szCs w:val="20"/>
        </w:rPr>
        <w:softHyphen/>
        <w:t>со</w:t>
      </w:r>
      <w:r>
        <w:rPr>
          <w:rFonts w:ascii="Arial" w:hAnsi="Arial" w:cs="Arial"/>
          <w:sz w:val="20"/>
          <w:szCs w:val="20"/>
        </w:rPr>
        <w:softHyphen/>
        <w:t>во</w:t>
      </w:r>
      <w:r>
        <w:rPr>
          <w:rFonts w:ascii="Arial" w:hAnsi="Arial" w:cs="Arial"/>
          <w:sz w:val="20"/>
          <w:szCs w:val="20"/>
        </w:rPr>
        <w:softHyphen/>
        <w:t>го го</w:t>
      </w:r>
      <w:r>
        <w:rPr>
          <w:rFonts w:ascii="Arial" w:hAnsi="Arial" w:cs="Arial"/>
          <w:sz w:val="20"/>
          <w:szCs w:val="20"/>
        </w:rPr>
        <w:softHyphen/>
        <w:t>да;</w:t>
      </w:r>
    </w:p>
    <w:p w:rsidR="00B76F79" w:rsidRDefault="00964A2C" w:rsidP="00FA1259">
      <w:pPr>
        <w:numPr>
          <w:ilvl w:val="0"/>
          <w:numId w:val="21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из</w:t>
      </w:r>
      <w:r>
        <w:rPr>
          <w:rFonts w:ascii="Arial" w:hAnsi="Arial" w:cs="Arial"/>
          <w:sz w:val="20"/>
          <w:szCs w:val="20"/>
        </w:rPr>
        <w:softHyphen/>
        <w:t>бра</w:t>
      </w:r>
      <w:r>
        <w:rPr>
          <w:rFonts w:ascii="Arial" w:hAnsi="Arial" w:cs="Arial"/>
          <w:sz w:val="20"/>
          <w:szCs w:val="20"/>
        </w:rPr>
        <w:softHyphen/>
        <w:t>ние С</w:t>
      </w:r>
      <w:r w:rsidR="00B76F79">
        <w:rPr>
          <w:rFonts w:ascii="Arial" w:hAnsi="Arial" w:cs="Arial"/>
          <w:sz w:val="20"/>
          <w:szCs w:val="20"/>
        </w:rPr>
        <w:t>о</w:t>
      </w:r>
      <w:r w:rsidR="00B76F79">
        <w:rPr>
          <w:rFonts w:ascii="Arial" w:hAnsi="Arial" w:cs="Arial"/>
          <w:sz w:val="20"/>
          <w:szCs w:val="20"/>
        </w:rPr>
        <w:softHyphen/>
        <w:t>ве</w:t>
      </w:r>
      <w:r w:rsidR="00B76F79">
        <w:rPr>
          <w:rFonts w:ascii="Arial" w:hAnsi="Arial" w:cs="Arial"/>
          <w:sz w:val="20"/>
          <w:szCs w:val="20"/>
        </w:rPr>
        <w:softHyphen/>
        <w:t>та ди</w:t>
      </w:r>
      <w:r w:rsidR="00B76F79">
        <w:rPr>
          <w:rFonts w:ascii="Arial" w:hAnsi="Arial" w:cs="Arial"/>
          <w:sz w:val="20"/>
          <w:szCs w:val="20"/>
        </w:rPr>
        <w:softHyphen/>
        <w:t>ре</w:t>
      </w:r>
      <w:r w:rsidR="00B76F79">
        <w:rPr>
          <w:rFonts w:ascii="Arial" w:hAnsi="Arial" w:cs="Arial"/>
          <w:sz w:val="20"/>
          <w:szCs w:val="20"/>
        </w:rPr>
        <w:softHyphen/>
        <w:t>к</w:t>
      </w:r>
      <w:r w:rsidR="00B76F79">
        <w:rPr>
          <w:rFonts w:ascii="Arial" w:hAnsi="Arial" w:cs="Arial"/>
          <w:sz w:val="20"/>
          <w:szCs w:val="20"/>
        </w:rPr>
        <w:softHyphen/>
        <w:t>то</w:t>
      </w:r>
      <w:r w:rsidR="00B76F79">
        <w:rPr>
          <w:rFonts w:ascii="Arial" w:hAnsi="Arial" w:cs="Arial"/>
          <w:sz w:val="20"/>
          <w:szCs w:val="20"/>
        </w:rPr>
        <w:softHyphen/>
        <w:t xml:space="preserve">ров </w:t>
      </w:r>
      <w:r>
        <w:rPr>
          <w:rFonts w:ascii="Arial" w:hAnsi="Arial" w:cs="Arial"/>
          <w:sz w:val="20"/>
          <w:szCs w:val="20"/>
        </w:rPr>
        <w:t>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ва;</w:t>
      </w:r>
    </w:p>
    <w:p w:rsidR="00B76F79" w:rsidRDefault="00964A2C" w:rsidP="00FA1259">
      <w:pPr>
        <w:numPr>
          <w:ilvl w:val="0"/>
          <w:numId w:val="21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из</w:t>
      </w:r>
      <w:r>
        <w:rPr>
          <w:rFonts w:ascii="Arial" w:hAnsi="Arial" w:cs="Arial"/>
          <w:sz w:val="20"/>
          <w:szCs w:val="20"/>
        </w:rPr>
        <w:softHyphen/>
        <w:t>бра</w:t>
      </w:r>
      <w:r>
        <w:rPr>
          <w:rFonts w:ascii="Arial" w:hAnsi="Arial" w:cs="Arial"/>
          <w:sz w:val="20"/>
          <w:szCs w:val="20"/>
        </w:rPr>
        <w:softHyphen/>
        <w:t>ние Р</w:t>
      </w:r>
      <w:r w:rsidR="00B76F79">
        <w:rPr>
          <w:rFonts w:ascii="Arial" w:hAnsi="Arial" w:cs="Arial"/>
          <w:sz w:val="20"/>
          <w:szCs w:val="20"/>
        </w:rPr>
        <w:t>е</w:t>
      </w:r>
      <w:r w:rsidR="00B76F79">
        <w:rPr>
          <w:rFonts w:ascii="Arial" w:hAnsi="Arial" w:cs="Arial"/>
          <w:sz w:val="20"/>
          <w:szCs w:val="20"/>
        </w:rPr>
        <w:softHyphen/>
        <w:t>ви</w:t>
      </w:r>
      <w:r w:rsidR="00B76F79">
        <w:rPr>
          <w:rFonts w:ascii="Arial" w:hAnsi="Arial" w:cs="Arial"/>
          <w:sz w:val="20"/>
          <w:szCs w:val="20"/>
        </w:rPr>
        <w:softHyphen/>
        <w:t>зи</w:t>
      </w:r>
      <w:r w:rsidR="00B76F79">
        <w:rPr>
          <w:rFonts w:ascii="Arial" w:hAnsi="Arial" w:cs="Arial"/>
          <w:sz w:val="20"/>
          <w:szCs w:val="20"/>
        </w:rPr>
        <w:softHyphen/>
        <w:t>он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t>й ко</w:t>
      </w:r>
      <w:r>
        <w:rPr>
          <w:rFonts w:ascii="Arial" w:hAnsi="Arial" w:cs="Arial"/>
          <w:sz w:val="20"/>
          <w:szCs w:val="20"/>
        </w:rPr>
        <w:softHyphen/>
        <w:t>мис</w:t>
      </w:r>
      <w:r>
        <w:rPr>
          <w:rFonts w:ascii="Arial" w:hAnsi="Arial" w:cs="Arial"/>
          <w:sz w:val="20"/>
          <w:szCs w:val="20"/>
        </w:rPr>
        <w:softHyphen/>
        <w:t>сии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ва;</w:t>
      </w:r>
    </w:p>
    <w:p w:rsidR="00B76F79" w:rsidRDefault="00964A2C" w:rsidP="00FA1259">
      <w:pPr>
        <w:numPr>
          <w:ilvl w:val="0"/>
          <w:numId w:val="21"/>
        </w:numPr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ут</w:t>
      </w:r>
      <w:r>
        <w:rPr>
          <w:rFonts w:ascii="Arial" w:hAnsi="Arial" w:cs="Arial"/>
          <w:sz w:val="20"/>
          <w:szCs w:val="20"/>
        </w:rPr>
        <w:softHyphen/>
        <w:t>вер</w:t>
      </w:r>
      <w:r>
        <w:rPr>
          <w:rFonts w:ascii="Arial" w:hAnsi="Arial" w:cs="Arial"/>
          <w:sz w:val="20"/>
          <w:szCs w:val="20"/>
        </w:rPr>
        <w:softHyphen/>
        <w:t>жде</w:t>
      </w:r>
      <w:r>
        <w:rPr>
          <w:rFonts w:ascii="Arial" w:hAnsi="Arial" w:cs="Arial"/>
          <w:sz w:val="20"/>
          <w:szCs w:val="20"/>
        </w:rPr>
        <w:softHyphen/>
        <w:t>ние ау</w:t>
      </w:r>
      <w:r>
        <w:rPr>
          <w:rFonts w:ascii="Arial" w:hAnsi="Arial" w:cs="Arial"/>
          <w:sz w:val="20"/>
          <w:szCs w:val="20"/>
        </w:rPr>
        <w:softHyphen/>
        <w:t>ди</w:t>
      </w:r>
      <w:r>
        <w:rPr>
          <w:rFonts w:ascii="Arial" w:hAnsi="Arial" w:cs="Arial"/>
          <w:sz w:val="20"/>
          <w:szCs w:val="20"/>
        </w:rPr>
        <w:softHyphen/>
        <w:t>то</w:t>
      </w:r>
      <w:r>
        <w:rPr>
          <w:rFonts w:ascii="Arial" w:hAnsi="Arial" w:cs="Arial"/>
          <w:sz w:val="20"/>
          <w:szCs w:val="20"/>
        </w:rPr>
        <w:softHyphen/>
        <w:t>ра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ва.</w:t>
      </w:r>
    </w:p>
    <w:p w:rsidR="00B76F79" w:rsidRDefault="00FA1259" w:rsidP="00964A2C">
      <w:pPr>
        <w:spacing w:line="320" w:lineRule="atLeast"/>
        <w:ind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964A2C">
        <w:rPr>
          <w:rFonts w:ascii="Arial" w:hAnsi="Arial" w:cs="Arial"/>
          <w:sz w:val="20"/>
          <w:szCs w:val="20"/>
        </w:rPr>
        <w:t>.</w:t>
      </w:r>
      <w:r w:rsidR="00B76F79">
        <w:rPr>
          <w:rFonts w:ascii="Arial" w:hAnsi="Arial" w:cs="Arial"/>
          <w:sz w:val="20"/>
          <w:szCs w:val="20"/>
        </w:rPr>
        <w:t>3. Не мо</w:t>
      </w:r>
      <w:r w:rsidR="00B76F79">
        <w:rPr>
          <w:rFonts w:ascii="Arial" w:hAnsi="Arial" w:cs="Arial"/>
          <w:sz w:val="20"/>
          <w:szCs w:val="20"/>
        </w:rPr>
        <w:softHyphen/>
        <w:t>жет быть про</w:t>
      </w:r>
      <w:r w:rsidR="00B76F79">
        <w:rPr>
          <w:rFonts w:ascii="Arial" w:hAnsi="Arial" w:cs="Arial"/>
          <w:sz w:val="20"/>
          <w:szCs w:val="20"/>
        </w:rPr>
        <w:softHyphen/>
        <w:t>ве</w:t>
      </w:r>
      <w:r w:rsidR="00B76F79">
        <w:rPr>
          <w:rFonts w:ascii="Arial" w:hAnsi="Arial" w:cs="Arial"/>
          <w:sz w:val="20"/>
          <w:szCs w:val="20"/>
        </w:rPr>
        <w:softHyphen/>
        <w:t>де</w:t>
      </w:r>
      <w:r w:rsidR="00B76F79">
        <w:rPr>
          <w:rFonts w:ascii="Arial" w:hAnsi="Arial" w:cs="Arial"/>
          <w:sz w:val="20"/>
          <w:szCs w:val="20"/>
        </w:rPr>
        <w:softHyphen/>
        <w:t>но пу</w:t>
      </w:r>
      <w:r w:rsidR="00B76F79">
        <w:rPr>
          <w:rFonts w:ascii="Arial" w:hAnsi="Arial" w:cs="Arial"/>
          <w:sz w:val="20"/>
          <w:szCs w:val="20"/>
        </w:rPr>
        <w:softHyphen/>
        <w:t>тем за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964A2C">
        <w:rPr>
          <w:rFonts w:ascii="Arial" w:hAnsi="Arial" w:cs="Arial"/>
          <w:sz w:val="20"/>
          <w:szCs w:val="20"/>
        </w:rPr>
        <w:t>ч</w:t>
      </w:r>
      <w:r w:rsidR="00964A2C">
        <w:rPr>
          <w:rFonts w:ascii="Arial" w:hAnsi="Arial" w:cs="Arial"/>
          <w:sz w:val="20"/>
          <w:szCs w:val="20"/>
        </w:rPr>
        <w:softHyphen/>
        <w:t>но</w:t>
      </w:r>
      <w:r w:rsidR="00964A2C">
        <w:rPr>
          <w:rFonts w:ascii="Arial" w:hAnsi="Arial" w:cs="Arial"/>
          <w:sz w:val="20"/>
          <w:szCs w:val="20"/>
        </w:rPr>
        <w:softHyphen/>
        <w:t>го го</w:t>
      </w:r>
      <w:r w:rsidR="00964A2C">
        <w:rPr>
          <w:rFonts w:ascii="Arial" w:hAnsi="Arial" w:cs="Arial"/>
          <w:sz w:val="20"/>
          <w:szCs w:val="20"/>
        </w:rPr>
        <w:softHyphen/>
        <w:t>ло</w:t>
      </w:r>
      <w:r w:rsidR="00964A2C">
        <w:rPr>
          <w:rFonts w:ascii="Arial" w:hAnsi="Arial" w:cs="Arial"/>
          <w:sz w:val="20"/>
          <w:szCs w:val="20"/>
        </w:rPr>
        <w:softHyphen/>
        <w:t>со</w:t>
      </w:r>
      <w:r w:rsidR="00964A2C">
        <w:rPr>
          <w:rFonts w:ascii="Arial" w:hAnsi="Arial" w:cs="Arial"/>
          <w:sz w:val="20"/>
          <w:szCs w:val="20"/>
        </w:rPr>
        <w:softHyphen/>
        <w:t>ва</w:t>
      </w:r>
      <w:r w:rsidR="00964A2C">
        <w:rPr>
          <w:rFonts w:ascii="Arial" w:hAnsi="Arial" w:cs="Arial"/>
          <w:sz w:val="20"/>
          <w:szCs w:val="20"/>
        </w:rPr>
        <w:softHyphen/>
        <w:t>ния но</w:t>
      </w:r>
      <w:r w:rsidR="00964A2C">
        <w:rPr>
          <w:rFonts w:ascii="Arial" w:hAnsi="Arial" w:cs="Arial"/>
          <w:sz w:val="20"/>
          <w:szCs w:val="20"/>
        </w:rPr>
        <w:softHyphen/>
        <w:t>вое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щее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ние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</w:t>
      </w:r>
      <w:r w:rsidR="00964A2C">
        <w:rPr>
          <w:rFonts w:ascii="Arial" w:hAnsi="Arial" w:cs="Arial"/>
          <w:sz w:val="20"/>
          <w:szCs w:val="20"/>
        </w:rPr>
        <w:t xml:space="preserve"> вза</w:t>
      </w:r>
      <w:r w:rsidR="00964A2C">
        <w:rPr>
          <w:rFonts w:ascii="Arial" w:hAnsi="Arial" w:cs="Arial"/>
          <w:sz w:val="20"/>
          <w:szCs w:val="20"/>
        </w:rPr>
        <w:softHyphen/>
        <w:t>мен не</w:t>
      </w:r>
      <w:r w:rsidR="00964A2C">
        <w:rPr>
          <w:rFonts w:ascii="Arial" w:hAnsi="Arial" w:cs="Arial"/>
          <w:sz w:val="20"/>
          <w:szCs w:val="20"/>
        </w:rPr>
        <w:softHyphen/>
        <w:t>со</w:t>
      </w:r>
      <w:r w:rsidR="00964A2C">
        <w:rPr>
          <w:rFonts w:ascii="Arial" w:hAnsi="Arial" w:cs="Arial"/>
          <w:sz w:val="20"/>
          <w:szCs w:val="20"/>
        </w:rPr>
        <w:softHyphen/>
        <w:t>сто</w:t>
      </w:r>
      <w:r w:rsidR="00964A2C">
        <w:rPr>
          <w:rFonts w:ascii="Arial" w:hAnsi="Arial" w:cs="Arial"/>
          <w:sz w:val="20"/>
          <w:szCs w:val="20"/>
        </w:rPr>
        <w:softHyphen/>
        <w:t>яв</w:t>
      </w:r>
      <w:r w:rsidR="00964A2C">
        <w:rPr>
          <w:rFonts w:ascii="Arial" w:hAnsi="Arial" w:cs="Arial"/>
          <w:sz w:val="20"/>
          <w:szCs w:val="20"/>
        </w:rPr>
        <w:softHyphen/>
        <w:t>ше</w:t>
      </w:r>
      <w:r w:rsidR="00964A2C">
        <w:rPr>
          <w:rFonts w:ascii="Arial" w:hAnsi="Arial" w:cs="Arial"/>
          <w:sz w:val="20"/>
          <w:szCs w:val="20"/>
        </w:rPr>
        <w:softHyphen/>
        <w:t>го</w:t>
      </w:r>
      <w:r w:rsidR="00964A2C">
        <w:rPr>
          <w:rFonts w:ascii="Arial" w:hAnsi="Arial" w:cs="Arial"/>
          <w:sz w:val="20"/>
          <w:szCs w:val="20"/>
        </w:rPr>
        <w:softHyphen/>
        <w:t>ся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ров, ко</w:t>
      </w:r>
      <w:r w:rsidR="00B76F79">
        <w:rPr>
          <w:rFonts w:ascii="Arial" w:hAnsi="Arial" w:cs="Arial"/>
          <w:sz w:val="20"/>
          <w:szCs w:val="20"/>
        </w:rPr>
        <w:softHyphen/>
        <w:t>то</w:t>
      </w:r>
      <w:r w:rsidR="00B76F79">
        <w:rPr>
          <w:rFonts w:ascii="Arial" w:hAnsi="Arial" w:cs="Arial"/>
          <w:sz w:val="20"/>
          <w:szCs w:val="20"/>
        </w:rPr>
        <w:softHyphen/>
        <w:t>рое дол</w:t>
      </w:r>
      <w:r w:rsidR="00B76F79">
        <w:rPr>
          <w:rFonts w:ascii="Arial" w:hAnsi="Arial" w:cs="Arial"/>
          <w:sz w:val="20"/>
          <w:szCs w:val="20"/>
        </w:rPr>
        <w:softHyphen/>
        <w:t>ж</w:t>
      </w:r>
      <w:r w:rsidR="00B76F79">
        <w:rPr>
          <w:rFonts w:ascii="Arial" w:hAnsi="Arial" w:cs="Arial"/>
          <w:sz w:val="20"/>
          <w:szCs w:val="20"/>
        </w:rPr>
        <w:softHyphen/>
        <w:t>но бы</w:t>
      </w:r>
      <w:r w:rsidR="00B76F79">
        <w:rPr>
          <w:rFonts w:ascii="Arial" w:hAnsi="Arial" w:cs="Arial"/>
          <w:sz w:val="20"/>
          <w:szCs w:val="20"/>
        </w:rPr>
        <w:softHyphen/>
        <w:t>ло быть про</w:t>
      </w:r>
      <w:r w:rsidR="00B76F79">
        <w:rPr>
          <w:rFonts w:ascii="Arial" w:hAnsi="Arial" w:cs="Arial"/>
          <w:sz w:val="20"/>
          <w:szCs w:val="20"/>
        </w:rPr>
        <w:softHyphen/>
        <w:t>ве</w:t>
      </w:r>
      <w:r w:rsidR="00B76F79">
        <w:rPr>
          <w:rFonts w:ascii="Arial" w:hAnsi="Arial" w:cs="Arial"/>
          <w:sz w:val="20"/>
          <w:szCs w:val="20"/>
        </w:rPr>
        <w:softHyphen/>
        <w:t>де</w:t>
      </w:r>
      <w:r w:rsidR="00B76F79">
        <w:rPr>
          <w:rFonts w:ascii="Arial" w:hAnsi="Arial" w:cs="Arial"/>
          <w:sz w:val="20"/>
          <w:szCs w:val="20"/>
        </w:rPr>
        <w:softHyphen/>
        <w:t>но пу</w:t>
      </w:r>
      <w:r w:rsidR="00B76F79">
        <w:rPr>
          <w:rFonts w:ascii="Arial" w:hAnsi="Arial" w:cs="Arial"/>
          <w:sz w:val="20"/>
          <w:szCs w:val="20"/>
        </w:rPr>
        <w:softHyphen/>
        <w:t>тем со</w:t>
      </w:r>
      <w:r w:rsidR="00B76F79">
        <w:rPr>
          <w:rFonts w:ascii="Arial" w:hAnsi="Arial" w:cs="Arial"/>
          <w:sz w:val="20"/>
          <w:szCs w:val="20"/>
        </w:rPr>
        <w:softHyphen/>
        <w:t>в</w:t>
      </w:r>
      <w:r w:rsidR="00B76F79">
        <w:rPr>
          <w:rFonts w:ascii="Arial" w:hAnsi="Arial" w:cs="Arial"/>
          <w:sz w:val="20"/>
          <w:szCs w:val="20"/>
        </w:rPr>
        <w:softHyphen/>
        <w:t>ме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>го при</w:t>
      </w:r>
      <w:r w:rsidR="00B76F79">
        <w:rPr>
          <w:rFonts w:ascii="Arial" w:hAnsi="Arial" w:cs="Arial"/>
          <w:sz w:val="20"/>
          <w:szCs w:val="20"/>
        </w:rPr>
        <w:softHyphen/>
        <w:t>сут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вия.</w:t>
      </w:r>
    </w:p>
    <w:p w:rsidR="00B76F79" w:rsidRPr="00957D82" w:rsidRDefault="00FA1259" w:rsidP="00FA1259">
      <w:pPr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7</w:t>
      </w:r>
      <w:r w:rsidR="00964A2C">
        <w:rPr>
          <w:rFonts w:ascii="Arial" w:hAnsi="Arial" w:cs="Arial"/>
          <w:sz w:val="20"/>
          <w:szCs w:val="20"/>
        </w:rPr>
        <w:t>.</w:t>
      </w:r>
      <w:r w:rsidR="00B76F79">
        <w:rPr>
          <w:rFonts w:ascii="Arial" w:hAnsi="Arial" w:cs="Arial"/>
          <w:sz w:val="20"/>
          <w:szCs w:val="20"/>
        </w:rPr>
        <w:t>4.</w:t>
      </w:r>
      <w:r w:rsidR="00B76F79" w:rsidRPr="00B1269F">
        <w:rPr>
          <w:rFonts w:ascii="Arial" w:hAnsi="Arial" w:cs="Arial"/>
          <w:sz w:val="20"/>
          <w:szCs w:val="20"/>
        </w:rPr>
        <w:t xml:space="preserve"> </w:t>
      </w:r>
      <w:r w:rsidR="00964A2C">
        <w:rPr>
          <w:rFonts w:ascii="Arial" w:hAnsi="Arial" w:cs="Arial"/>
          <w:sz w:val="20"/>
          <w:szCs w:val="20"/>
        </w:rPr>
        <w:t xml:space="preserve">При </w:t>
      </w:r>
      <w:r w:rsidR="00964A2C" w:rsidRPr="00957D82">
        <w:rPr>
          <w:rFonts w:ascii="Arial" w:hAnsi="Arial" w:cs="Arial"/>
          <w:sz w:val="20"/>
          <w:szCs w:val="20"/>
        </w:rPr>
        <w:t>про</w:t>
      </w:r>
      <w:r w:rsidR="00964A2C" w:rsidRPr="00957D82">
        <w:rPr>
          <w:rFonts w:ascii="Arial" w:hAnsi="Arial" w:cs="Arial"/>
          <w:sz w:val="20"/>
          <w:szCs w:val="20"/>
        </w:rPr>
        <w:softHyphen/>
        <w:t>ве</w:t>
      </w:r>
      <w:r w:rsidR="00964A2C" w:rsidRPr="00957D82">
        <w:rPr>
          <w:rFonts w:ascii="Arial" w:hAnsi="Arial" w:cs="Arial"/>
          <w:sz w:val="20"/>
          <w:szCs w:val="20"/>
        </w:rPr>
        <w:softHyphen/>
        <w:t>де</w:t>
      </w:r>
      <w:r w:rsidR="00964A2C" w:rsidRPr="00957D82">
        <w:rPr>
          <w:rFonts w:ascii="Arial" w:hAnsi="Arial" w:cs="Arial"/>
          <w:sz w:val="20"/>
          <w:szCs w:val="20"/>
        </w:rPr>
        <w:softHyphen/>
        <w:t>нии О</w:t>
      </w:r>
      <w:r w:rsidR="00B76F79" w:rsidRPr="00957D82">
        <w:rPr>
          <w:rFonts w:ascii="Arial" w:hAnsi="Arial" w:cs="Arial"/>
          <w:sz w:val="20"/>
          <w:szCs w:val="20"/>
        </w:rPr>
        <w:t>б</w:t>
      </w:r>
      <w:r w:rsidR="00B76F79" w:rsidRPr="00957D82">
        <w:rPr>
          <w:rFonts w:ascii="Arial" w:hAnsi="Arial" w:cs="Arial"/>
          <w:sz w:val="20"/>
          <w:szCs w:val="20"/>
        </w:rPr>
        <w:softHyphen/>
        <w:t>ще</w:t>
      </w:r>
      <w:r w:rsidR="00B76F79" w:rsidRPr="00957D82">
        <w:rPr>
          <w:rFonts w:ascii="Arial" w:hAnsi="Arial" w:cs="Arial"/>
          <w:sz w:val="20"/>
          <w:szCs w:val="20"/>
        </w:rPr>
        <w:softHyphen/>
        <w:t>го со</w:t>
      </w:r>
      <w:r w:rsidR="00B76F79" w:rsidRPr="00957D82">
        <w:rPr>
          <w:rFonts w:ascii="Arial" w:hAnsi="Arial" w:cs="Arial"/>
          <w:sz w:val="20"/>
          <w:szCs w:val="20"/>
        </w:rPr>
        <w:softHyphen/>
        <w:t>б</w:t>
      </w:r>
      <w:r w:rsidR="00B76F79" w:rsidRPr="00957D82">
        <w:rPr>
          <w:rFonts w:ascii="Arial" w:hAnsi="Arial" w:cs="Arial"/>
          <w:sz w:val="20"/>
          <w:szCs w:val="20"/>
        </w:rPr>
        <w:softHyphen/>
        <w:t>ра</w:t>
      </w:r>
      <w:r w:rsidR="00B76F79" w:rsidRPr="00957D82">
        <w:rPr>
          <w:rFonts w:ascii="Arial" w:hAnsi="Arial" w:cs="Arial"/>
          <w:sz w:val="20"/>
          <w:szCs w:val="20"/>
        </w:rPr>
        <w:softHyphen/>
        <w:t>ния ак</w:t>
      </w:r>
      <w:r w:rsidR="00B76F79" w:rsidRPr="00957D82">
        <w:rPr>
          <w:rFonts w:ascii="Arial" w:hAnsi="Arial" w:cs="Arial"/>
          <w:sz w:val="20"/>
          <w:szCs w:val="20"/>
        </w:rPr>
        <w:softHyphen/>
        <w:t>ци</w:t>
      </w:r>
      <w:r w:rsidR="00B76F79" w:rsidRPr="00957D82">
        <w:rPr>
          <w:rFonts w:ascii="Arial" w:hAnsi="Arial" w:cs="Arial"/>
          <w:sz w:val="20"/>
          <w:szCs w:val="20"/>
        </w:rPr>
        <w:softHyphen/>
        <w:t>о</w:t>
      </w:r>
      <w:r w:rsidR="00B76F79" w:rsidRPr="00957D82">
        <w:rPr>
          <w:rFonts w:ascii="Arial" w:hAnsi="Arial" w:cs="Arial"/>
          <w:sz w:val="20"/>
          <w:szCs w:val="20"/>
        </w:rPr>
        <w:softHyphen/>
        <w:t>не</w:t>
      </w:r>
      <w:r w:rsidR="00B76F79" w:rsidRPr="00957D82">
        <w:rPr>
          <w:rFonts w:ascii="Arial" w:hAnsi="Arial" w:cs="Arial"/>
          <w:sz w:val="20"/>
          <w:szCs w:val="20"/>
        </w:rPr>
        <w:softHyphen/>
        <w:t>ров в фор</w:t>
      </w:r>
      <w:r w:rsidR="00B76F79" w:rsidRPr="00957D82">
        <w:rPr>
          <w:rFonts w:ascii="Arial" w:hAnsi="Arial" w:cs="Arial"/>
          <w:sz w:val="20"/>
          <w:szCs w:val="20"/>
        </w:rPr>
        <w:softHyphen/>
        <w:t>ме за</w:t>
      </w:r>
      <w:r w:rsidR="00B76F79" w:rsidRPr="00957D82">
        <w:rPr>
          <w:rFonts w:ascii="Arial" w:hAnsi="Arial" w:cs="Arial"/>
          <w:sz w:val="20"/>
          <w:szCs w:val="20"/>
        </w:rPr>
        <w:softHyphen/>
        <w:t>оч</w:t>
      </w:r>
      <w:r w:rsidR="00B76F79" w:rsidRPr="00957D82">
        <w:rPr>
          <w:rFonts w:ascii="Arial" w:hAnsi="Arial" w:cs="Arial"/>
          <w:sz w:val="20"/>
          <w:szCs w:val="20"/>
        </w:rPr>
        <w:softHyphen/>
        <w:t>но</w:t>
      </w:r>
      <w:r w:rsidR="00B76F79" w:rsidRPr="00957D82">
        <w:rPr>
          <w:rFonts w:ascii="Arial" w:hAnsi="Arial" w:cs="Arial"/>
          <w:sz w:val="20"/>
          <w:szCs w:val="20"/>
        </w:rPr>
        <w:softHyphen/>
        <w:t>го го</w:t>
      </w:r>
      <w:r w:rsidR="00B76F79" w:rsidRPr="00957D82">
        <w:rPr>
          <w:rFonts w:ascii="Arial" w:hAnsi="Arial" w:cs="Arial"/>
          <w:sz w:val="20"/>
          <w:szCs w:val="20"/>
        </w:rPr>
        <w:softHyphen/>
        <w:t>ло</w:t>
      </w:r>
      <w:r w:rsidR="00B76F79" w:rsidRPr="00957D82">
        <w:rPr>
          <w:rFonts w:ascii="Arial" w:hAnsi="Arial" w:cs="Arial"/>
          <w:sz w:val="20"/>
          <w:szCs w:val="20"/>
        </w:rPr>
        <w:softHyphen/>
        <w:t>со</w:t>
      </w:r>
      <w:r w:rsidR="00B76F79" w:rsidRPr="00957D82">
        <w:rPr>
          <w:rFonts w:ascii="Arial" w:hAnsi="Arial" w:cs="Arial"/>
          <w:sz w:val="20"/>
          <w:szCs w:val="20"/>
        </w:rPr>
        <w:softHyphen/>
        <w:t>ва</w:t>
      </w:r>
      <w:r w:rsidR="00B76F79" w:rsidRPr="00957D82">
        <w:rPr>
          <w:rFonts w:ascii="Arial" w:hAnsi="Arial" w:cs="Arial"/>
          <w:sz w:val="20"/>
          <w:szCs w:val="20"/>
        </w:rPr>
        <w:softHyphen/>
        <w:t>ния бюл</w:t>
      </w:r>
      <w:r w:rsidR="00B76F79" w:rsidRPr="00957D82">
        <w:rPr>
          <w:rFonts w:ascii="Arial" w:hAnsi="Arial" w:cs="Arial"/>
          <w:sz w:val="20"/>
          <w:szCs w:val="20"/>
        </w:rPr>
        <w:softHyphen/>
        <w:t>ле</w:t>
      </w:r>
      <w:r w:rsidR="00B76F79" w:rsidRPr="00957D82">
        <w:rPr>
          <w:rFonts w:ascii="Arial" w:hAnsi="Arial" w:cs="Arial"/>
          <w:sz w:val="20"/>
          <w:szCs w:val="20"/>
        </w:rPr>
        <w:softHyphen/>
        <w:t>тень для го</w:t>
      </w:r>
      <w:r w:rsidR="00B76F79" w:rsidRPr="00957D82">
        <w:rPr>
          <w:rFonts w:ascii="Arial" w:hAnsi="Arial" w:cs="Arial"/>
          <w:sz w:val="20"/>
          <w:szCs w:val="20"/>
        </w:rPr>
        <w:softHyphen/>
        <w:t>ло</w:t>
      </w:r>
      <w:r w:rsidR="00B76F79" w:rsidRPr="00957D82">
        <w:rPr>
          <w:rFonts w:ascii="Arial" w:hAnsi="Arial" w:cs="Arial"/>
          <w:sz w:val="20"/>
          <w:szCs w:val="20"/>
        </w:rPr>
        <w:softHyphen/>
        <w:t>со</w:t>
      </w:r>
      <w:r w:rsidR="00B76F79" w:rsidRPr="00957D82">
        <w:rPr>
          <w:rFonts w:ascii="Arial" w:hAnsi="Arial" w:cs="Arial"/>
          <w:sz w:val="20"/>
          <w:szCs w:val="20"/>
        </w:rPr>
        <w:softHyphen/>
        <w:t>ва</w:t>
      </w:r>
      <w:r w:rsidR="00B76F79" w:rsidRPr="00957D82">
        <w:rPr>
          <w:rFonts w:ascii="Arial" w:hAnsi="Arial" w:cs="Arial"/>
          <w:sz w:val="20"/>
          <w:szCs w:val="20"/>
        </w:rPr>
        <w:softHyphen/>
        <w:t>ния дол</w:t>
      </w:r>
      <w:r w:rsidR="00B76F79" w:rsidRPr="00957D82">
        <w:rPr>
          <w:rFonts w:ascii="Arial" w:hAnsi="Arial" w:cs="Arial"/>
          <w:sz w:val="20"/>
          <w:szCs w:val="20"/>
        </w:rPr>
        <w:softHyphen/>
        <w:t>жен быть на</w:t>
      </w:r>
      <w:r w:rsidR="00B76F79" w:rsidRPr="00957D82">
        <w:rPr>
          <w:rFonts w:ascii="Arial" w:hAnsi="Arial" w:cs="Arial"/>
          <w:sz w:val="20"/>
          <w:szCs w:val="20"/>
        </w:rPr>
        <w:softHyphen/>
        <w:t>пра</w:t>
      </w:r>
      <w:r w:rsidR="00B76F79" w:rsidRPr="00957D82">
        <w:rPr>
          <w:rFonts w:ascii="Arial" w:hAnsi="Arial" w:cs="Arial"/>
          <w:sz w:val="20"/>
          <w:szCs w:val="20"/>
        </w:rPr>
        <w:softHyphen/>
        <w:t>в</w:t>
      </w:r>
      <w:r w:rsidR="00B76F79" w:rsidRPr="00957D82">
        <w:rPr>
          <w:rFonts w:ascii="Arial" w:hAnsi="Arial" w:cs="Arial"/>
          <w:sz w:val="20"/>
          <w:szCs w:val="20"/>
        </w:rPr>
        <w:softHyphen/>
        <w:t>лен</w:t>
      </w:r>
      <w:r w:rsidR="00957D82" w:rsidRPr="00957D82">
        <w:rPr>
          <w:rFonts w:ascii="Arial" w:hAnsi="Arial" w:cs="Arial"/>
          <w:sz w:val="20"/>
          <w:szCs w:val="20"/>
        </w:rPr>
        <w:t xml:space="preserve"> каждому лицу, указанному в списке лиц, имеющих право на участие в Общем собрании акционеров, заказным письмом</w:t>
      </w:r>
      <w:r w:rsidR="00B76F79" w:rsidRPr="00957D82">
        <w:rPr>
          <w:rFonts w:ascii="Arial" w:hAnsi="Arial" w:cs="Arial"/>
          <w:sz w:val="20"/>
          <w:szCs w:val="20"/>
        </w:rPr>
        <w:t xml:space="preserve"> или вру</w:t>
      </w:r>
      <w:r w:rsidR="00B76F79" w:rsidRPr="00957D82">
        <w:rPr>
          <w:rFonts w:ascii="Arial" w:hAnsi="Arial" w:cs="Arial"/>
          <w:sz w:val="20"/>
          <w:szCs w:val="20"/>
        </w:rPr>
        <w:softHyphen/>
        <w:t>чен под ро</w:t>
      </w:r>
      <w:r w:rsidR="00B76F79" w:rsidRPr="00957D82">
        <w:rPr>
          <w:rFonts w:ascii="Arial" w:hAnsi="Arial" w:cs="Arial"/>
          <w:sz w:val="20"/>
          <w:szCs w:val="20"/>
        </w:rPr>
        <w:softHyphen/>
        <w:t>с</w:t>
      </w:r>
      <w:r w:rsidR="00B76F79" w:rsidRPr="00957D82">
        <w:rPr>
          <w:rFonts w:ascii="Arial" w:hAnsi="Arial" w:cs="Arial"/>
          <w:sz w:val="20"/>
          <w:szCs w:val="20"/>
        </w:rPr>
        <w:softHyphen/>
        <w:t>пись ка</w:t>
      </w:r>
      <w:r w:rsidR="00B76F79" w:rsidRPr="00957D82">
        <w:rPr>
          <w:rFonts w:ascii="Arial" w:hAnsi="Arial" w:cs="Arial"/>
          <w:sz w:val="20"/>
          <w:szCs w:val="20"/>
        </w:rPr>
        <w:softHyphen/>
        <w:t>ж</w:t>
      </w:r>
      <w:r w:rsidR="00B76F79" w:rsidRPr="00957D82">
        <w:rPr>
          <w:rFonts w:ascii="Arial" w:hAnsi="Arial" w:cs="Arial"/>
          <w:sz w:val="20"/>
          <w:szCs w:val="20"/>
        </w:rPr>
        <w:softHyphen/>
        <w:t>до</w:t>
      </w:r>
      <w:r w:rsidR="00B76F79" w:rsidRPr="00957D82">
        <w:rPr>
          <w:rFonts w:ascii="Arial" w:hAnsi="Arial" w:cs="Arial"/>
          <w:sz w:val="20"/>
          <w:szCs w:val="20"/>
        </w:rPr>
        <w:softHyphen/>
        <w:t xml:space="preserve">му </w:t>
      </w:r>
      <w:r w:rsidR="00957D82" w:rsidRPr="00957D82">
        <w:rPr>
          <w:rFonts w:ascii="Arial" w:hAnsi="Arial" w:cs="Arial"/>
          <w:sz w:val="20"/>
          <w:szCs w:val="20"/>
        </w:rPr>
        <w:t xml:space="preserve">из указанных </w:t>
      </w:r>
      <w:r w:rsidR="00B76F79" w:rsidRPr="00957D82">
        <w:rPr>
          <w:rFonts w:ascii="Arial" w:hAnsi="Arial" w:cs="Arial"/>
          <w:sz w:val="20"/>
          <w:szCs w:val="20"/>
        </w:rPr>
        <w:t>ли</w:t>
      </w:r>
      <w:r w:rsidR="00B76F79" w:rsidRPr="00957D82">
        <w:rPr>
          <w:rFonts w:ascii="Arial" w:hAnsi="Arial" w:cs="Arial"/>
          <w:sz w:val="20"/>
          <w:szCs w:val="20"/>
        </w:rPr>
        <w:softHyphen/>
        <w:t>ц</w:t>
      </w:r>
      <w:r w:rsidR="00957D82" w:rsidRPr="00957D82">
        <w:rPr>
          <w:rFonts w:ascii="Arial" w:hAnsi="Arial" w:cs="Arial"/>
          <w:sz w:val="20"/>
          <w:szCs w:val="20"/>
        </w:rPr>
        <w:t>,</w:t>
      </w:r>
      <w:r w:rsidR="00B76F79" w:rsidRPr="00957D82">
        <w:rPr>
          <w:rFonts w:ascii="Arial" w:hAnsi="Arial" w:cs="Arial"/>
          <w:sz w:val="20"/>
          <w:szCs w:val="20"/>
        </w:rPr>
        <w:t xml:space="preserve"> не </w:t>
      </w:r>
      <w:proofErr w:type="gramStart"/>
      <w:r w:rsidR="00B76F79" w:rsidRPr="00957D82">
        <w:rPr>
          <w:rFonts w:ascii="Arial" w:hAnsi="Arial" w:cs="Arial"/>
          <w:sz w:val="20"/>
          <w:szCs w:val="20"/>
        </w:rPr>
        <w:t>позд</w:t>
      </w:r>
      <w:r w:rsidR="00B76F79" w:rsidRPr="00957D82">
        <w:rPr>
          <w:rFonts w:ascii="Arial" w:hAnsi="Arial" w:cs="Arial"/>
          <w:sz w:val="20"/>
          <w:szCs w:val="20"/>
        </w:rPr>
        <w:softHyphen/>
        <w:t>нее</w:t>
      </w:r>
      <w:proofErr w:type="gramEnd"/>
      <w:r w:rsidR="00B76F79" w:rsidRPr="00957D82">
        <w:rPr>
          <w:rFonts w:ascii="Arial" w:hAnsi="Arial" w:cs="Arial"/>
          <w:sz w:val="20"/>
          <w:szCs w:val="20"/>
        </w:rPr>
        <w:t xml:space="preserve"> ч</w:t>
      </w:r>
      <w:r w:rsidR="00957D82" w:rsidRPr="00957D82">
        <w:rPr>
          <w:rFonts w:ascii="Arial" w:hAnsi="Arial" w:cs="Arial"/>
          <w:sz w:val="20"/>
          <w:szCs w:val="20"/>
        </w:rPr>
        <w:t>ем за 20 дней до про</w:t>
      </w:r>
      <w:r w:rsidR="00957D82" w:rsidRPr="00957D82">
        <w:rPr>
          <w:rFonts w:ascii="Arial" w:hAnsi="Arial" w:cs="Arial"/>
          <w:sz w:val="20"/>
          <w:szCs w:val="20"/>
        </w:rPr>
        <w:softHyphen/>
        <w:t>ве</w:t>
      </w:r>
      <w:r w:rsidR="00957D82" w:rsidRPr="00957D82">
        <w:rPr>
          <w:rFonts w:ascii="Arial" w:hAnsi="Arial" w:cs="Arial"/>
          <w:sz w:val="20"/>
          <w:szCs w:val="20"/>
        </w:rPr>
        <w:softHyphen/>
        <w:t>де</w:t>
      </w:r>
      <w:r w:rsidR="00957D82" w:rsidRPr="00957D82">
        <w:rPr>
          <w:rFonts w:ascii="Arial" w:hAnsi="Arial" w:cs="Arial"/>
          <w:sz w:val="20"/>
          <w:szCs w:val="20"/>
        </w:rPr>
        <w:softHyphen/>
        <w:t>ния О</w:t>
      </w:r>
      <w:r w:rsidR="00B76F79" w:rsidRPr="00957D82">
        <w:rPr>
          <w:rFonts w:ascii="Arial" w:hAnsi="Arial" w:cs="Arial"/>
          <w:sz w:val="20"/>
          <w:szCs w:val="20"/>
        </w:rPr>
        <w:t>б</w:t>
      </w:r>
      <w:r w:rsidR="00B76F79" w:rsidRPr="00957D82">
        <w:rPr>
          <w:rFonts w:ascii="Arial" w:hAnsi="Arial" w:cs="Arial"/>
          <w:sz w:val="20"/>
          <w:szCs w:val="20"/>
        </w:rPr>
        <w:softHyphen/>
        <w:t>ще</w:t>
      </w:r>
      <w:r w:rsidR="00B76F79" w:rsidRPr="00957D82">
        <w:rPr>
          <w:rFonts w:ascii="Arial" w:hAnsi="Arial" w:cs="Arial"/>
          <w:sz w:val="20"/>
          <w:szCs w:val="20"/>
        </w:rPr>
        <w:softHyphen/>
        <w:t>го со</w:t>
      </w:r>
      <w:r w:rsidR="00B76F79" w:rsidRPr="00957D82">
        <w:rPr>
          <w:rFonts w:ascii="Arial" w:hAnsi="Arial" w:cs="Arial"/>
          <w:sz w:val="20"/>
          <w:szCs w:val="20"/>
        </w:rPr>
        <w:softHyphen/>
        <w:t>б</w:t>
      </w:r>
      <w:r w:rsidR="00B76F79" w:rsidRPr="00957D82">
        <w:rPr>
          <w:rFonts w:ascii="Arial" w:hAnsi="Arial" w:cs="Arial"/>
          <w:sz w:val="20"/>
          <w:szCs w:val="20"/>
        </w:rPr>
        <w:softHyphen/>
        <w:t>ра</w:t>
      </w:r>
      <w:r w:rsidR="00B76F79" w:rsidRPr="00957D82">
        <w:rPr>
          <w:rFonts w:ascii="Arial" w:hAnsi="Arial" w:cs="Arial"/>
          <w:sz w:val="20"/>
          <w:szCs w:val="20"/>
        </w:rPr>
        <w:softHyphen/>
        <w:t>ния ак</w:t>
      </w:r>
      <w:r w:rsidR="00B76F79" w:rsidRPr="00957D82">
        <w:rPr>
          <w:rFonts w:ascii="Arial" w:hAnsi="Arial" w:cs="Arial"/>
          <w:sz w:val="20"/>
          <w:szCs w:val="20"/>
        </w:rPr>
        <w:softHyphen/>
        <w:t>ци</w:t>
      </w:r>
      <w:r w:rsidR="00B76F79" w:rsidRPr="00957D82">
        <w:rPr>
          <w:rFonts w:ascii="Arial" w:hAnsi="Arial" w:cs="Arial"/>
          <w:sz w:val="20"/>
          <w:szCs w:val="20"/>
        </w:rPr>
        <w:softHyphen/>
        <w:t>о</w:t>
      </w:r>
      <w:r w:rsidR="00B76F79" w:rsidRPr="00957D82">
        <w:rPr>
          <w:rFonts w:ascii="Arial" w:hAnsi="Arial" w:cs="Arial"/>
          <w:sz w:val="20"/>
          <w:szCs w:val="20"/>
        </w:rPr>
        <w:softHyphen/>
        <w:t>не</w:t>
      </w:r>
      <w:r w:rsidR="00B76F79" w:rsidRPr="00957D82">
        <w:rPr>
          <w:rFonts w:ascii="Arial" w:hAnsi="Arial" w:cs="Arial"/>
          <w:sz w:val="20"/>
          <w:szCs w:val="20"/>
        </w:rPr>
        <w:softHyphen/>
        <w:t>ров.</w:t>
      </w:r>
    </w:p>
    <w:p w:rsidR="00B76F79" w:rsidRDefault="00FA1259" w:rsidP="00FA1259">
      <w:pPr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7.</w:t>
      </w:r>
      <w:r w:rsidR="00B76F79">
        <w:rPr>
          <w:rFonts w:ascii="Arial" w:hAnsi="Arial" w:cs="Arial"/>
          <w:sz w:val="20"/>
          <w:szCs w:val="20"/>
        </w:rPr>
        <w:t>5.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рам — вла</w:t>
      </w:r>
      <w:r w:rsidR="00B76F79"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t>дель</w:t>
      </w:r>
      <w:r>
        <w:rPr>
          <w:rFonts w:ascii="Arial" w:hAnsi="Arial" w:cs="Arial"/>
          <w:sz w:val="20"/>
          <w:szCs w:val="20"/>
        </w:rPr>
        <w:softHyphen/>
        <w:t>цам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су</w:t>
      </w:r>
      <w:r>
        <w:rPr>
          <w:rFonts w:ascii="Arial" w:hAnsi="Arial" w:cs="Arial"/>
          <w:sz w:val="20"/>
          <w:szCs w:val="20"/>
        </w:rPr>
        <w:softHyphen/>
        <w:t>ю</w:t>
      </w:r>
      <w:r>
        <w:rPr>
          <w:rFonts w:ascii="Arial" w:hAnsi="Arial" w:cs="Arial"/>
          <w:sz w:val="20"/>
          <w:szCs w:val="20"/>
        </w:rPr>
        <w:softHyphen/>
        <w:t>щих ак</w:t>
      </w:r>
      <w:r>
        <w:rPr>
          <w:rFonts w:ascii="Arial" w:hAnsi="Arial" w:cs="Arial"/>
          <w:sz w:val="20"/>
          <w:szCs w:val="20"/>
        </w:rPr>
        <w:softHyphen/>
        <w:t>ций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ва, пре</w:t>
      </w:r>
      <w:r w:rsidR="00B76F79">
        <w:rPr>
          <w:rFonts w:ascii="Arial" w:hAnsi="Arial" w:cs="Arial"/>
          <w:sz w:val="20"/>
          <w:szCs w:val="20"/>
        </w:rPr>
        <w:softHyphen/>
        <w:t>до</w:t>
      </w:r>
      <w:r w:rsidR="00B76F79">
        <w:rPr>
          <w:rFonts w:ascii="Arial" w:hAnsi="Arial" w:cs="Arial"/>
          <w:sz w:val="20"/>
          <w:szCs w:val="20"/>
        </w:rPr>
        <w:softHyphen/>
        <w:t>с</w:t>
      </w:r>
      <w:r w:rsidR="00B76F79">
        <w:rPr>
          <w:rFonts w:ascii="Arial" w:hAnsi="Arial" w:cs="Arial"/>
          <w:sz w:val="20"/>
          <w:szCs w:val="20"/>
        </w:rPr>
        <w:softHyphen/>
        <w:t>та</w:t>
      </w:r>
      <w:r w:rsidR="00B76F79">
        <w:rPr>
          <w:rFonts w:ascii="Arial" w:hAnsi="Arial" w:cs="Arial"/>
          <w:sz w:val="20"/>
          <w:szCs w:val="20"/>
        </w:rPr>
        <w:softHyphen/>
        <w:t>в</w:t>
      </w:r>
      <w:r w:rsidR="00B76F79">
        <w:rPr>
          <w:rFonts w:ascii="Arial" w:hAnsi="Arial" w:cs="Arial"/>
          <w:sz w:val="20"/>
          <w:szCs w:val="20"/>
        </w:rPr>
        <w:softHyphen/>
        <w:t>ля</w:t>
      </w:r>
      <w:r w:rsidR="00B76F79">
        <w:rPr>
          <w:rFonts w:ascii="Arial" w:hAnsi="Arial" w:cs="Arial"/>
          <w:sz w:val="20"/>
          <w:szCs w:val="20"/>
        </w:rPr>
        <w:softHyphen/>
        <w:t>ю</w:t>
      </w:r>
      <w:r w:rsidR="00B76F79">
        <w:rPr>
          <w:rFonts w:ascii="Arial" w:hAnsi="Arial" w:cs="Arial"/>
          <w:sz w:val="20"/>
          <w:szCs w:val="20"/>
        </w:rPr>
        <w:softHyphen/>
        <w:t>щих пра</w:t>
      </w:r>
      <w:r w:rsidR="00B76F79">
        <w:rPr>
          <w:rFonts w:ascii="Arial" w:hAnsi="Arial" w:cs="Arial"/>
          <w:sz w:val="20"/>
          <w:szCs w:val="20"/>
        </w:rPr>
        <w:softHyphen/>
        <w:t>во го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са по от</w:t>
      </w:r>
      <w:r w:rsidR="00B76F79">
        <w:rPr>
          <w:rFonts w:ascii="Arial" w:hAnsi="Arial" w:cs="Arial"/>
          <w:sz w:val="20"/>
          <w:szCs w:val="20"/>
        </w:rPr>
        <w:softHyphen/>
        <w:t>дель</w:t>
      </w:r>
      <w:r w:rsidR="00B76F79">
        <w:rPr>
          <w:rFonts w:ascii="Arial" w:hAnsi="Arial" w:cs="Arial"/>
          <w:sz w:val="20"/>
          <w:szCs w:val="20"/>
        </w:rPr>
        <w:softHyphen/>
        <w:t>н</w:t>
      </w:r>
      <w:r>
        <w:rPr>
          <w:rFonts w:ascii="Arial" w:hAnsi="Arial" w:cs="Arial"/>
          <w:sz w:val="20"/>
          <w:szCs w:val="20"/>
        </w:rPr>
        <w:t>ым во</w:t>
      </w:r>
      <w:r>
        <w:rPr>
          <w:rFonts w:ascii="Arial" w:hAnsi="Arial" w:cs="Arial"/>
          <w:sz w:val="20"/>
          <w:szCs w:val="20"/>
        </w:rPr>
        <w:softHyphen/>
        <w:t>п</w:t>
      </w:r>
      <w:r>
        <w:rPr>
          <w:rFonts w:ascii="Arial" w:hAnsi="Arial" w:cs="Arial"/>
          <w:sz w:val="20"/>
          <w:szCs w:val="20"/>
        </w:rPr>
        <w:softHyphen/>
        <w:t>ро</w:t>
      </w:r>
      <w:r>
        <w:rPr>
          <w:rFonts w:ascii="Arial" w:hAnsi="Arial" w:cs="Arial"/>
          <w:sz w:val="20"/>
          <w:szCs w:val="20"/>
        </w:rPr>
        <w:softHyphen/>
        <w:t>сам по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ки дня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ров, пре</w:t>
      </w:r>
      <w:r w:rsidR="00B76F79">
        <w:rPr>
          <w:rFonts w:ascii="Arial" w:hAnsi="Arial" w:cs="Arial"/>
          <w:sz w:val="20"/>
          <w:szCs w:val="20"/>
        </w:rPr>
        <w:softHyphen/>
        <w:t>до</w:t>
      </w:r>
      <w:r w:rsidR="00B76F79">
        <w:rPr>
          <w:rFonts w:ascii="Arial" w:hAnsi="Arial" w:cs="Arial"/>
          <w:sz w:val="20"/>
          <w:szCs w:val="20"/>
        </w:rPr>
        <w:softHyphen/>
        <w:t>с</w:t>
      </w:r>
      <w:r w:rsidR="00B76F79">
        <w:rPr>
          <w:rFonts w:ascii="Arial" w:hAnsi="Arial" w:cs="Arial"/>
          <w:sz w:val="20"/>
          <w:szCs w:val="20"/>
        </w:rPr>
        <w:softHyphen/>
        <w:t>та</w:t>
      </w:r>
      <w:r w:rsidR="00B76F79">
        <w:rPr>
          <w:rFonts w:ascii="Arial" w:hAnsi="Arial" w:cs="Arial"/>
          <w:sz w:val="20"/>
          <w:szCs w:val="20"/>
        </w:rPr>
        <w:softHyphen/>
        <w:t>в</w:t>
      </w:r>
      <w:r w:rsidR="00B76F79">
        <w:rPr>
          <w:rFonts w:ascii="Arial" w:hAnsi="Arial" w:cs="Arial"/>
          <w:sz w:val="20"/>
          <w:szCs w:val="20"/>
        </w:rPr>
        <w:softHyphen/>
        <w:t>ля</w:t>
      </w:r>
      <w:r w:rsidR="00B76F79">
        <w:rPr>
          <w:rFonts w:ascii="Arial" w:hAnsi="Arial" w:cs="Arial"/>
          <w:sz w:val="20"/>
          <w:szCs w:val="20"/>
        </w:rPr>
        <w:softHyphen/>
        <w:t>ют</w:t>
      </w:r>
      <w:r w:rsidR="00B76F79">
        <w:rPr>
          <w:rFonts w:ascii="Arial" w:hAnsi="Arial" w:cs="Arial"/>
          <w:sz w:val="20"/>
          <w:szCs w:val="20"/>
        </w:rPr>
        <w:softHyphen/>
        <w:t>ся бюл</w:t>
      </w:r>
      <w:r w:rsidR="00B76F79">
        <w:rPr>
          <w:rFonts w:ascii="Arial" w:hAnsi="Arial" w:cs="Arial"/>
          <w:sz w:val="20"/>
          <w:szCs w:val="20"/>
        </w:rPr>
        <w:softHyphen/>
        <w:t>ле</w:t>
      </w:r>
      <w:r w:rsidR="00B76F79">
        <w:rPr>
          <w:rFonts w:ascii="Arial" w:hAnsi="Arial" w:cs="Arial"/>
          <w:sz w:val="20"/>
          <w:szCs w:val="20"/>
        </w:rPr>
        <w:softHyphen/>
        <w:t>те</w:t>
      </w:r>
      <w:r w:rsidR="00B76F79">
        <w:rPr>
          <w:rFonts w:ascii="Arial" w:hAnsi="Arial" w:cs="Arial"/>
          <w:sz w:val="20"/>
          <w:szCs w:val="20"/>
        </w:rPr>
        <w:softHyphen/>
        <w:t>ни, со</w:t>
      </w:r>
      <w:r w:rsidR="00B76F79">
        <w:rPr>
          <w:rFonts w:ascii="Arial" w:hAnsi="Arial" w:cs="Arial"/>
          <w:sz w:val="20"/>
          <w:szCs w:val="20"/>
        </w:rPr>
        <w:softHyphen/>
        <w:t>дер</w:t>
      </w:r>
      <w:r w:rsidR="00B76F79">
        <w:rPr>
          <w:rFonts w:ascii="Arial" w:hAnsi="Arial" w:cs="Arial"/>
          <w:sz w:val="20"/>
          <w:szCs w:val="20"/>
        </w:rPr>
        <w:softHyphen/>
        <w:t>жа</w:t>
      </w:r>
      <w:r w:rsidR="00B76F79">
        <w:rPr>
          <w:rFonts w:ascii="Arial" w:hAnsi="Arial" w:cs="Arial"/>
          <w:sz w:val="20"/>
          <w:szCs w:val="20"/>
        </w:rPr>
        <w:softHyphen/>
        <w:t>щие ва</w:t>
      </w:r>
      <w:r w:rsidR="00B76F79">
        <w:rPr>
          <w:rFonts w:ascii="Arial" w:hAnsi="Arial" w:cs="Arial"/>
          <w:sz w:val="20"/>
          <w:szCs w:val="20"/>
        </w:rPr>
        <w:softHyphen/>
        <w:t>ри</w:t>
      </w:r>
      <w:r w:rsidR="00B76F79">
        <w:rPr>
          <w:rFonts w:ascii="Arial" w:hAnsi="Arial" w:cs="Arial"/>
          <w:sz w:val="20"/>
          <w:szCs w:val="20"/>
        </w:rPr>
        <w:softHyphen/>
        <w:t>ан</w:t>
      </w:r>
      <w:r w:rsidR="00B76F79">
        <w:rPr>
          <w:rFonts w:ascii="Arial" w:hAnsi="Arial" w:cs="Arial"/>
          <w:sz w:val="20"/>
          <w:szCs w:val="20"/>
        </w:rPr>
        <w:softHyphen/>
        <w:t>ты го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со</w:t>
      </w:r>
      <w:r w:rsidR="00B76F79">
        <w:rPr>
          <w:rFonts w:ascii="Arial" w:hAnsi="Arial" w:cs="Arial"/>
          <w:sz w:val="20"/>
          <w:szCs w:val="20"/>
        </w:rPr>
        <w:softHyphen/>
        <w:t>ва</w:t>
      </w:r>
      <w:r w:rsidR="00B76F79">
        <w:rPr>
          <w:rFonts w:ascii="Arial" w:hAnsi="Arial" w:cs="Arial"/>
          <w:sz w:val="20"/>
          <w:szCs w:val="20"/>
        </w:rPr>
        <w:softHyphen/>
        <w:t>ния толь</w:t>
      </w:r>
      <w:r w:rsidR="00B76F79">
        <w:rPr>
          <w:rFonts w:ascii="Arial" w:hAnsi="Arial" w:cs="Arial"/>
          <w:sz w:val="20"/>
          <w:szCs w:val="20"/>
        </w:rPr>
        <w:softHyphen/>
        <w:t>ко по эт</w:t>
      </w:r>
      <w:r>
        <w:rPr>
          <w:rFonts w:ascii="Arial" w:hAnsi="Arial" w:cs="Arial"/>
          <w:sz w:val="20"/>
          <w:szCs w:val="20"/>
        </w:rPr>
        <w:t>им во</w:t>
      </w:r>
      <w:r>
        <w:rPr>
          <w:rFonts w:ascii="Arial" w:hAnsi="Arial" w:cs="Arial"/>
          <w:sz w:val="20"/>
          <w:szCs w:val="20"/>
        </w:rPr>
        <w:softHyphen/>
        <w:t>п</w:t>
      </w:r>
      <w:r>
        <w:rPr>
          <w:rFonts w:ascii="Arial" w:hAnsi="Arial" w:cs="Arial"/>
          <w:sz w:val="20"/>
          <w:szCs w:val="20"/>
        </w:rPr>
        <w:softHyphen/>
        <w:t>ро</w:t>
      </w:r>
      <w:r>
        <w:rPr>
          <w:rFonts w:ascii="Arial" w:hAnsi="Arial" w:cs="Arial"/>
          <w:sz w:val="20"/>
          <w:szCs w:val="20"/>
        </w:rPr>
        <w:softHyphen/>
        <w:t>сам по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ки дня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ров.</w:t>
      </w:r>
    </w:p>
    <w:p w:rsidR="00E650B8" w:rsidRDefault="00FA1259" w:rsidP="00E928BF">
      <w:pPr>
        <w:widowControl w:val="0"/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7.6</w:t>
      </w:r>
      <w:r w:rsidR="00E650B8">
        <w:rPr>
          <w:rFonts w:ascii="Arial" w:hAnsi="Arial" w:cs="Arial"/>
          <w:sz w:val="20"/>
          <w:szCs w:val="20"/>
        </w:rPr>
        <w:t xml:space="preserve">. </w:t>
      </w:r>
      <w:r w:rsidR="00E650B8" w:rsidRPr="00E650B8">
        <w:rPr>
          <w:rFonts w:ascii="Arial" w:hAnsi="Arial" w:cs="Arial"/>
          <w:sz w:val="20"/>
          <w:szCs w:val="20"/>
        </w:rPr>
        <w:t>При про</w:t>
      </w:r>
      <w:r w:rsidR="00E650B8" w:rsidRPr="00E650B8">
        <w:rPr>
          <w:rFonts w:ascii="Arial" w:hAnsi="Arial" w:cs="Arial"/>
          <w:sz w:val="20"/>
          <w:szCs w:val="20"/>
        </w:rPr>
        <w:softHyphen/>
        <w:t>ве</w:t>
      </w:r>
      <w:r w:rsidR="00E650B8" w:rsidRPr="00E650B8">
        <w:rPr>
          <w:rFonts w:ascii="Arial" w:hAnsi="Arial" w:cs="Arial"/>
          <w:sz w:val="20"/>
          <w:szCs w:val="20"/>
        </w:rPr>
        <w:softHyphen/>
        <w:t>де</w:t>
      </w:r>
      <w:r w:rsidR="00E650B8" w:rsidRPr="00E650B8">
        <w:rPr>
          <w:rFonts w:ascii="Arial" w:hAnsi="Arial" w:cs="Arial"/>
          <w:sz w:val="20"/>
          <w:szCs w:val="20"/>
        </w:rPr>
        <w:softHyphen/>
        <w:t>нии со</w:t>
      </w:r>
      <w:r w:rsidR="00E650B8" w:rsidRPr="00E650B8">
        <w:rPr>
          <w:rFonts w:ascii="Arial" w:hAnsi="Arial" w:cs="Arial"/>
          <w:sz w:val="20"/>
          <w:szCs w:val="20"/>
        </w:rPr>
        <w:softHyphen/>
        <w:t>б</w:t>
      </w:r>
      <w:r w:rsidR="00E650B8" w:rsidRPr="00E650B8">
        <w:rPr>
          <w:rFonts w:ascii="Arial" w:hAnsi="Arial" w:cs="Arial"/>
          <w:sz w:val="20"/>
          <w:szCs w:val="20"/>
        </w:rPr>
        <w:softHyphen/>
        <w:t>ра</w:t>
      </w:r>
      <w:r w:rsidR="00E650B8" w:rsidRPr="00E650B8">
        <w:rPr>
          <w:rFonts w:ascii="Arial" w:hAnsi="Arial" w:cs="Arial"/>
          <w:sz w:val="20"/>
          <w:szCs w:val="20"/>
        </w:rPr>
        <w:softHyphen/>
        <w:t>ния в фор</w:t>
      </w:r>
      <w:r w:rsidR="00E650B8" w:rsidRPr="00E650B8">
        <w:rPr>
          <w:rFonts w:ascii="Arial" w:hAnsi="Arial" w:cs="Arial"/>
          <w:sz w:val="20"/>
          <w:szCs w:val="20"/>
        </w:rPr>
        <w:softHyphen/>
        <w:t>ме за</w:t>
      </w:r>
      <w:r w:rsidR="00E650B8" w:rsidRPr="00E650B8">
        <w:rPr>
          <w:rFonts w:ascii="Arial" w:hAnsi="Arial" w:cs="Arial"/>
          <w:sz w:val="20"/>
          <w:szCs w:val="20"/>
        </w:rPr>
        <w:softHyphen/>
        <w:t>оч</w:t>
      </w:r>
      <w:r w:rsidR="00E650B8" w:rsidRPr="00E650B8">
        <w:rPr>
          <w:rFonts w:ascii="Arial" w:hAnsi="Arial" w:cs="Arial"/>
          <w:sz w:val="20"/>
          <w:szCs w:val="20"/>
        </w:rPr>
        <w:softHyphen/>
        <w:t>но</w:t>
      </w:r>
      <w:r w:rsidR="00E650B8" w:rsidRPr="00E650B8">
        <w:rPr>
          <w:rFonts w:ascii="Arial" w:hAnsi="Arial" w:cs="Arial"/>
          <w:sz w:val="20"/>
          <w:szCs w:val="20"/>
        </w:rPr>
        <w:softHyphen/>
        <w:t>го го</w:t>
      </w:r>
      <w:r w:rsidR="00E650B8" w:rsidRPr="00E650B8">
        <w:rPr>
          <w:rFonts w:ascii="Arial" w:hAnsi="Arial" w:cs="Arial"/>
          <w:sz w:val="20"/>
          <w:szCs w:val="20"/>
        </w:rPr>
        <w:softHyphen/>
        <w:t>ло</w:t>
      </w:r>
      <w:r w:rsidR="00E650B8" w:rsidRPr="00E650B8">
        <w:rPr>
          <w:rFonts w:ascii="Arial" w:hAnsi="Arial" w:cs="Arial"/>
          <w:sz w:val="20"/>
          <w:szCs w:val="20"/>
        </w:rPr>
        <w:softHyphen/>
        <w:t>со</w:t>
      </w:r>
      <w:r w:rsidR="00E650B8" w:rsidRPr="00E650B8">
        <w:rPr>
          <w:rFonts w:ascii="Arial" w:hAnsi="Arial" w:cs="Arial"/>
          <w:sz w:val="20"/>
          <w:szCs w:val="20"/>
        </w:rPr>
        <w:softHyphen/>
        <w:t>ва</w:t>
      </w:r>
      <w:r w:rsidR="00E650B8" w:rsidRPr="00E650B8">
        <w:rPr>
          <w:rFonts w:ascii="Arial" w:hAnsi="Arial" w:cs="Arial"/>
          <w:sz w:val="20"/>
          <w:szCs w:val="20"/>
        </w:rPr>
        <w:softHyphen/>
        <w:t xml:space="preserve">ния </w:t>
      </w:r>
      <w:r w:rsidR="00BE3969">
        <w:rPr>
          <w:rFonts w:ascii="Arial" w:hAnsi="Arial" w:cs="Arial"/>
          <w:sz w:val="20"/>
          <w:szCs w:val="20"/>
        </w:rPr>
        <w:t xml:space="preserve">в случае получения </w:t>
      </w:r>
      <w:r>
        <w:rPr>
          <w:rFonts w:ascii="Arial" w:hAnsi="Arial" w:cs="Arial"/>
          <w:sz w:val="20"/>
          <w:szCs w:val="20"/>
        </w:rPr>
        <w:t>Обще</w:t>
      </w:r>
      <w:r w:rsidR="00E650B8" w:rsidRPr="00E650B8">
        <w:rPr>
          <w:rFonts w:ascii="Arial" w:hAnsi="Arial" w:cs="Arial"/>
          <w:sz w:val="20"/>
          <w:szCs w:val="20"/>
        </w:rPr>
        <w:t xml:space="preserve">ством </w:t>
      </w:r>
      <w:r w:rsidR="00BE3969">
        <w:rPr>
          <w:rFonts w:ascii="Arial" w:hAnsi="Arial" w:cs="Arial"/>
          <w:sz w:val="20"/>
          <w:szCs w:val="20"/>
        </w:rPr>
        <w:t xml:space="preserve">бюллетеня </w:t>
      </w:r>
      <w:r>
        <w:rPr>
          <w:rFonts w:ascii="Arial" w:hAnsi="Arial" w:cs="Arial"/>
          <w:sz w:val="20"/>
          <w:szCs w:val="20"/>
        </w:rPr>
        <w:t>по</w:t>
      </w:r>
      <w:r>
        <w:rPr>
          <w:rFonts w:ascii="Arial" w:hAnsi="Arial" w:cs="Arial"/>
          <w:sz w:val="20"/>
          <w:szCs w:val="20"/>
        </w:rPr>
        <w:softHyphen/>
        <w:t>с</w:t>
      </w:r>
      <w:r>
        <w:rPr>
          <w:rFonts w:ascii="Arial" w:hAnsi="Arial" w:cs="Arial"/>
          <w:sz w:val="20"/>
          <w:szCs w:val="20"/>
        </w:rPr>
        <w:softHyphen/>
        <w:t>ле да</w:t>
      </w:r>
      <w:r>
        <w:rPr>
          <w:rFonts w:ascii="Arial" w:hAnsi="Arial" w:cs="Arial"/>
          <w:sz w:val="20"/>
          <w:szCs w:val="20"/>
        </w:rPr>
        <w:softHyphen/>
        <w:t>ты про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ния О</w:t>
      </w:r>
      <w:r w:rsidR="00E650B8" w:rsidRPr="00E650B8">
        <w:rPr>
          <w:rFonts w:ascii="Arial" w:hAnsi="Arial" w:cs="Arial"/>
          <w:sz w:val="20"/>
          <w:szCs w:val="20"/>
        </w:rPr>
        <w:t>б</w:t>
      </w:r>
      <w:r w:rsidR="00E650B8" w:rsidRPr="00E650B8">
        <w:rPr>
          <w:rFonts w:ascii="Arial" w:hAnsi="Arial" w:cs="Arial"/>
          <w:sz w:val="20"/>
          <w:szCs w:val="20"/>
        </w:rPr>
        <w:softHyphen/>
        <w:t>ще</w:t>
      </w:r>
      <w:r w:rsidR="00E650B8" w:rsidRPr="00E650B8">
        <w:rPr>
          <w:rFonts w:ascii="Arial" w:hAnsi="Arial" w:cs="Arial"/>
          <w:sz w:val="20"/>
          <w:szCs w:val="20"/>
        </w:rPr>
        <w:softHyphen/>
        <w:t>го со</w:t>
      </w:r>
      <w:r w:rsidR="00E650B8" w:rsidRPr="00E650B8">
        <w:rPr>
          <w:rFonts w:ascii="Arial" w:hAnsi="Arial" w:cs="Arial"/>
          <w:sz w:val="20"/>
          <w:szCs w:val="20"/>
        </w:rPr>
        <w:softHyphen/>
        <w:t>б</w:t>
      </w:r>
      <w:r w:rsidR="00E650B8" w:rsidRPr="00E650B8">
        <w:rPr>
          <w:rFonts w:ascii="Arial" w:hAnsi="Arial" w:cs="Arial"/>
          <w:sz w:val="20"/>
          <w:szCs w:val="20"/>
        </w:rPr>
        <w:softHyphen/>
        <w:t>ра</w:t>
      </w:r>
      <w:r w:rsidR="00E650B8" w:rsidRPr="00E650B8">
        <w:rPr>
          <w:rFonts w:ascii="Arial" w:hAnsi="Arial" w:cs="Arial"/>
          <w:sz w:val="20"/>
          <w:szCs w:val="20"/>
        </w:rPr>
        <w:softHyphen/>
        <w:t>ния ак</w:t>
      </w:r>
      <w:r w:rsidR="00E650B8" w:rsidRPr="00E650B8">
        <w:rPr>
          <w:rFonts w:ascii="Arial" w:hAnsi="Arial" w:cs="Arial"/>
          <w:sz w:val="20"/>
          <w:szCs w:val="20"/>
        </w:rPr>
        <w:softHyphen/>
        <w:t>ци</w:t>
      </w:r>
      <w:r w:rsidR="00E650B8" w:rsidRPr="00E650B8">
        <w:rPr>
          <w:rFonts w:ascii="Arial" w:hAnsi="Arial" w:cs="Arial"/>
          <w:sz w:val="20"/>
          <w:szCs w:val="20"/>
        </w:rPr>
        <w:softHyphen/>
        <w:t>о</w:t>
      </w:r>
      <w:r w:rsidR="00E650B8" w:rsidRPr="00E650B8">
        <w:rPr>
          <w:rFonts w:ascii="Arial" w:hAnsi="Arial" w:cs="Arial"/>
          <w:sz w:val="20"/>
          <w:szCs w:val="20"/>
        </w:rPr>
        <w:softHyphen/>
        <w:t>не</w:t>
      </w:r>
      <w:r w:rsidR="00E650B8" w:rsidRPr="00E650B8">
        <w:rPr>
          <w:rFonts w:ascii="Arial" w:hAnsi="Arial" w:cs="Arial"/>
          <w:sz w:val="20"/>
          <w:szCs w:val="20"/>
        </w:rPr>
        <w:softHyphen/>
        <w:t>ров (да</w:t>
      </w:r>
      <w:r w:rsidR="00E650B8" w:rsidRPr="00E650B8">
        <w:rPr>
          <w:rFonts w:ascii="Arial" w:hAnsi="Arial" w:cs="Arial"/>
          <w:sz w:val="20"/>
          <w:szCs w:val="20"/>
        </w:rPr>
        <w:softHyphen/>
        <w:t>ты окон</w:t>
      </w:r>
      <w:r w:rsidR="00E650B8" w:rsidRPr="00E650B8">
        <w:rPr>
          <w:rFonts w:ascii="Arial" w:hAnsi="Arial" w:cs="Arial"/>
          <w:sz w:val="20"/>
          <w:szCs w:val="20"/>
        </w:rPr>
        <w:softHyphen/>
        <w:t>ча</w:t>
      </w:r>
      <w:r w:rsidR="00E650B8" w:rsidRPr="00E650B8">
        <w:rPr>
          <w:rFonts w:ascii="Arial" w:hAnsi="Arial" w:cs="Arial"/>
          <w:sz w:val="20"/>
          <w:szCs w:val="20"/>
        </w:rPr>
        <w:softHyphen/>
        <w:t>ния при</w:t>
      </w:r>
      <w:r w:rsidR="00E650B8" w:rsidRPr="00E650B8">
        <w:rPr>
          <w:rFonts w:ascii="Arial" w:hAnsi="Arial" w:cs="Arial"/>
          <w:sz w:val="20"/>
          <w:szCs w:val="20"/>
        </w:rPr>
        <w:softHyphen/>
        <w:t>е</w:t>
      </w:r>
      <w:r w:rsidR="00E650B8" w:rsidRPr="00E650B8">
        <w:rPr>
          <w:rFonts w:ascii="Arial" w:hAnsi="Arial" w:cs="Arial"/>
          <w:sz w:val="20"/>
          <w:szCs w:val="20"/>
        </w:rPr>
        <w:softHyphen/>
        <w:t>ма бюл</w:t>
      </w:r>
      <w:r w:rsidR="00E650B8" w:rsidRPr="00E650B8">
        <w:rPr>
          <w:rFonts w:ascii="Arial" w:hAnsi="Arial" w:cs="Arial"/>
          <w:sz w:val="20"/>
          <w:szCs w:val="20"/>
        </w:rPr>
        <w:softHyphen/>
        <w:t>ле</w:t>
      </w:r>
      <w:r w:rsidR="00E650B8" w:rsidRPr="00E650B8">
        <w:rPr>
          <w:rFonts w:ascii="Arial" w:hAnsi="Arial" w:cs="Arial"/>
          <w:sz w:val="20"/>
          <w:szCs w:val="20"/>
        </w:rPr>
        <w:softHyphen/>
        <w:t>те</w:t>
      </w:r>
      <w:r w:rsidR="00E650B8" w:rsidRPr="00E650B8">
        <w:rPr>
          <w:rFonts w:ascii="Arial" w:hAnsi="Arial" w:cs="Arial"/>
          <w:sz w:val="20"/>
          <w:szCs w:val="20"/>
        </w:rPr>
        <w:softHyphen/>
        <w:t>ней для го</w:t>
      </w:r>
      <w:r w:rsidR="00E650B8" w:rsidRPr="00E650B8">
        <w:rPr>
          <w:rFonts w:ascii="Arial" w:hAnsi="Arial" w:cs="Arial"/>
          <w:sz w:val="20"/>
          <w:szCs w:val="20"/>
        </w:rPr>
        <w:softHyphen/>
        <w:t>ло</w:t>
      </w:r>
      <w:r w:rsidR="00E650B8" w:rsidRPr="00E650B8">
        <w:rPr>
          <w:rFonts w:ascii="Arial" w:hAnsi="Arial" w:cs="Arial"/>
          <w:sz w:val="20"/>
          <w:szCs w:val="20"/>
        </w:rPr>
        <w:softHyphen/>
        <w:t>со</w:t>
      </w:r>
      <w:r w:rsidR="00E650B8" w:rsidRPr="00E650B8">
        <w:rPr>
          <w:rFonts w:ascii="Arial" w:hAnsi="Arial" w:cs="Arial"/>
          <w:sz w:val="20"/>
          <w:szCs w:val="20"/>
        </w:rPr>
        <w:softHyphen/>
        <w:t>ва</w:t>
      </w:r>
      <w:r w:rsidR="00E650B8" w:rsidRPr="00E650B8">
        <w:rPr>
          <w:rFonts w:ascii="Arial" w:hAnsi="Arial" w:cs="Arial"/>
          <w:sz w:val="20"/>
          <w:szCs w:val="20"/>
        </w:rPr>
        <w:softHyphen/>
        <w:t xml:space="preserve">ния), </w:t>
      </w:r>
      <w:r w:rsidR="00BE3969">
        <w:rPr>
          <w:rFonts w:ascii="Arial" w:hAnsi="Arial" w:cs="Arial"/>
          <w:sz w:val="20"/>
          <w:szCs w:val="20"/>
        </w:rPr>
        <w:t>акционеры</w:t>
      </w:r>
      <w:r w:rsidR="00D02518">
        <w:rPr>
          <w:rFonts w:ascii="Arial" w:hAnsi="Arial" w:cs="Arial"/>
          <w:sz w:val="20"/>
          <w:szCs w:val="20"/>
        </w:rPr>
        <w:t>,</w:t>
      </w:r>
      <w:r w:rsidR="00BE3969">
        <w:rPr>
          <w:rFonts w:ascii="Arial" w:hAnsi="Arial" w:cs="Arial"/>
          <w:sz w:val="20"/>
          <w:szCs w:val="20"/>
        </w:rPr>
        <w:t xml:space="preserve"> направившие данные бюллетени</w:t>
      </w:r>
      <w:r w:rsidR="00D02518">
        <w:rPr>
          <w:rFonts w:ascii="Arial" w:hAnsi="Arial" w:cs="Arial"/>
          <w:sz w:val="20"/>
          <w:szCs w:val="20"/>
        </w:rPr>
        <w:t>,</w:t>
      </w:r>
      <w:r w:rsidR="00BE3969">
        <w:rPr>
          <w:rFonts w:ascii="Arial" w:hAnsi="Arial" w:cs="Arial"/>
          <w:sz w:val="20"/>
          <w:szCs w:val="20"/>
        </w:rPr>
        <w:t xml:space="preserve"> </w:t>
      </w:r>
      <w:r w:rsidR="00E650B8" w:rsidRPr="00E650B8">
        <w:rPr>
          <w:rFonts w:ascii="Arial" w:hAnsi="Arial" w:cs="Arial"/>
          <w:sz w:val="20"/>
          <w:szCs w:val="20"/>
        </w:rPr>
        <w:t>при</w:t>
      </w:r>
      <w:r w:rsidR="00E650B8" w:rsidRPr="00E650B8">
        <w:rPr>
          <w:rFonts w:ascii="Arial" w:hAnsi="Arial" w:cs="Arial"/>
          <w:sz w:val="20"/>
          <w:szCs w:val="20"/>
        </w:rPr>
        <w:softHyphen/>
        <w:t>зна</w:t>
      </w:r>
      <w:r w:rsidR="00E650B8" w:rsidRPr="00E650B8">
        <w:rPr>
          <w:rFonts w:ascii="Arial" w:hAnsi="Arial" w:cs="Arial"/>
          <w:sz w:val="20"/>
          <w:szCs w:val="20"/>
        </w:rPr>
        <w:softHyphen/>
        <w:t>ют</w:t>
      </w:r>
      <w:r w:rsidR="00E650B8" w:rsidRPr="00E650B8">
        <w:rPr>
          <w:rFonts w:ascii="Arial" w:hAnsi="Arial" w:cs="Arial"/>
          <w:sz w:val="20"/>
          <w:szCs w:val="20"/>
        </w:rPr>
        <w:softHyphen/>
        <w:t xml:space="preserve">ся </w:t>
      </w:r>
      <w:proofErr w:type="spellStart"/>
      <w:r w:rsidR="006A48F2">
        <w:rPr>
          <w:rFonts w:ascii="Arial" w:hAnsi="Arial" w:cs="Arial"/>
          <w:sz w:val="20"/>
          <w:szCs w:val="20"/>
        </w:rPr>
        <w:t>неуча</w:t>
      </w:r>
      <w:del w:id="87" w:author="Rakhmanova" w:date="2014-10-10T16:45:00Z">
        <w:r w:rsidR="006A48F2" w:rsidDel="00C40A93">
          <w:rPr>
            <w:rFonts w:ascii="Arial" w:hAnsi="Arial" w:cs="Arial"/>
            <w:sz w:val="20"/>
            <w:szCs w:val="20"/>
          </w:rPr>
          <w:delText>в</w:delText>
        </w:r>
      </w:del>
      <w:r w:rsidR="006A48F2">
        <w:rPr>
          <w:rFonts w:ascii="Arial" w:hAnsi="Arial" w:cs="Arial"/>
          <w:sz w:val="20"/>
          <w:szCs w:val="20"/>
        </w:rPr>
        <w:t>ствующими</w:t>
      </w:r>
      <w:proofErr w:type="spellEnd"/>
      <w:r w:rsidR="006A48F2">
        <w:rPr>
          <w:rFonts w:ascii="Arial" w:hAnsi="Arial" w:cs="Arial"/>
          <w:sz w:val="20"/>
          <w:szCs w:val="20"/>
        </w:rPr>
        <w:t xml:space="preserve"> в собрании</w:t>
      </w:r>
      <w:r w:rsidR="00E650B8" w:rsidRPr="00E650B8">
        <w:rPr>
          <w:rFonts w:ascii="Arial" w:hAnsi="Arial" w:cs="Arial"/>
          <w:sz w:val="20"/>
          <w:szCs w:val="20"/>
        </w:rPr>
        <w:t>.</w:t>
      </w:r>
    </w:p>
    <w:p w:rsidR="00D02518" w:rsidRPr="00E650B8" w:rsidRDefault="00FA1259" w:rsidP="00E928BF">
      <w:pPr>
        <w:widowControl w:val="0"/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7.7</w:t>
      </w:r>
      <w:r w:rsidR="00D02518">
        <w:rPr>
          <w:rFonts w:ascii="Arial" w:hAnsi="Arial" w:cs="Arial"/>
          <w:sz w:val="20"/>
          <w:szCs w:val="20"/>
        </w:rPr>
        <w:t>.</w:t>
      </w:r>
      <w:r w:rsidR="00D02518" w:rsidRPr="00D02518">
        <w:rPr>
          <w:rFonts w:ascii="Arial" w:hAnsi="Arial" w:cs="Arial"/>
          <w:sz w:val="20"/>
          <w:szCs w:val="20"/>
        </w:rPr>
        <w:t xml:space="preserve"> </w:t>
      </w:r>
      <w:r w:rsidR="00D02518" w:rsidRPr="00E650B8">
        <w:rPr>
          <w:rFonts w:ascii="Arial" w:hAnsi="Arial" w:cs="Arial"/>
          <w:sz w:val="20"/>
          <w:szCs w:val="20"/>
        </w:rPr>
        <w:t>При про</w:t>
      </w:r>
      <w:r w:rsidR="00D02518" w:rsidRPr="00E650B8">
        <w:rPr>
          <w:rFonts w:ascii="Arial" w:hAnsi="Arial" w:cs="Arial"/>
          <w:sz w:val="20"/>
          <w:szCs w:val="20"/>
        </w:rPr>
        <w:softHyphen/>
        <w:t>ве</w:t>
      </w:r>
      <w:r w:rsidR="00D02518" w:rsidRPr="00E650B8">
        <w:rPr>
          <w:rFonts w:ascii="Arial" w:hAnsi="Arial" w:cs="Arial"/>
          <w:sz w:val="20"/>
          <w:szCs w:val="20"/>
        </w:rPr>
        <w:softHyphen/>
        <w:t>де</w:t>
      </w:r>
      <w:r w:rsidR="00D02518" w:rsidRPr="00E650B8">
        <w:rPr>
          <w:rFonts w:ascii="Arial" w:hAnsi="Arial" w:cs="Arial"/>
          <w:sz w:val="20"/>
          <w:szCs w:val="20"/>
        </w:rPr>
        <w:softHyphen/>
        <w:t>нии со</w:t>
      </w:r>
      <w:r w:rsidR="00D02518" w:rsidRPr="00E650B8">
        <w:rPr>
          <w:rFonts w:ascii="Arial" w:hAnsi="Arial" w:cs="Arial"/>
          <w:sz w:val="20"/>
          <w:szCs w:val="20"/>
        </w:rPr>
        <w:softHyphen/>
        <w:t>б</w:t>
      </w:r>
      <w:r w:rsidR="00D02518" w:rsidRPr="00E650B8">
        <w:rPr>
          <w:rFonts w:ascii="Arial" w:hAnsi="Arial" w:cs="Arial"/>
          <w:sz w:val="20"/>
          <w:szCs w:val="20"/>
        </w:rPr>
        <w:softHyphen/>
        <w:t>ра</w:t>
      </w:r>
      <w:r w:rsidR="00D02518" w:rsidRPr="00E650B8">
        <w:rPr>
          <w:rFonts w:ascii="Arial" w:hAnsi="Arial" w:cs="Arial"/>
          <w:sz w:val="20"/>
          <w:szCs w:val="20"/>
        </w:rPr>
        <w:softHyphen/>
        <w:t>ния в фор</w:t>
      </w:r>
      <w:r w:rsidR="00D02518" w:rsidRPr="00E650B8">
        <w:rPr>
          <w:rFonts w:ascii="Arial" w:hAnsi="Arial" w:cs="Arial"/>
          <w:sz w:val="20"/>
          <w:szCs w:val="20"/>
        </w:rPr>
        <w:softHyphen/>
        <w:t>ме за</w:t>
      </w:r>
      <w:r w:rsidR="00D02518" w:rsidRPr="00E650B8">
        <w:rPr>
          <w:rFonts w:ascii="Arial" w:hAnsi="Arial" w:cs="Arial"/>
          <w:sz w:val="20"/>
          <w:szCs w:val="20"/>
        </w:rPr>
        <w:softHyphen/>
        <w:t>оч</w:t>
      </w:r>
      <w:r w:rsidR="00D02518" w:rsidRPr="00E650B8">
        <w:rPr>
          <w:rFonts w:ascii="Arial" w:hAnsi="Arial" w:cs="Arial"/>
          <w:sz w:val="20"/>
          <w:szCs w:val="20"/>
        </w:rPr>
        <w:softHyphen/>
        <w:t>но</w:t>
      </w:r>
      <w:r w:rsidR="00D02518" w:rsidRPr="00E650B8">
        <w:rPr>
          <w:rFonts w:ascii="Arial" w:hAnsi="Arial" w:cs="Arial"/>
          <w:sz w:val="20"/>
          <w:szCs w:val="20"/>
        </w:rPr>
        <w:softHyphen/>
        <w:t>го го</w:t>
      </w:r>
      <w:r w:rsidR="00D02518" w:rsidRPr="00E650B8">
        <w:rPr>
          <w:rFonts w:ascii="Arial" w:hAnsi="Arial" w:cs="Arial"/>
          <w:sz w:val="20"/>
          <w:szCs w:val="20"/>
        </w:rPr>
        <w:softHyphen/>
        <w:t>ло</w:t>
      </w:r>
      <w:r w:rsidR="00D02518" w:rsidRPr="00E650B8">
        <w:rPr>
          <w:rFonts w:ascii="Arial" w:hAnsi="Arial" w:cs="Arial"/>
          <w:sz w:val="20"/>
          <w:szCs w:val="20"/>
        </w:rPr>
        <w:softHyphen/>
        <w:t>со</w:t>
      </w:r>
      <w:r w:rsidR="00D02518" w:rsidRPr="00E650B8">
        <w:rPr>
          <w:rFonts w:ascii="Arial" w:hAnsi="Arial" w:cs="Arial"/>
          <w:sz w:val="20"/>
          <w:szCs w:val="20"/>
        </w:rPr>
        <w:softHyphen/>
        <w:t>ва</w:t>
      </w:r>
      <w:r w:rsidR="00D02518" w:rsidRPr="00E650B8">
        <w:rPr>
          <w:rFonts w:ascii="Arial" w:hAnsi="Arial" w:cs="Arial"/>
          <w:sz w:val="20"/>
          <w:szCs w:val="20"/>
        </w:rPr>
        <w:softHyphen/>
        <w:t xml:space="preserve">ния </w:t>
      </w:r>
      <w:r w:rsidR="00D02518">
        <w:rPr>
          <w:rFonts w:ascii="Arial" w:hAnsi="Arial" w:cs="Arial"/>
          <w:sz w:val="20"/>
          <w:szCs w:val="20"/>
        </w:rPr>
        <w:t xml:space="preserve">в случае получения </w:t>
      </w:r>
      <w:r>
        <w:rPr>
          <w:rFonts w:ascii="Arial" w:hAnsi="Arial" w:cs="Arial"/>
          <w:sz w:val="20"/>
          <w:szCs w:val="20"/>
        </w:rPr>
        <w:t>Об</w:t>
      </w:r>
      <w:r>
        <w:rPr>
          <w:rFonts w:ascii="Arial" w:hAnsi="Arial" w:cs="Arial"/>
          <w:sz w:val="20"/>
          <w:szCs w:val="20"/>
        </w:rPr>
        <w:softHyphen/>
        <w:t>щест</w:t>
      </w:r>
      <w:r w:rsidR="00D02518" w:rsidRPr="00E650B8">
        <w:rPr>
          <w:rFonts w:ascii="Arial" w:hAnsi="Arial" w:cs="Arial"/>
          <w:sz w:val="20"/>
          <w:szCs w:val="20"/>
        </w:rPr>
        <w:t xml:space="preserve">вом </w:t>
      </w:r>
      <w:r w:rsidR="00D02518">
        <w:rPr>
          <w:rFonts w:ascii="Arial" w:hAnsi="Arial" w:cs="Arial"/>
          <w:sz w:val="20"/>
          <w:szCs w:val="20"/>
        </w:rPr>
        <w:t xml:space="preserve">бюллетеня без подписи акционера, то акционеры, направившие данные бюллетени, </w:t>
      </w:r>
      <w:r w:rsidR="00D02518" w:rsidRPr="00E650B8">
        <w:rPr>
          <w:rFonts w:ascii="Arial" w:hAnsi="Arial" w:cs="Arial"/>
          <w:sz w:val="20"/>
          <w:szCs w:val="20"/>
        </w:rPr>
        <w:t>при</w:t>
      </w:r>
      <w:r w:rsidR="00D02518" w:rsidRPr="00E650B8">
        <w:rPr>
          <w:rFonts w:ascii="Arial" w:hAnsi="Arial" w:cs="Arial"/>
          <w:sz w:val="20"/>
          <w:szCs w:val="20"/>
        </w:rPr>
        <w:softHyphen/>
        <w:t>зна</w:t>
      </w:r>
      <w:r w:rsidR="00D02518" w:rsidRPr="00E650B8">
        <w:rPr>
          <w:rFonts w:ascii="Arial" w:hAnsi="Arial" w:cs="Arial"/>
          <w:sz w:val="20"/>
          <w:szCs w:val="20"/>
        </w:rPr>
        <w:softHyphen/>
        <w:t>ют</w:t>
      </w:r>
      <w:r w:rsidR="00D02518" w:rsidRPr="00E650B8">
        <w:rPr>
          <w:rFonts w:ascii="Arial" w:hAnsi="Arial" w:cs="Arial"/>
          <w:sz w:val="20"/>
          <w:szCs w:val="20"/>
        </w:rPr>
        <w:softHyphen/>
        <w:t xml:space="preserve">ся </w:t>
      </w:r>
      <w:proofErr w:type="spellStart"/>
      <w:r w:rsidR="00D02518">
        <w:rPr>
          <w:rFonts w:ascii="Arial" w:hAnsi="Arial" w:cs="Arial"/>
          <w:sz w:val="20"/>
          <w:szCs w:val="20"/>
        </w:rPr>
        <w:t>неуча</w:t>
      </w:r>
      <w:del w:id="88" w:author="Rakhmanova" w:date="2014-10-10T16:45:00Z">
        <w:r w:rsidR="00D02518" w:rsidDel="00C40A93">
          <w:rPr>
            <w:rFonts w:ascii="Arial" w:hAnsi="Arial" w:cs="Arial"/>
            <w:sz w:val="20"/>
            <w:szCs w:val="20"/>
          </w:rPr>
          <w:delText>в</w:delText>
        </w:r>
      </w:del>
      <w:r w:rsidR="00D02518">
        <w:rPr>
          <w:rFonts w:ascii="Arial" w:hAnsi="Arial" w:cs="Arial"/>
          <w:sz w:val="20"/>
          <w:szCs w:val="20"/>
        </w:rPr>
        <w:t>ствующими</w:t>
      </w:r>
      <w:proofErr w:type="spellEnd"/>
      <w:r w:rsidR="00D02518">
        <w:rPr>
          <w:rFonts w:ascii="Arial" w:hAnsi="Arial" w:cs="Arial"/>
          <w:sz w:val="20"/>
          <w:szCs w:val="20"/>
        </w:rPr>
        <w:t xml:space="preserve"> в собрании</w:t>
      </w:r>
      <w:r w:rsidR="00D02518" w:rsidRPr="00E650B8">
        <w:rPr>
          <w:rFonts w:ascii="Arial" w:hAnsi="Arial" w:cs="Arial"/>
          <w:sz w:val="20"/>
          <w:szCs w:val="20"/>
        </w:rPr>
        <w:t>.</w:t>
      </w:r>
    </w:p>
    <w:p w:rsidR="00E650B8" w:rsidRPr="00F3102C" w:rsidRDefault="00E650B8" w:rsidP="00E928BF">
      <w:pPr>
        <w:spacing w:line="320" w:lineRule="atLeast"/>
        <w:ind w:firstLine="397"/>
        <w:rPr>
          <w:rFonts w:ascii="Arial" w:hAnsi="Arial" w:cs="Arial"/>
          <w:sz w:val="20"/>
          <w:szCs w:val="20"/>
        </w:rPr>
      </w:pPr>
    </w:p>
    <w:p w:rsidR="00B76F79" w:rsidRPr="00FA1259" w:rsidRDefault="00FA1259" w:rsidP="00FA1259">
      <w:pPr>
        <w:pStyle w:val="1"/>
        <w:spacing w:before="0" w:after="0" w:line="320" w:lineRule="atLeast"/>
        <w:ind w:firstLine="397"/>
        <w:jc w:val="center"/>
        <w:rPr>
          <w:sz w:val="40"/>
        </w:rPr>
      </w:pPr>
      <w:bookmarkStart w:id="89" w:name="_Toc525822806"/>
      <w:bookmarkStart w:id="90" w:name="_Toc391392628"/>
      <w:r w:rsidRPr="00FA1259">
        <w:rPr>
          <w:sz w:val="24"/>
          <w:szCs w:val="20"/>
        </w:rPr>
        <w:t>8</w:t>
      </w:r>
      <w:r w:rsidR="00B76F79" w:rsidRPr="00FA1259">
        <w:rPr>
          <w:sz w:val="24"/>
          <w:szCs w:val="20"/>
        </w:rPr>
        <w:t xml:space="preserve">. </w:t>
      </w:r>
      <w:r w:rsidRPr="00FA1259">
        <w:rPr>
          <w:sz w:val="24"/>
          <w:szCs w:val="20"/>
        </w:rPr>
        <w:t>Рабочие органы Общего собрания акционеров</w:t>
      </w:r>
      <w:bookmarkEnd w:id="89"/>
      <w:bookmarkEnd w:id="90"/>
    </w:p>
    <w:p w:rsidR="00B76F79" w:rsidRDefault="00FA1259" w:rsidP="00E928BF">
      <w:pPr>
        <w:tabs>
          <w:tab w:val="left" w:pos="0"/>
          <w:tab w:val="left" w:pos="180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8.1. </w:t>
      </w:r>
      <w:r w:rsidR="00B76F79">
        <w:rPr>
          <w:rFonts w:ascii="Arial" w:hAnsi="Arial" w:cs="Arial"/>
          <w:sz w:val="20"/>
          <w:szCs w:val="20"/>
        </w:rPr>
        <w:t>Ра</w:t>
      </w:r>
      <w:r w:rsidR="00B76F79">
        <w:rPr>
          <w:rFonts w:ascii="Arial" w:hAnsi="Arial" w:cs="Arial"/>
          <w:sz w:val="20"/>
          <w:szCs w:val="20"/>
        </w:rPr>
        <w:softHyphen/>
        <w:t>бо</w:t>
      </w:r>
      <w:r w:rsidR="00B76F79">
        <w:rPr>
          <w:rFonts w:ascii="Arial" w:hAnsi="Arial" w:cs="Arial"/>
          <w:sz w:val="20"/>
          <w:szCs w:val="20"/>
        </w:rPr>
        <w:softHyphen/>
        <w:t>чи</w:t>
      </w:r>
      <w:r w:rsidR="00B76F79">
        <w:rPr>
          <w:rFonts w:ascii="Arial" w:hAnsi="Arial" w:cs="Arial"/>
          <w:sz w:val="20"/>
          <w:szCs w:val="20"/>
        </w:rPr>
        <w:softHyphen/>
        <w:t>ми ор</w:t>
      </w:r>
      <w:r w:rsidR="00B76F79">
        <w:rPr>
          <w:rFonts w:ascii="Arial" w:hAnsi="Arial" w:cs="Arial"/>
          <w:sz w:val="20"/>
          <w:szCs w:val="20"/>
        </w:rPr>
        <w:softHyphen/>
        <w:t>га</w:t>
      </w:r>
      <w:r w:rsidR="00B76F79">
        <w:rPr>
          <w:rFonts w:ascii="Arial" w:hAnsi="Arial" w:cs="Arial"/>
          <w:sz w:val="20"/>
          <w:szCs w:val="20"/>
        </w:rPr>
        <w:softHyphen/>
        <w:t>на</w:t>
      </w:r>
      <w:r w:rsidR="00B76F79">
        <w:rPr>
          <w:rFonts w:ascii="Arial" w:hAnsi="Arial" w:cs="Arial"/>
          <w:sz w:val="20"/>
          <w:szCs w:val="20"/>
        </w:rPr>
        <w:softHyphen/>
        <w:t>м</w:t>
      </w:r>
      <w:r>
        <w:rPr>
          <w:rFonts w:ascii="Arial" w:hAnsi="Arial" w:cs="Arial"/>
          <w:sz w:val="20"/>
          <w:szCs w:val="20"/>
        </w:rPr>
        <w:t>и О</w:t>
      </w:r>
      <w:r w:rsidR="00B76F79">
        <w:rPr>
          <w:rFonts w:ascii="Arial" w:hAnsi="Arial" w:cs="Arial"/>
          <w:sz w:val="20"/>
          <w:szCs w:val="20"/>
        </w:rPr>
        <w:t>бщего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акционеров яв</w:t>
      </w:r>
      <w:r w:rsidR="00B76F79">
        <w:rPr>
          <w:rFonts w:ascii="Arial" w:hAnsi="Arial" w:cs="Arial"/>
          <w:sz w:val="20"/>
          <w:szCs w:val="20"/>
        </w:rPr>
        <w:softHyphen/>
        <w:t>ля</w:t>
      </w:r>
      <w:r w:rsidR="00B76F79">
        <w:rPr>
          <w:rFonts w:ascii="Arial" w:hAnsi="Arial" w:cs="Arial"/>
          <w:sz w:val="20"/>
          <w:szCs w:val="20"/>
        </w:rPr>
        <w:softHyphen/>
        <w:t>ют</w:t>
      </w:r>
      <w:r w:rsidR="00B76F79">
        <w:rPr>
          <w:rFonts w:ascii="Arial" w:hAnsi="Arial" w:cs="Arial"/>
          <w:sz w:val="20"/>
          <w:szCs w:val="20"/>
        </w:rPr>
        <w:softHyphen/>
        <w:t>ся:</w:t>
      </w:r>
    </w:p>
    <w:p w:rsidR="00B76F79" w:rsidRPr="00FA1259" w:rsidRDefault="004C695A" w:rsidP="00FA1259">
      <w:pPr>
        <w:numPr>
          <w:ilvl w:val="0"/>
          <w:numId w:val="22"/>
        </w:numPr>
        <w:tabs>
          <w:tab w:val="left" w:pos="0"/>
          <w:tab w:val="left" w:pos="18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</w:t>
      </w:r>
      <w:r w:rsidR="00B76F79">
        <w:rPr>
          <w:rFonts w:ascii="Arial" w:hAnsi="Arial" w:cs="Arial"/>
          <w:sz w:val="20"/>
          <w:szCs w:val="20"/>
        </w:rPr>
        <w:t>ред</w:t>
      </w:r>
      <w:r w:rsidR="00B76F79">
        <w:rPr>
          <w:rFonts w:ascii="Arial" w:hAnsi="Arial" w:cs="Arial"/>
          <w:sz w:val="20"/>
          <w:szCs w:val="20"/>
        </w:rPr>
        <w:softHyphen/>
        <w:t>се</w:t>
      </w:r>
      <w:r w:rsidR="00B76F79">
        <w:rPr>
          <w:rFonts w:ascii="Arial" w:hAnsi="Arial" w:cs="Arial"/>
          <w:sz w:val="20"/>
          <w:szCs w:val="20"/>
        </w:rPr>
        <w:softHyphen/>
        <w:t>да</w:t>
      </w:r>
      <w:r w:rsidR="00B76F79">
        <w:rPr>
          <w:rFonts w:ascii="Arial" w:hAnsi="Arial" w:cs="Arial"/>
          <w:sz w:val="20"/>
          <w:szCs w:val="20"/>
        </w:rPr>
        <w:softHyphen/>
        <w:t>тель;</w:t>
      </w:r>
    </w:p>
    <w:p w:rsidR="00B76F79" w:rsidRDefault="004C695A" w:rsidP="00FA1259">
      <w:pPr>
        <w:numPr>
          <w:ilvl w:val="0"/>
          <w:numId w:val="22"/>
        </w:numPr>
        <w:tabs>
          <w:tab w:val="left" w:pos="0"/>
          <w:tab w:val="left" w:pos="18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</w:t>
      </w:r>
      <w:r w:rsidR="00B76F79">
        <w:rPr>
          <w:rFonts w:ascii="Arial" w:hAnsi="Arial" w:cs="Arial"/>
          <w:sz w:val="20"/>
          <w:szCs w:val="20"/>
        </w:rPr>
        <w:t>е</w:t>
      </w:r>
      <w:r w:rsidR="00B76F79">
        <w:rPr>
          <w:rFonts w:ascii="Arial" w:hAnsi="Arial" w:cs="Arial"/>
          <w:sz w:val="20"/>
          <w:szCs w:val="20"/>
        </w:rPr>
        <w:softHyphen/>
        <w:t>к</w:t>
      </w:r>
      <w:r w:rsidR="00B76F79">
        <w:rPr>
          <w:rFonts w:ascii="Arial" w:hAnsi="Arial" w:cs="Arial"/>
          <w:sz w:val="20"/>
          <w:szCs w:val="20"/>
        </w:rPr>
        <w:softHyphen/>
        <w:t>ре</w:t>
      </w:r>
      <w:r w:rsidR="00B76F79">
        <w:rPr>
          <w:rFonts w:ascii="Arial" w:hAnsi="Arial" w:cs="Arial"/>
          <w:sz w:val="20"/>
          <w:szCs w:val="20"/>
        </w:rPr>
        <w:softHyphen/>
        <w:t>тарь;</w:t>
      </w:r>
    </w:p>
    <w:p w:rsidR="00B76F79" w:rsidRPr="00FA1259" w:rsidRDefault="004C695A" w:rsidP="00FA1259">
      <w:pPr>
        <w:numPr>
          <w:ilvl w:val="0"/>
          <w:numId w:val="22"/>
        </w:numPr>
        <w:tabs>
          <w:tab w:val="left" w:pos="0"/>
          <w:tab w:val="left" w:pos="18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</w:t>
      </w:r>
      <w:r w:rsidR="00B76F79">
        <w:rPr>
          <w:rFonts w:ascii="Arial" w:hAnsi="Arial" w:cs="Arial"/>
          <w:sz w:val="20"/>
          <w:szCs w:val="20"/>
        </w:rPr>
        <w:t>чет</w:t>
      </w:r>
      <w:r w:rsidR="00B76F79">
        <w:rPr>
          <w:rFonts w:ascii="Arial" w:hAnsi="Arial" w:cs="Arial"/>
          <w:sz w:val="20"/>
          <w:szCs w:val="20"/>
        </w:rPr>
        <w:softHyphen/>
        <w:t>ная ко</w:t>
      </w:r>
      <w:r w:rsidR="00B76F79">
        <w:rPr>
          <w:rFonts w:ascii="Arial" w:hAnsi="Arial" w:cs="Arial"/>
          <w:sz w:val="20"/>
          <w:szCs w:val="20"/>
        </w:rPr>
        <w:softHyphen/>
        <w:t>мис</w:t>
      </w:r>
      <w:r w:rsidR="00B76F79">
        <w:rPr>
          <w:rFonts w:ascii="Arial" w:hAnsi="Arial" w:cs="Arial"/>
          <w:sz w:val="20"/>
          <w:szCs w:val="20"/>
        </w:rPr>
        <w:softHyphen/>
        <w:t>сия.</w:t>
      </w:r>
      <w:r w:rsidR="00B76F79" w:rsidRPr="00643B0F">
        <w:rPr>
          <w:rFonts w:ascii="Arial" w:hAnsi="Arial" w:cs="Arial"/>
          <w:sz w:val="20"/>
          <w:szCs w:val="20"/>
        </w:rPr>
        <w:t xml:space="preserve"> </w:t>
      </w:r>
      <w:bookmarkStart w:id="91" w:name="_Toc525822808"/>
      <w:bookmarkStart w:id="92" w:name="_Toc525822809"/>
    </w:p>
    <w:p w:rsidR="00B76F79" w:rsidRDefault="00FA1259" w:rsidP="00E928BF">
      <w:pPr>
        <w:pStyle w:val="a3"/>
        <w:spacing w:line="320" w:lineRule="atLeast"/>
        <w:ind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8.2. На О</w:t>
      </w:r>
      <w:r w:rsidR="00B76F79">
        <w:rPr>
          <w:rFonts w:ascii="Arial" w:hAnsi="Arial" w:cs="Arial"/>
          <w:sz w:val="20"/>
          <w:szCs w:val="20"/>
        </w:rPr>
        <w:t>бщем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нии акцио</w:t>
      </w:r>
      <w:r>
        <w:rPr>
          <w:rFonts w:ascii="Arial" w:hAnsi="Arial" w:cs="Arial"/>
          <w:sz w:val="20"/>
          <w:szCs w:val="20"/>
        </w:rPr>
        <w:t>неров пред</w:t>
      </w:r>
      <w:r>
        <w:rPr>
          <w:rFonts w:ascii="Arial" w:hAnsi="Arial" w:cs="Arial"/>
          <w:sz w:val="20"/>
          <w:szCs w:val="20"/>
        </w:rPr>
        <w:softHyphen/>
        <w:t>се</w:t>
      </w:r>
      <w:r>
        <w:rPr>
          <w:rFonts w:ascii="Arial" w:hAnsi="Arial" w:cs="Arial"/>
          <w:sz w:val="20"/>
          <w:szCs w:val="20"/>
        </w:rPr>
        <w:softHyphen/>
        <w:t>да</w:t>
      </w:r>
      <w:r>
        <w:rPr>
          <w:rFonts w:ascii="Arial" w:hAnsi="Arial" w:cs="Arial"/>
          <w:sz w:val="20"/>
          <w:szCs w:val="20"/>
        </w:rPr>
        <w:softHyphen/>
        <w:t>тель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ву</w:t>
      </w:r>
      <w:r>
        <w:rPr>
          <w:rFonts w:ascii="Arial" w:hAnsi="Arial" w:cs="Arial"/>
          <w:sz w:val="20"/>
          <w:szCs w:val="20"/>
        </w:rPr>
        <w:softHyphen/>
        <w:t>ет Пред</w:t>
      </w:r>
      <w:r>
        <w:rPr>
          <w:rFonts w:ascii="Arial" w:hAnsi="Arial" w:cs="Arial"/>
          <w:sz w:val="20"/>
          <w:szCs w:val="20"/>
        </w:rPr>
        <w:softHyphen/>
        <w:t>се</w:t>
      </w:r>
      <w:r>
        <w:rPr>
          <w:rFonts w:ascii="Arial" w:hAnsi="Arial" w:cs="Arial"/>
          <w:sz w:val="20"/>
          <w:szCs w:val="20"/>
        </w:rPr>
        <w:softHyphen/>
        <w:t>да</w:t>
      </w:r>
      <w:r>
        <w:rPr>
          <w:rFonts w:ascii="Arial" w:hAnsi="Arial" w:cs="Arial"/>
          <w:sz w:val="20"/>
          <w:szCs w:val="20"/>
        </w:rPr>
        <w:softHyphen/>
        <w:t>тель С</w:t>
      </w:r>
      <w:r w:rsidR="00B76F79">
        <w:rPr>
          <w:rFonts w:ascii="Arial" w:hAnsi="Arial" w:cs="Arial"/>
          <w:sz w:val="20"/>
          <w:szCs w:val="20"/>
        </w:rPr>
        <w:t>о</w:t>
      </w:r>
      <w:r w:rsidR="00B76F79">
        <w:rPr>
          <w:rFonts w:ascii="Arial" w:hAnsi="Arial" w:cs="Arial"/>
          <w:sz w:val="20"/>
          <w:szCs w:val="20"/>
        </w:rPr>
        <w:softHyphen/>
        <w:t>ве</w:t>
      </w:r>
      <w:r w:rsidR="00B76F79">
        <w:rPr>
          <w:rFonts w:ascii="Arial" w:hAnsi="Arial" w:cs="Arial"/>
          <w:sz w:val="20"/>
          <w:szCs w:val="20"/>
        </w:rPr>
        <w:softHyphen/>
        <w:t>та д</w:t>
      </w:r>
      <w:r>
        <w:rPr>
          <w:rFonts w:ascii="Arial" w:hAnsi="Arial" w:cs="Arial"/>
          <w:sz w:val="20"/>
          <w:szCs w:val="20"/>
        </w:rPr>
        <w:t>и</w:t>
      </w:r>
      <w:r>
        <w:rPr>
          <w:rFonts w:ascii="Arial" w:hAnsi="Arial" w:cs="Arial"/>
          <w:sz w:val="20"/>
          <w:szCs w:val="20"/>
        </w:rPr>
        <w:softHyphen/>
        <w:t>ре</w:t>
      </w:r>
      <w:r>
        <w:rPr>
          <w:rFonts w:ascii="Arial" w:hAnsi="Arial" w:cs="Arial"/>
          <w:sz w:val="20"/>
          <w:szCs w:val="20"/>
        </w:rPr>
        <w:softHyphen/>
        <w:t>к</w:t>
      </w:r>
      <w:r>
        <w:rPr>
          <w:rFonts w:ascii="Arial" w:hAnsi="Arial" w:cs="Arial"/>
          <w:sz w:val="20"/>
          <w:szCs w:val="20"/>
        </w:rPr>
        <w:softHyphen/>
        <w:t>то</w:t>
      </w:r>
      <w:r>
        <w:rPr>
          <w:rFonts w:ascii="Arial" w:hAnsi="Arial" w:cs="Arial"/>
          <w:sz w:val="20"/>
          <w:szCs w:val="20"/>
        </w:rPr>
        <w:softHyphen/>
        <w:t>ров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ва, а ес</w:t>
      </w:r>
      <w:r w:rsidR="00B76F79">
        <w:rPr>
          <w:rFonts w:ascii="Arial" w:hAnsi="Arial" w:cs="Arial"/>
          <w:sz w:val="20"/>
          <w:szCs w:val="20"/>
        </w:rPr>
        <w:softHyphen/>
        <w:t>ли он от</w:t>
      </w:r>
      <w:r w:rsidR="00B76F79">
        <w:rPr>
          <w:rFonts w:ascii="Arial" w:hAnsi="Arial" w:cs="Arial"/>
          <w:sz w:val="20"/>
          <w:szCs w:val="20"/>
        </w:rPr>
        <w:softHyphen/>
        <w:t>сут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ву</w:t>
      </w:r>
      <w:r w:rsidR="00B76F79">
        <w:rPr>
          <w:rFonts w:ascii="Arial" w:hAnsi="Arial" w:cs="Arial"/>
          <w:sz w:val="20"/>
          <w:szCs w:val="20"/>
        </w:rPr>
        <w:softHyphen/>
        <w:t>ет или от</w:t>
      </w:r>
      <w:r w:rsidR="00B76F79">
        <w:rPr>
          <w:rFonts w:ascii="Arial" w:hAnsi="Arial" w:cs="Arial"/>
          <w:sz w:val="20"/>
          <w:szCs w:val="20"/>
        </w:rPr>
        <w:softHyphen/>
        <w:t>ка</w:t>
      </w:r>
      <w:r w:rsidR="00B76F79">
        <w:rPr>
          <w:rFonts w:ascii="Arial" w:hAnsi="Arial" w:cs="Arial"/>
          <w:sz w:val="20"/>
          <w:szCs w:val="20"/>
        </w:rPr>
        <w:softHyphen/>
        <w:t>зы</w:t>
      </w:r>
      <w:r w:rsidR="00B76F79">
        <w:rPr>
          <w:rFonts w:ascii="Arial" w:hAnsi="Arial" w:cs="Arial"/>
          <w:sz w:val="20"/>
          <w:szCs w:val="20"/>
        </w:rPr>
        <w:softHyphen/>
        <w:t>ва</w:t>
      </w:r>
      <w:r w:rsidR="00B76F79">
        <w:rPr>
          <w:rFonts w:ascii="Arial" w:hAnsi="Arial" w:cs="Arial"/>
          <w:sz w:val="20"/>
          <w:szCs w:val="20"/>
        </w:rPr>
        <w:softHyphen/>
        <w:t>ет</w:t>
      </w:r>
      <w:r w:rsidR="00B76F79">
        <w:rPr>
          <w:rFonts w:ascii="Arial" w:hAnsi="Arial" w:cs="Arial"/>
          <w:sz w:val="20"/>
          <w:szCs w:val="20"/>
        </w:rPr>
        <w:softHyphen/>
        <w:t>ся пред</w:t>
      </w:r>
      <w:r w:rsidR="00B76F79">
        <w:rPr>
          <w:rFonts w:ascii="Arial" w:hAnsi="Arial" w:cs="Arial"/>
          <w:sz w:val="20"/>
          <w:szCs w:val="20"/>
        </w:rPr>
        <w:softHyphen/>
        <w:t>се</w:t>
      </w:r>
      <w:r w:rsidR="00B76F79">
        <w:rPr>
          <w:rFonts w:ascii="Arial" w:hAnsi="Arial" w:cs="Arial"/>
          <w:sz w:val="20"/>
          <w:szCs w:val="20"/>
        </w:rPr>
        <w:softHyphen/>
        <w:t>да</w:t>
      </w:r>
      <w:r w:rsidR="00B76F79">
        <w:rPr>
          <w:rFonts w:ascii="Arial" w:hAnsi="Arial" w:cs="Arial"/>
          <w:sz w:val="20"/>
          <w:szCs w:val="20"/>
        </w:rPr>
        <w:softHyphen/>
        <w:t>те</w:t>
      </w:r>
      <w:r>
        <w:rPr>
          <w:rFonts w:ascii="Arial" w:hAnsi="Arial" w:cs="Arial"/>
          <w:sz w:val="20"/>
          <w:szCs w:val="20"/>
        </w:rPr>
        <w:t>ль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во</w:t>
      </w:r>
      <w:r>
        <w:rPr>
          <w:rFonts w:ascii="Arial" w:hAnsi="Arial" w:cs="Arial"/>
          <w:sz w:val="20"/>
          <w:szCs w:val="20"/>
        </w:rPr>
        <w:softHyphen/>
        <w:t>вать — один из членов С</w:t>
      </w:r>
      <w:r w:rsidR="00B76F79">
        <w:rPr>
          <w:rFonts w:ascii="Arial" w:hAnsi="Arial" w:cs="Arial"/>
          <w:sz w:val="20"/>
          <w:szCs w:val="20"/>
        </w:rPr>
        <w:t>овета ди</w:t>
      </w:r>
      <w:r w:rsidR="00B76F79">
        <w:rPr>
          <w:rFonts w:ascii="Arial" w:hAnsi="Arial" w:cs="Arial"/>
          <w:sz w:val="20"/>
          <w:szCs w:val="20"/>
        </w:rPr>
        <w:softHyphen/>
        <w:t>ре</w:t>
      </w:r>
      <w:r w:rsidR="00B76F79">
        <w:rPr>
          <w:rFonts w:ascii="Arial" w:hAnsi="Arial" w:cs="Arial"/>
          <w:sz w:val="20"/>
          <w:szCs w:val="20"/>
        </w:rPr>
        <w:softHyphen/>
        <w:t>к</w:t>
      </w:r>
      <w:r w:rsidR="00B76F79">
        <w:rPr>
          <w:rFonts w:ascii="Arial" w:hAnsi="Arial" w:cs="Arial"/>
          <w:sz w:val="20"/>
          <w:szCs w:val="20"/>
        </w:rPr>
        <w:softHyphen/>
        <w:t>то</w:t>
      </w:r>
      <w:r w:rsidR="00B76F79">
        <w:rPr>
          <w:rFonts w:ascii="Arial" w:hAnsi="Arial" w:cs="Arial"/>
          <w:sz w:val="20"/>
          <w:szCs w:val="20"/>
        </w:rPr>
        <w:softHyphen/>
        <w:t xml:space="preserve">ров по </w:t>
      </w:r>
      <w:r>
        <w:rPr>
          <w:rFonts w:ascii="Arial" w:hAnsi="Arial" w:cs="Arial"/>
          <w:sz w:val="20"/>
          <w:szCs w:val="20"/>
        </w:rPr>
        <w:t>решению</w:t>
      </w:r>
      <w:r w:rsidR="00B76F7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С</w:t>
      </w:r>
      <w:r w:rsidR="00B76F79">
        <w:rPr>
          <w:rFonts w:ascii="Arial" w:hAnsi="Arial" w:cs="Arial"/>
          <w:sz w:val="20"/>
          <w:szCs w:val="20"/>
        </w:rPr>
        <w:t>о</w:t>
      </w:r>
      <w:r w:rsidR="00B76F79">
        <w:rPr>
          <w:rFonts w:ascii="Arial" w:hAnsi="Arial" w:cs="Arial"/>
          <w:sz w:val="20"/>
          <w:szCs w:val="20"/>
        </w:rPr>
        <w:softHyphen/>
        <w:t>ве</w:t>
      </w:r>
      <w:r w:rsidR="00B76F79">
        <w:rPr>
          <w:rFonts w:ascii="Arial" w:hAnsi="Arial" w:cs="Arial"/>
          <w:sz w:val="20"/>
          <w:szCs w:val="20"/>
        </w:rPr>
        <w:softHyphen/>
        <w:t>та ди</w:t>
      </w:r>
      <w:r w:rsidR="00B76F79">
        <w:rPr>
          <w:rFonts w:ascii="Arial" w:hAnsi="Arial" w:cs="Arial"/>
          <w:sz w:val="20"/>
          <w:szCs w:val="20"/>
        </w:rPr>
        <w:softHyphen/>
        <w:t>ре</w:t>
      </w:r>
      <w:r w:rsidR="00B76F79">
        <w:rPr>
          <w:rFonts w:ascii="Arial" w:hAnsi="Arial" w:cs="Arial"/>
          <w:sz w:val="20"/>
          <w:szCs w:val="20"/>
        </w:rPr>
        <w:softHyphen/>
        <w:t>к</w:t>
      </w:r>
      <w:r w:rsidR="00B76F79">
        <w:rPr>
          <w:rFonts w:ascii="Arial" w:hAnsi="Arial" w:cs="Arial"/>
          <w:sz w:val="20"/>
          <w:szCs w:val="20"/>
        </w:rPr>
        <w:softHyphen/>
        <w:t>то</w:t>
      </w:r>
      <w:r w:rsidR="00B76F79">
        <w:rPr>
          <w:rFonts w:ascii="Arial" w:hAnsi="Arial" w:cs="Arial"/>
          <w:sz w:val="20"/>
          <w:szCs w:val="20"/>
        </w:rPr>
        <w:softHyphen/>
        <w:t>ров</w:t>
      </w:r>
      <w:r>
        <w:rPr>
          <w:rFonts w:ascii="Arial" w:hAnsi="Arial" w:cs="Arial"/>
          <w:sz w:val="20"/>
          <w:szCs w:val="20"/>
        </w:rPr>
        <w:t xml:space="preserve"> Общества</w:t>
      </w:r>
      <w:r w:rsidR="00B76F79">
        <w:rPr>
          <w:rFonts w:ascii="Arial" w:hAnsi="Arial" w:cs="Arial"/>
          <w:sz w:val="20"/>
          <w:szCs w:val="20"/>
        </w:rPr>
        <w:t>.</w:t>
      </w:r>
    </w:p>
    <w:p w:rsidR="00B76F79" w:rsidRPr="002E20C4" w:rsidRDefault="00FA1259" w:rsidP="00E928BF">
      <w:pPr>
        <w:pStyle w:val="a3"/>
        <w:spacing w:line="320" w:lineRule="atLeast"/>
        <w:ind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8.3</w:t>
      </w:r>
      <w:r w:rsidR="00B76F79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В случае</w:t>
      </w:r>
      <w:proofErr w:type="gramStart"/>
      <w:r w:rsidR="00A07F55">
        <w:rPr>
          <w:rFonts w:ascii="Arial" w:hAnsi="Arial" w:cs="Arial"/>
          <w:sz w:val="20"/>
          <w:szCs w:val="20"/>
        </w:rPr>
        <w:t>,</w:t>
      </w:r>
      <w:proofErr w:type="gramEnd"/>
      <w:r>
        <w:rPr>
          <w:rFonts w:ascii="Arial" w:hAnsi="Arial" w:cs="Arial"/>
          <w:sz w:val="20"/>
          <w:szCs w:val="20"/>
        </w:rPr>
        <w:t xml:space="preserve"> если на В</w:t>
      </w:r>
      <w:r w:rsidR="00B76F79" w:rsidRPr="002E20C4">
        <w:rPr>
          <w:rFonts w:ascii="Arial" w:hAnsi="Arial" w:cs="Arial"/>
          <w:sz w:val="20"/>
          <w:szCs w:val="20"/>
        </w:rPr>
        <w:t>неочередном общем собрании, проводимом по решению лиц, имею</w:t>
      </w:r>
      <w:r>
        <w:rPr>
          <w:rFonts w:ascii="Arial" w:hAnsi="Arial" w:cs="Arial"/>
          <w:sz w:val="20"/>
          <w:szCs w:val="20"/>
        </w:rPr>
        <w:t>щих право требовать проведения В</w:t>
      </w:r>
      <w:r w:rsidR="00B76F79" w:rsidRPr="002E20C4">
        <w:rPr>
          <w:rFonts w:ascii="Arial" w:hAnsi="Arial" w:cs="Arial"/>
          <w:sz w:val="20"/>
          <w:szCs w:val="20"/>
        </w:rPr>
        <w:t xml:space="preserve">неочередного общего собрания, лица, которые председательствуют на общем собрании в соответствии с Федеральным законом </w:t>
      </w:r>
      <w:r w:rsidR="00A21273">
        <w:rPr>
          <w:rFonts w:ascii="Arial" w:hAnsi="Arial" w:cs="Arial"/>
          <w:sz w:val="20"/>
          <w:szCs w:val="20"/>
        </w:rPr>
        <w:t>«</w:t>
      </w:r>
      <w:r w:rsidR="00B76F79" w:rsidRPr="002E20C4">
        <w:rPr>
          <w:rFonts w:ascii="Arial" w:hAnsi="Arial" w:cs="Arial"/>
          <w:sz w:val="20"/>
          <w:szCs w:val="20"/>
        </w:rPr>
        <w:t>Об акционерных обществах</w:t>
      </w:r>
      <w:r>
        <w:rPr>
          <w:rFonts w:ascii="Arial" w:hAnsi="Arial" w:cs="Arial"/>
          <w:sz w:val="20"/>
          <w:szCs w:val="20"/>
        </w:rPr>
        <w:t>», У</w:t>
      </w:r>
      <w:r w:rsidR="00B76F79">
        <w:rPr>
          <w:rFonts w:ascii="Arial" w:hAnsi="Arial" w:cs="Arial"/>
          <w:sz w:val="20"/>
          <w:szCs w:val="20"/>
        </w:rPr>
        <w:t>ста</w:t>
      </w:r>
      <w:r>
        <w:rPr>
          <w:rFonts w:ascii="Arial" w:hAnsi="Arial" w:cs="Arial"/>
          <w:sz w:val="20"/>
          <w:szCs w:val="20"/>
        </w:rPr>
        <w:t>вом О</w:t>
      </w:r>
      <w:r w:rsidR="00B76F79">
        <w:rPr>
          <w:rFonts w:ascii="Arial" w:hAnsi="Arial" w:cs="Arial"/>
          <w:sz w:val="20"/>
          <w:szCs w:val="20"/>
        </w:rPr>
        <w:t>бщества</w:t>
      </w:r>
      <w:r>
        <w:rPr>
          <w:rFonts w:ascii="Arial" w:hAnsi="Arial" w:cs="Arial"/>
          <w:sz w:val="20"/>
          <w:szCs w:val="20"/>
        </w:rPr>
        <w:t xml:space="preserve"> или решением Совета директоров Общества,</w:t>
      </w:r>
      <w:r w:rsidR="00B76F79" w:rsidRPr="002E20C4">
        <w:rPr>
          <w:rFonts w:ascii="Arial" w:hAnsi="Arial" w:cs="Arial"/>
          <w:sz w:val="20"/>
          <w:szCs w:val="20"/>
        </w:rPr>
        <w:t xml:space="preserve"> отсутствуют </w:t>
      </w:r>
      <w:r w:rsidR="00B76F79">
        <w:rPr>
          <w:rFonts w:ascii="Arial" w:hAnsi="Arial" w:cs="Arial"/>
          <w:sz w:val="20"/>
          <w:szCs w:val="20"/>
        </w:rPr>
        <w:t>или отказываются председательствовать,</w:t>
      </w:r>
      <w:r>
        <w:rPr>
          <w:rFonts w:ascii="Arial" w:hAnsi="Arial" w:cs="Arial"/>
          <w:sz w:val="20"/>
          <w:szCs w:val="20"/>
        </w:rPr>
        <w:t xml:space="preserve"> Председателем О</w:t>
      </w:r>
      <w:r w:rsidR="00B76F79" w:rsidRPr="002E20C4">
        <w:rPr>
          <w:rFonts w:ascii="Arial" w:hAnsi="Arial" w:cs="Arial"/>
          <w:sz w:val="20"/>
          <w:szCs w:val="20"/>
        </w:rPr>
        <w:t xml:space="preserve">бщего собрания является лицо, </w:t>
      </w:r>
      <w:r>
        <w:rPr>
          <w:rFonts w:ascii="Arial" w:hAnsi="Arial" w:cs="Arial"/>
          <w:sz w:val="20"/>
          <w:szCs w:val="20"/>
        </w:rPr>
        <w:t>принявшее решение о проведении В</w:t>
      </w:r>
      <w:r w:rsidR="00B76F79" w:rsidRPr="002E20C4">
        <w:rPr>
          <w:rFonts w:ascii="Arial" w:hAnsi="Arial" w:cs="Arial"/>
          <w:sz w:val="20"/>
          <w:szCs w:val="20"/>
        </w:rPr>
        <w:t xml:space="preserve">неочередного общего собрания (его представитель), или, если решение о проведении </w:t>
      </w:r>
      <w:r>
        <w:rPr>
          <w:rFonts w:ascii="Arial" w:hAnsi="Arial" w:cs="Arial"/>
          <w:sz w:val="20"/>
          <w:szCs w:val="20"/>
        </w:rPr>
        <w:t>В</w:t>
      </w:r>
      <w:r w:rsidR="00B76F79" w:rsidRPr="002E20C4">
        <w:rPr>
          <w:rFonts w:ascii="Arial" w:hAnsi="Arial" w:cs="Arial"/>
          <w:sz w:val="20"/>
          <w:szCs w:val="20"/>
        </w:rPr>
        <w:t xml:space="preserve">неочередного общего собрания принято несколькими лицами, </w:t>
      </w:r>
      <w:r w:rsidR="00667DB3">
        <w:rPr>
          <w:i/>
          <w:iCs/>
        </w:rPr>
        <w:t>—</w:t>
      </w:r>
      <w:r w:rsidR="00B76F79" w:rsidRPr="002E20C4">
        <w:rPr>
          <w:rFonts w:ascii="Arial" w:hAnsi="Arial" w:cs="Arial"/>
          <w:sz w:val="20"/>
          <w:szCs w:val="20"/>
        </w:rPr>
        <w:t xml:space="preserve"> одно из них, определенное их решением.</w:t>
      </w:r>
    </w:p>
    <w:p w:rsidR="00B76F79" w:rsidRDefault="004C695A" w:rsidP="00E928BF">
      <w:pPr>
        <w:tabs>
          <w:tab w:val="left" w:pos="0"/>
          <w:tab w:val="left" w:pos="180"/>
        </w:tabs>
        <w:spacing w:line="320" w:lineRule="atLeast"/>
        <w:ind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8.4</w:t>
      </w:r>
      <w:r w:rsidR="00B76F79">
        <w:rPr>
          <w:rFonts w:ascii="Arial" w:hAnsi="Arial" w:cs="Arial"/>
          <w:sz w:val="20"/>
          <w:szCs w:val="20"/>
        </w:rPr>
        <w:t>. Ес</w:t>
      </w:r>
      <w:r w:rsidR="00B76F79">
        <w:rPr>
          <w:rFonts w:ascii="Arial" w:hAnsi="Arial" w:cs="Arial"/>
          <w:sz w:val="20"/>
          <w:szCs w:val="20"/>
        </w:rPr>
        <w:softHyphen/>
        <w:t>ли лица, указанные в п</w:t>
      </w:r>
      <w:r w:rsidR="00667DB3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8.2</w:t>
      </w:r>
      <w:r w:rsidR="00B76F79">
        <w:rPr>
          <w:rFonts w:ascii="Arial" w:hAnsi="Arial" w:cs="Arial"/>
          <w:sz w:val="20"/>
          <w:szCs w:val="20"/>
        </w:rPr>
        <w:t xml:space="preserve"> и </w:t>
      </w:r>
      <w:r>
        <w:rPr>
          <w:rFonts w:ascii="Arial" w:hAnsi="Arial" w:cs="Arial"/>
          <w:sz w:val="20"/>
          <w:szCs w:val="20"/>
        </w:rPr>
        <w:t>8.3.</w:t>
      </w:r>
      <w:r w:rsidR="00B76F79">
        <w:rPr>
          <w:rFonts w:ascii="Arial" w:hAnsi="Arial" w:cs="Arial"/>
          <w:sz w:val="20"/>
          <w:szCs w:val="20"/>
        </w:rPr>
        <w:t xml:space="preserve"> настоящей статьи, от</w:t>
      </w:r>
      <w:r w:rsidR="00B76F79">
        <w:rPr>
          <w:rFonts w:ascii="Arial" w:hAnsi="Arial" w:cs="Arial"/>
          <w:sz w:val="20"/>
          <w:szCs w:val="20"/>
        </w:rPr>
        <w:softHyphen/>
        <w:t>сут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ву</w:t>
      </w:r>
      <w:r w:rsidR="00B76F79">
        <w:rPr>
          <w:rFonts w:ascii="Arial" w:hAnsi="Arial" w:cs="Arial"/>
          <w:sz w:val="20"/>
          <w:szCs w:val="20"/>
        </w:rPr>
        <w:softHyphen/>
        <w:t>ют или от</w:t>
      </w:r>
      <w:r w:rsidR="00B76F79">
        <w:rPr>
          <w:rFonts w:ascii="Arial" w:hAnsi="Arial" w:cs="Arial"/>
          <w:sz w:val="20"/>
          <w:szCs w:val="20"/>
        </w:rPr>
        <w:softHyphen/>
        <w:t>ка</w:t>
      </w:r>
      <w:r w:rsidR="00B76F79">
        <w:rPr>
          <w:rFonts w:ascii="Arial" w:hAnsi="Arial" w:cs="Arial"/>
          <w:sz w:val="20"/>
          <w:szCs w:val="20"/>
        </w:rPr>
        <w:softHyphen/>
        <w:t>зы</w:t>
      </w:r>
      <w:r w:rsidR="00B76F79">
        <w:rPr>
          <w:rFonts w:ascii="Arial" w:hAnsi="Arial" w:cs="Arial"/>
          <w:sz w:val="20"/>
          <w:szCs w:val="20"/>
        </w:rPr>
        <w:softHyphen/>
        <w:t>ва</w:t>
      </w:r>
      <w:r w:rsidR="00B76F79">
        <w:rPr>
          <w:rFonts w:ascii="Arial" w:hAnsi="Arial" w:cs="Arial"/>
          <w:sz w:val="20"/>
          <w:szCs w:val="20"/>
        </w:rPr>
        <w:softHyphen/>
        <w:t>ют</w:t>
      </w:r>
      <w:r w:rsidR="00B76F79">
        <w:rPr>
          <w:rFonts w:ascii="Arial" w:hAnsi="Arial" w:cs="Arial"/>
          <w:sz w:val="20"/>
          <w:szCs w:val="20"/>
        </w:rPr>
        <w:softHyphen/>
        <w:t>ся пред</w:t>
      </w:r>
      <w:r w:rsidR="00B76F79">
        <w:rPr>
          <w:rFonts w:ascii="Arial" w:hAnsi="Arial" w:cs="Arial"/>
          <w:sz w:val="20"/>
          <w:szCs w:val="20"/>
        </w:rPr>
        <w:softHyphen/>
        <w:t>се</w:t>
      </w:r>
      <w:r w:rsidR="00B76F79">
        <w:rPr>
          <w:rFonts w:ascii="Arial" w:hAnsi="Arial" w:cs="Arial"/>
          <w:sz w:val="20"/>
          <w:szCs w:val="20"/>
        </w:rPr>
        <w:softHyphen/>
        <w:t>да</w:t>
      </w:r>
      <w:r w:rsidR="00B76F79">
        <w:rPr>
          <w:rFonts w:ascii="Arial" w:hAnsi="Arial" w:cs="Arial"/>
          <w:sz w:val="20"/>
          <w:szCs w:val="20"/>
        </w:rPr>
        <w:softHyphen/>
        <w:t>тель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во</w:t>
      </w:r>
      <w:r w:rsidR="00B76F79">
        <w:rPr>
          <w:rFonts w:ascii="Arial" w:hAnsi="Arial" w:cs="Arial"/>
          <w:sz w:val="20"/>
          <w:szCs w:val="20"/>
        </w:rPr>
        <w:softHyphen/>
        <w:t>вать, то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ние, про</w:t>
      </w:r>
      <w:r w:rsidR="00B76F79">
        <w:rPr>
          <w:rFonts w:ascii="Arial" w:hAnsi="Arial" w:cs="Arial"/>
          <w:sz w:val="20"/>
          <w:szCs w:val="20"/>
        </w:rPr>
        <w:softHyphen/>
        <w:t>во</w:t>
      </w:r>
      <w:r w:rsidR="00B76F79">
        <w:rPr>
          <w:rFonts w:ascii="Arial" w:hAnsi="Arial" w:cs="Arial"/>
          <w:sz w:val="20"/>
          <w:szCs w:val="20"/>
        </w:rPr>
        <w:softHyphen/>
        <w:t>ди</w:t>
      </w:r>
      <w:r w:rsidR="00B76F79">
        <w:rPr>
          <w:rFonts w:ascii="Arial" w:hAnsi="Arial" w:cs="Arial"/>
          <w:sz w:val="20"/>
          <w:szCs w:val="20"/>
        </w:rPr>
        <w:softHyphen/>
        <w:t>мое в фор</w:t>
      </w:r>
      <w:r w:rsidR="00B76F79">
        <w:rPr>
          <w:rFonts w:ascii="Arial" w:hAnsi="Arial" w:cs="Arial"/>
          <w:sz w:val="20"/>
          <w:szCs w:val="20"/>
        </w:rPr>
        <w:softHyphen/>
        <w:t>ме со</w:t>
      </w:r>
      <w:r w:rsidR="00B76F79">
        <w:rPr>
          <w:rFonts w:ascii="Arial" w:hAnsi="Arial" w:cs="Arial"/>
          <w:sz w:val="20"/>
          <w:szCs w:val="20"/>
        </w:rPr>
        <w:softHyphen/>
        <w:t>в</w:t>
      </w:r>
      <w:r w:rsidR="00B76F79">
        <w:rPr>
          <w:rFonts w:ascii="Arial" w:hAnsi="Arial" w:cs="Arial"/>
          <w:sz w:val="20"/>
          <w:szCs w:val="20"/>
        </w:rPr>
        <w:softHyphen/>
        <w:t>ме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t>го при</w:t>
      </w:r>
      <w:r>
        <w:rPr>
          <w:rFonts w:ascii="Arial" w:hAnsi="Arial" w:cs="Arial"/>
          <w:sz w:val="20"/>
          <w:szCs w:val="20"/>
        </w:rPr>
        <w:softHyphen/>
        <w:t>сут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вия, вы</w:t>
      </w:r>
      <w:r>
        <w:rPr>
          <w:rFonts w:ascii="Arial" w:hAnsi="Arial" w:cs="Arial"/>
          <w:sz w:val="20"/>
          <w:szCs w:val="20"/>
        </w:rPr>
        <w:softHyphen/>
        <w:t>би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ет П</w:t>
      </w:r>
      <w:r w:rsidR="00B76F79">
        <w:rPr>
          <w:rFonts w:ascii="Arial" w:hAnsi="Arial" w:cs="Arial"/>
          <w:sz w:val="20"/>
          <w:szCs w:val="20"/>
        </w:rPr>
        <w:t>ред</w:t>
      </w:r>
      <w:r w:rsidR="00B76F79">
        <w:rPr>
          <w:rFonts w:ascii="Arial" w:hAnsi="Arial" w:cs="Arial"/>
          <w:sz w:val="20"/>
          <w:szCs w:val="20"/>
        </w:rPr>
        <w:softHyphen/>
        <w:t>се</w:t>
      </w:r>
      <w:r w:rsidR="00B76F79">
        <w:rPr>
          <w:rFonts w:ascii="Arial" w:hAnsi="Arial" w:cs="Arial"/>
          <w:sz w:val="20"/>
          <w:szCs w:val="20"/>
        </w:rPr>
        <w:softHyphen/>
        <w:t>да</w:t>
      </w:r>
      <w:r w:rsidR="00B76F79">
        <w:rPr>
          <w:rFonts w:ascii="Arial" w:hAnsi="Arial" w:cs="Arial"/>
          <w:sz w:val="20"/>
          <w:szCs w:val="20"/>
        </w:rPr>
        <w:softHyphen/>
        <w:t>те</w:t>
      </w:r>
      <w:r w:rsidR="00B76F79">
        <w:rPr>
          <w:rFonts w:ascii="Arial" w:hAnsi="Arial" w:cs="Arial"/>
          <w:sz w:val="20"/>
          <w:szCs w:val="20"/>
        </w:rPr>
        <w:softHyphen/>
        <w:t>ля из чи</w:t>
      </w:r>
      <w:r w:rsidR="00B76F79">
        <w:rPr>
          <w:rFonts w:ascii="Arial" w:hAnsi="Arial" w:cs="Arial"/>
          <w:sz w:val="20"/>
          <w:szCs w:val="20"/>
        </w:rPr>
        <w:softHyphen/>
        <w:t>с</w:t>
      </w:r>
      <w:r w:rsidR="00B76F79">
        <w:rPr>
          <w:rFonts w:ascii="Arial" w:hAnsi="Arial" w:cs="Arial"/>
          <w:sz w:val="20"/>
          <w:szCs w:val="20"/>
        </w:rPr>
        <w:softHyphen/>
        <w:t>ла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ров, за</w:t>
      </w:r>
      <w:r w:rsidR="00B76F79">
        <w:rPr>
          <w:rFonts w:ascii="Arial" w:hAnsi="Arial" w:cs="Arial"/>
          <w:sz w:val="20"/>
          <w:szCs w:val="20"/>
        </w:rPr>
        <w:softHyphen/>
        <w:t>ре</w:t>
      </w:r>
      <w:r w:rsidR="00B76F79">
        <w:rPr>
          <w:rFonts w:ascii="Arial" w:hAnsi="Arial" w:cs="Arial"/>
          <w:sz w:val="20"/>
          <w:szCs w:val="20"/>
        </w:rPr>
        <w:softHyphen/>
        <w:t>ги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ри</w:t>
      </w:r>
      <w:r w:rsidR="00B76F79">
        <w:rPr>
          <w:rFonts w:ascii="Arial" w:hAnsi="Arial" w:cs="Arial"/>
          <w:sz w:val="20"/>
          <w:szCs w:val="20"/>
        </w:rPr>
        <w:softHyphen/>
        <w:t>ро</w:t>
      </w:r>
      <w:r w:rsidR="00B76F79">
        <w:rPr>
          <w:rFonts w:ascii="Arial" w:hAnsi="Arial" w:cs="Arial"/>
          <w:sz w:val="20"/>
          <w:szCs w:val="20"/>
        </w:rPr>
        <w:softHyphen/>
        <w:t>ван</w:t>
      </w:r>
      <w:r w:rsidR="00B76F79">
        <w:rPr>
          <w:rFonts w:ascii="Arial" w:hAnsi="Arial" w:cs="Arial"/>
          <w:sz w:val="20"/>
          <w:szCs w:val="20"/>
        </w:rPr>
        <w:softHyphen/>
        <w:t>ных для уча</w:t>
      </w:r>
      <w:r w:rsidR="00B76F79">
        <w:rPr>
          <w:rFonts w:ascii="Arial" w:hAnsi="Arial" w:cs="Arial"/>
          <w:sz w:val="20"/>
          <w:szCs w:val="20"/>
        </w:rPr>
        <w:softHyphen/>
        <w:t>стия в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нии.</w:t>
      </w:r>
    </w:p>
    <w:p w:rsidR="00B76F79" w:rsidRDefault="004C695A" w:rsidP="00E928BF">
      <w:pPr>
        <w:tabs>
          <w:tab w:val="left" w:pos="0"/>
          <w:tab w:val="left" w:pos="180"/>
        </w:tabs>
        <w:spacing w:line="320" w:lineRule="atLeast"/>
        <w:ind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этом слу</w:t>
      </w:r>
      <w:r>
        <w:rPr>
          <w:rFonts w:ascii="Arial" w:hAnsi="Arial" w:cs="Arial"/>
          <w:sz w:val="20"/>
          <w:szCs w:val="20"/>
        </w:rPr>
        <w:softHyphen/>
        <w:t>чае С</w:t>
      </w:r>
      <w:r w:rsidR="00B76F79">
        <w:rPr>
          <w:rFonts w:ascii="Arial" w:hAnsi="Arial" w:cs="Arial"/>
          <w:sz w:val="20"/>
          <w:szCs w:val="20"/>
        </w:rPr>
        <w:t>екретарь собрания объ</w:t>
      </w:r>
      <w:r w:rsidR="00B76F79">
        <w:rPr>
          <w:rFonts w:ascii="Arial" w:hAnsi="Arial" w:cs="Arial"/>
          <w:sz w:val="20"/>
          <w:szCs w:val="20"/>
        </w:rPr>
        <w:softHyphen/>
        <w:t>я</w:t>
      </w:r>
      <w:r w:rsidR="00B76F79">
        <w:rPr>
          <w:rFonts w:ascii="Arial" w:hAnsi="Arial" w:cs="Arial"/>
          <w:sz w:val="20"/>
          <w:szCs w:val="20"/>
        </w:rPr>
        <w:softHyphen/>
        <w:t>в</w:t>
      </w:r>
      <w:r w:rsidR="00B76F79">
        <w:rPr>
          <w:rFonts w:ascii="Arial" w:hAnsi="Arial" w:cs="Arial"/>
          <w:sz w:val="20"/>
          <w:szCs w:val="20"/>
        </w:rPr>
        <w:softHyphen/>
        <w:t>ля</w:t>
      </w:r>
      <w:r w:rsidR="00B76F79">
        <w:rPr>
          <w:rFonts w:ascii="Arial" w:hAnsi="Arial" w:cs="Arial"/>
          <w:sz w:val="20"/>
          <w:szCs w:val="20"/>
        </w:rPr>
        <w:softHyphen/>
        <w:t>ет пе</w:t>
      </w:r>
      <w:r w:rsidR="00B76F79">
        <w:rPr>
          <w:rFonts w:ascii="Arial" w:hAnsi="Arial" w:cs="Arial"/>
          <w:sz w:val="20"/>
          <w:szCs w:val="20"/>
        </w:rPr>
        <w:softHyphen/>
        <w:t>ре</w:t>
      </w:r>
      <w:r w:rsidR="00B76F79">
        <w:rPr>
          <w:rFonts w:ascii="Arial" w:hAnsi="Arial" w:cs="Arial"/>
          <w:sz w:val="20"/>
          <w:szCs w:val="20"/>
        </w:rPr>
        <w:softHyphen/>
        <w:t>рыв для вы</w:t>
      </w:r>
      <w:r w:rsidR="00B76F79">
        <w:rPr>
          <w:rFonts w:ascii="Arial" w:hAnsi="Arial" w:cs="Arial"/>
          <w:sz w:val="20"/>
          <w:szCs w:val="20"/>
        </w:rPr>
        <w:softHyphen/>
        <w:t>дв</w:t>
      </w:r>
      <w:r>
        <w:rPr>
          <w:rFonts w:ascii="Arial" w:hAnsi="Arial" w:cs="Arial"/>
          <w:sz w:val="20"/>
          <w:szCs w:val="20"/>
        </w:rPr>
        <w:t>и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ния кан</w:t>
      </w:r>
      <w:r>
        <w:rPr>
          <w:rFonts w:ascii="Arial" w:hAnsi="Arial" w:cs="Arial"/>
          <w:sz w:val="20"/>
          <w:szCs w:val="20"/>
        </w:rPr>
        <w:softHyphen/>
        <w:t>ди</w:t>
      </w:r>
      <w:r>
        <w:rPr>
          <w:rFonts w:ascii="Arial" w:hAnsi="Arial" w:cs="Arial"/>
          <w:sz w:val="20"/>
          <w:szCs w:val="20"/>
        </w:rPr>
        <w:softHyphen/>
        <w:t>да</w:t>
      </w:r>
      <w:r>
        <w:rPr>
          <w:rFonts w:ascii="Arial" w:hAnsi="Arial" w:cs="Arial"/>
          <w:sz w:val="20"/>
          <w:szCs w:val="20"/>
        </w:rPr>
        <w:softHyphen/>
        <w:t>тов на пост П</w:t>
      </w:r>
      <w:r w:rsidR="00B76F79">
        <w:rPr>
          <w:rFonts w:ascii="Arial" w:hAnsi="Arial" w:cs="Arial"/>
          <w:sz w:val="20"/>
          <w:szCs w:val="20"/>
        </w:rPr>
        <w:t>ред</w:t>
      </w:r>
      <w:r w:rsidR="00B76F79">
        <w:rPr>
          <w:rFonts w:ascii="Arial" w:hAnsi="Arial" w:cs="Arial"/>
          <w:sz w:val="20"/>
          <w:szCs w:val="20"/>
        </w:rPr>
        <w:softHyphen/>
        <w:t>се</w:t>
      </w:r>
      <w:r w:rsidR="00B76F79">
        <w:rPr>
          <w:rFonts w:ascii="Arial" w:hAnsi="Arial" w:cs="Arial"/>
          <w:sz w:val="20"/>
          <w:szCs w:val="20"/>
        </w:rPr>
        <w:softHyphen/>
        <w:t>да</w:t>
      </w:r>
      <w:r w:rsidR="00B76F79">
        <w:rPr>
          <w:rFonts w:ascii="Arial" w:hAnsi="Arial" w:cs="Arial"/>
          <w:sz w:val="20"/>
          <w:szCs w:val="20"/>
        </w:rPr>
        <w:softHyphen/>
        <w:t>те</w:t>
      </w:r>
      <w:r w:rsidR="00B76F79">
        <w:rPr>
          <w:rFonts w:ascii="Arial" w:hAnsi="Arial" w:cs="Arial"/>
          <w:sz w:val="20"/>
          <w:szCs w:val="20"/>
        </w:rPr>
        <w:softHyphen/>
        <w:t>ля об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ния.</w:t>
      </w:r>
    </w:p>
    <w:p w:rsidR="00B76F79" w:rsidRDefault="00B76F79" w:rsidP="00E928BF">
      <w:pPr>
        <w:tabs>
          <w:tab w:val="left" w:pos="0"/>
          <w:tab w:val="left" w:pos="180"/>
        </w:tabs>
        <w:spacing w:line="320" w:lineRule="atLeast"/>
        <w:ind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Уча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ни</w:t>
      </w:r>
      <w:r>
        <w:rPr>
          <w:rFonts w:ascii="Arial" w:hAnsi="Arial" w:cs="Arial"/>
          <w:sz w:val="20"/>
          <w:szCs w:val="20"/>
        </w:rPr>
        <w:softHyphen/>
        <w:t>ки (участник)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ния, рас</w:t>
      </w:r>
      <w:r>
        <w:rPr>
          <w:rFonts w:ascii="Arial" w:hAnsi="Arial" w:cs="Arial"/>
          <w:sz w:val="20"/>
          <w:szCs w:val="20"/>
        </w:rPr>
        <w:softHyphen/>
        <w:t>по</w:t>
      </w:r>
      <w:r>
        <w:rPr>
          <w:rFonts w:ascii="Arial" w:hAnsi="Arial" w:cs="Arial"/>
          <w:sz w:val="20"/>
          <w:szCs w:val="20"/>
        </w:rPr>
        <w:softHyphen/>
        <w:t>ря</w:t>
      </w:r>
      <w:r>
        <w:rPr>
          <w:rFonts w:ascii="Arial" w:hAnsi="Arial" w:cs="Arial"/>
          <w:sz w:val="20"/>
          <w:szCs w:val="20"/>
        </w:rPr>
        <w:softHyphen/>
        <w:t>жа</w:t>
      </w:r>
      <w:r>
        <w:rPr>
          <w:rFonts w:ascii="Arial" w:hAnsi="Arial" w:cs="Arial"/>
          <w:sz w:val="20"/>
          <w:szCs w:val="20"/>
        </w:rPr>
        <w:softHyphen/>
        <w:t>ю</w:t>
      </w:r>
      <w:r>
        <w:rPr>
          <w:rFonts w:ascii="Arial" w:hAnsi="Arial" w:cs="Arial"/>
          <w:sz w:val="20"/>
          <w:szCs w:val="20"/>
        </w:rPr>
        <w:softHyphen/>
        <w:t>щи</w:t>
      </w:r>
      <w:r>
        <w:rPr>
          <w:rFonts w:ascii="Arial" w:hAnsi="Arial" w:cs="Arial"/>
          <w:sz w:val="20"/>
          <w:szCs w:val="20"/>
        </w:rPr>
        <w:softHyphen/>
        <w:t>е</w:t>
      </w:r>
      <w:r>
        <w:rPr>
          <w:rFonts w:ascii="Arial" w:hAnsi="Arial" w:cs="Arial"/>
          <w:sz w:val="20"/>
          <w:szCs w:val="20"/>
        </w:rPr>
        <w:softHyphen/>
        <w:t>ся в со</w:t>
      </w:r>
      <w:r>
        <w:rPr>
          <w:rFonts w:ascii="Arial" w:hAnsi="Arial" w:cs="Arial"/>
          <w:sz w:val="20"/>
          <w:szCs w:val="20"/>
        </w:rPr>
        <w:softHyphen/>
        <w:t>во</w:t>
      </w:r>
      <w:r>
        <w:rPr>
          <w:rFonts w:ascii="Arial" w:hAnsi="Arial" w:cs="Arial"/>
          <w:sz w:val="20"/>
          <w:szCs w:val="20"/>
        </w:rPr>
        <w:softHyphen/>
        <w:t>куп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сти не ме</w:t>
      </w:r>
      <w:r>
        <w:rPr>
          <w:rFonts w:ascii="Arial" w:hAnsi="Arial" w:cs="Arial"/>
          <w:sz w:val="20"/>
          <w:szCs w:val="20"/>
        </w:rPr>
        <w:softHyphen/>
        <w:t>нее чем 2 про</w:t>
      </w:r>
      <w:r>
        <w:rPr>
          <w:rFonts w:ascii="Arial" w:hAnsi="Arial" w:cs="Arial"/>
          <w:sz w:val="20"/>
          <w:szCs w:val="20"/>
        </w:rPr>
        <w:softHyphen/>
        <w:t>ц</w:t>
      </w:r>
      <w:r w:rsidR="004C695A">
        <w:rPr>
          <w:rFonts w:ascii="Arial" w:hAnsi="Arial" w:cs="Arial"/>
          <w:sz w:val="20"/>
          <w:szCs w:val="20"/>
        </w:rPr>
        <w:t>ен</w:t>
      </w:r>
      <w:r w:rsidR="004C695A">
        <w:rPr>
          <w:rFonts w:ascii="Arial" w:hAnsi="Arial" w:cs="Arial"/>
          <w:sz w:val="20"/>
          <w:szCs w:val="20"/>
        </w:rPr>
        <w:softHyphen/>
        <w:t>та</w:t>
      </w:r>
      <w:r w:rsidR="004C695A">
        <w:rPr>
          <w:rFonts w:ascii="Arial" w:hAnsi="Arial" w:cs="Arial"/>
          <w:sz w:val="20"/>
          <w:szCs w:val="20"/>
        </w:rPr>
        <w:softHyphen/>
        <w:t>ми го</w:t>
      </w:r>
      <w:r w:rsidR="004C695A">
        <w:rPr>
          <w:rFonts w:ascii="Arial" w:hAnsi="Arial" w:cs="Arial"/>
          <w:sz w:val="20"/>
          <w:szCs w:val="20"/>
        </w:rPr>
        <w:softHyphen/>
        <w:t>ло</w:t>
      </w:r>
      <w:r w:rsidR="004C695A">
        <w:rPr>
          <w:rFonts w:ascii="Arial" w:hAnsi="Arial" w:cs="Arial"/>
          <w:sz w:val="20"/>
          <w:szCs w:val="20"/>
        </w:rPr>
        <w:softHyphen/>
        <w:t>су</w:t>
      </w:r>
      <w:r w:rsidR="004C695A">
        <w:rPr>
          <w:rFonts w:ascii="Arial" w:hAnsi="Arial" w:cs="Arial"/>
          <w:sz w:val="20"/>
          <w:szCs w:val="20"/>
        </w:rPr>
        <w:softHyphen/>
        <w:t>ю</w:t>
      </w:r>
      <w:r w:rsidR="004C695A">
        <w:rPr>
          <w:rFonts w:ascii="Arial" w:hAnsi="Arial" w:cs="Arial"/>
          <w:sz w:val="20"/>
          <w:szCs w:val="20"/>
        </w:rPr>
        <w:softHyphen/>
        <w:t>щих ак</w:t>
      </w:r>
      <w:r w:rsidR="004C695A">
        <w:rPr>
          <w:rFonts w:ascii="Arial" w:hAnsi="Arial" w:cs="Arial"/>
          <w:sz w:val="20"/>
          <w:szCs w:val="20"/>
        </w:rPr>
        <w:softHyphen/>
        <w:t>ций 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ва, до окон</w:t>
      </w:r>
      <w:r>
        <w:rPr>
          <w:rFonts w:ascii="Arial" w:hAnsi="Arial" w:cs="Arial"/>
          <w:sz w:val="20"/>
          <w:szCs w:val="20"/>
        </w:rPr>
        <w:softHyphen/>
        <w:t>ча</w:t>
      </w:r>
      <w:r>
        <w:rPr>
          <w:rFonts w:ascii="Arial" w:hAnsi="Arial" w:cs="Arial"/>
          <w:sz w:val="20"/>
          <w:szCs w:val="20"/>
        </w:rPr>
        <w:softHyphen/>
        <w:t>ния пе</w:t>
      </w:r>
      <w:r>
        <w:rPr>
          <w:rFonts w:ascii="Arial" w:hAnsi="Arial" w:cs="Arial"/>
          <w:sz w:val="20"/>
          <w:szCs w:val="20"/>
        </w:rPr>
        <w:softHyphen/>
        <w:t>ре</w:t>
      </w:r>
      <w:r>
        <w:rPr>
          <w:rFonts w:ascii="Arial" w:hAnsi="Arial" w:cs="Arial"/>
          <w:sz w:val="20"/>
          <w:szCs w:val="20"/>
        </w:rPr>
        <w:softHyphen/>
        <w:t>ры</w:t>
      </w:r>
      <w:r>
        <w:rPr>
          <w:rFonts w:ascii="Arial" w:hAnsi="Arial" w:cs="Arial"/>
          <w:sz w:val="20"/>
          <w:szCs w:val="20"/>
        </w:rPr>
        <w:softHyphen/>
        <w:t>ва по</w:t>
      </w:r>
      <w:r>
        <w:rPr>
          <w:rFonts w:ascii="Arial" w:hAnsi="Arial" w:cs="Arial"/>
          <w:sz w:val="20"/>
          <w:szCs w:val="20"/>
        </w:rPr>
        <w:softHyphen/>
        <w:t>да</w:t>
      </w:r>
      <w:r>
        <w:rPr>
          <w:rFonts w:ascii="Arial" w:hAnsi="Arial" w:cs="Arial"/>
          <w:sz w:val="20"/>
          <w:szCs w:val="20"/>
        </w:rPr>
        <w:softHyphen/>
        <w:t>ют в счет</w:t>
      </w:r>
      <w:r>
        <w:rPr>
          <w:rFonts w:ascii="Arial" w:hAnsi="Arial" w:cs="Arial"/>
          <w:sz w:val="20"/>
          <w:szCs w:val="20"/>
        </w:rPr>
        <w:softHyphen/>
        <w:t>ную ко</w:t>
      </w:r>
      <w:r>
        <w:rPr>
          <w:rFonts w:ascii="Arial" w:hAnsi="Arial" w:cs="Arial"/>
          <w:sz w:val="20"/>
          <w:szCs w:val="20"/>
        </w:rPr>
        <w:softHyphen/>
        <w:t>мис</w:t>
      </w:r>
      <w:r>
        <w:rPr>
          <w:rFonts w:ascii="Arial" w:hAnsi="Arial" w:cs="Arial"/>
          <w:sz w:val="20"/>
          <w:szCs w:val="20"/>
        </w:rPr>
        <w:softHyphen/>
        <w:t>сию пись</w:t>
      </w:r>
      <w:r>
        <w:rPr>
          <w:rFonts w:ascii="Arial" w:hAnsi="Arial" w:cs="Arial"/>
          <w:sz w:val="20"/>
          <w:szCs w:val="20"/>
        </w:rPr>
        <w:softHyphen/>
        <w:t>мен</w:t>
      </w:r>
      <w:r>
        <w:rPr>
          <w:rFonts w:ascii="Arial" w:hAnsi="Arial" w:cs="Arial"/>
          <w:sz w:val="20"/>
          <w:szCs w:val="20"/>
        </w:rPr>
        <w:softHyphen/>
        <w:t>ные за</w:t>
      </w:r>
      <w:r>
        <w:rPr>
          <w:rFonts w:ascii="Arial" w:hAnsi="Arial" w:cs="Arial"/>
          <w:sz w:val="20"/>
          <w:szCs w:val="20"/>
        </w:rPr>
        <w:softHyphen/>
        <w:t>яв</w:t>
      </w:r>
      <w:r>
        <w:rPr>
          <w:rFonts w:ascii="Arial" w:hAnsi="Arial" w:cs="Arial"/>
          <w:sz w:val="20"/>
          <w:szCs w:val="20"/>
        </w:rPr>
        <w:softHyphen/>
        <w:t>ки с ука</w:t>
      </w:r>
      <w:r>
        <w:rPr>
          <w:rFonts w:ascii="Arial" w:hAnsi="Arial" w:cs="Arial"/>
          <w:sz w:val="20"/>
          <w:szCs w:val="20"/>
        </w:rPr>
        <w:softHyphen/>
        <w:t>за</w:t>
      </w:r>
      <w:r>
        <w:rPr>
          <w:rFonts w:ascii="Arial" w:hAnsi="Arial" w:cs="Arial"/>
          <w:sz w:val="20"/>
          <w:szCs w:val="20"/>
        </w:rPr>
        <w:softHyphen/>
        <w:t>ни</w:t>
      </w:r>
      <w:r>
        <w:rPr>
          <w:rFonts w:ascii="Arial" w:hAnsi="Arial" w:cs="Arial"/>
          <w:sz w:val="20"/>
          <w:szCs w:val="20"/>
        </w:rPr>
        <w:softHyphen/>
        <w:t>ем:</w:t>
      </w:r>
    </w:p>
    <w:p w:rsidR="00B76F79" w:rsidRDefault="00B76F79" w:rsidP="004C695A">
      <w:pPr>
        <w:numPr>
          <w:ilvl w:val="0"/>
          <w:numId w:val="23"/>
        </w:numPr>
        <w:tabs>
          <w:tab w:val="left" w:pos="0"/>
          <w:tab w:val="left" w:pos="561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Ф.И.О. кан</w:t>
      </w:r>
      <w:r>
        <w:rPr>
          <w:rFonts w:ascii="Arial" w:hAnsi="Arial" w:cs="Arial"/>
          <w:sz w:val="20"/>
          <w:szCs w:val="20"/>
        </w:rPr>
        <w:softHyphen/>
        <w:t>ди</w:t>
      </w:r>
      <w:r>
        <w:rPr>
          <w:rFonts w:ascii="Arial" w:hAnsi="Arial" w:cs="Arial"/>
          <w:sz w:val="20"/>
          <w:szCs w:val="20"/>
        </w:rPr>
        <w:softHyphen/>
        <w:t>да</w:t>
      </w:r>
      <w:r>
        <w:rPr>
          <w:rFonts w:ascii="Arial" w:hAnsi="Arial" w:cs="Arial"/>
          <w:sz w:val="20"/>
          <w:szCs w:val="20"/>
        </w:rPr>
        <w:softHyphen/>
        <w:t>та;</w:t>
      </w:r>
    </w:p>
    <w:p w:rsidR="00B76F79" w:rsidRDefault="00B76F79" w:rsidP="004C695A">
      <w:pPr>
        <w:numPr>
          <w:ilvl w:val="0"/>
          <w:numId w:val="23"/>
        </w:numPr>
        <w:tabs>
          <w:tab w:val="left" w:pos="0"/>
          <w:tab w:val="left" w:pos="561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Ф.И.О. (на</w:t>
      </w:r>
      <w:r>
        <w:rPr>
          <w:rFonts w:ascii="Arial" w:hAnsi="Arial" w:cs="Arial"/>
          <w:sz w:val="20"/>
          <w:szCs w:val="20"/>
        </w:rPr>
        <w:softHyphen/>
        <w:t>име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ние)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ров, вы</w:t>
      </w:r>
      <w:r>
        <w:rPr>
          <w:rFonts w:ascii="Arial" w:hAnsi="Arial" w:cs="Arial"/>
          <w:sz w:val="20"/>
          <w:szCs w:val="20"/>
        </w:rPr>
        <w:softHyphen/>
        <w:t>дви</w:t>
      </w:r>
      <w:r>
        <w:rPr>
          <w:rFonts w:ascii="Arial" w:hAnsi="Arial" w:cs="Arial"/>
          <w:sz w:val="20"/>
          <w:szCs w:val="20"/>
        </w:rPr>
        <w:softHyphen/>
        <w:t>га</w:t>
      </w:r>
      <w:r>
        <w:rPr>
          <w:rFonts w:ascii="Arial" w:hAnsi="Arial" w:cs="Arial"/>
          <w:sz w:val="20"/>
          <w:szCs w:val="20"/>
        </w:rPr>
        <w:softHyphen/>
        <w:t>ю</w:t>
      </w:r>
      <w:r>
        <w:rPr>
          <w:rFonts w:ascii="Arial" w:hAnsi="Arial" w:cs="Arial"/>
          <w:sz w:val="20"/>
          <w:szCs w:val="20"/>
        </w:rPr>
        <w:softHyphen/>
        <w:t>щих кан</w:t>
      </w:r>
      <w:r>
        <w:rPr>
          <w:rFonts w:ascii="Arial" w:hAnsi="Arial" w:cs="Arial"/>
          <w:sz w:val="20"/>
          <w:szCs w:val="20"/>
        </w:rPr>
        <w:softHyphen/>
        <w:t>ди</w:t>
      </w:r>
      <w:r>
        <w:rPr>
          <w:rFonts w:ascii="Arial" w:hAnsi="Arial" w:cs="Arial"/>
          <w:sz w:val="20"/>
          <w:szCs w:val="20"/>
        </w:rPr>
        <w:softHyphen/>
        <w:t>да</w:t>
      </w:r>
      <w:r>
        <w:rPr>
          <w:rFonts w:ascii="Arial" w:hAnsi="Arial" w:cs="Arial"/>
          <w:sz w:val="20"/>
          <w:szCs w:val="20"/>
        </w:rPr>
        <w:softHyphen/>
        <w:t>та, ко</w:t>
      </w:r>
      <w:r>
        <w:rPr>
          <w:rFonts w:ascii="Arial" w:hAnsi="Arial" w:cs="Arial"/>
          <w:sz w:val="20"/>
          <w:szCs w:val="20"/>
        </w:rPr>
        <w:softHyphen/>
        <w:t>ли</w:t>
      </w:r>
      <w:r>
        <w:rPr>
          <w:rFonts w:ascii="Arial" w:hAnsi="Arial" w:cs="Arial"/>
          <w:sz w:val="20"/>
          <w:szCs w:val="20"/>
        </w:rPr>
        <w:softHyphen/>
        <w:t>че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 и ка</w:t>
      </w:r>
      <w:r>
        <w:rPr>
          <w:rFonts w:ascii="Arial" w:hAnsi="Arial" w:cs="Arial"/>
          <w:sz w:val="20"/>
          <w:szCs w:val="20"/>
        </w:rPr>
        <w:softHyphen/>
        <w:t>те</w:t>
      </w:r>
      <w:r>
        <w:rPr>
          <w:rFonts w:ascii="Arial" w:hAnsi="Arial" w:cs="Arial"/>
          <w:sz w:val="20"/>
          <w:szCs w:val="20"/>
        </w:rPr>
        <w:softHyphen/>
        <w:t>го</w:t>
      </w:r>
      <w:r>
        <w:rPr>
          <w:rFonts w:ascii="Arial" w:hAnsi="Arial" w:cs="Arial"/>
          <w:sz w:val="20"/>
          <w:szCs w:val="20"/>
        </w:rPr>
        <w:softHyphen/>
        <w:t>рии (ти</w:t>
      </w:r>
      <w:r>
        <w:rPr>
          <w:rFonts w:ascii="Arial" w:hAnsi="Arial" w:cs="Arial"/>
          <w:sz w:val="20"/>
          <w:szCs w:val="20"/>
        </w:rPr>
        <w:softHyphen/>
        <w:t>па) при</w:t>
      </w:r>
      <w:r>
        <w:rPr>
          <w:rFonts w:ascii="Arial" w:hAnsi="Arial" w:cs="Arial"/>
          <w:sz w:val="20"/>
          <w:szCs w:val="20"/>
        </w:rPr>
        <w:softHyphen/>
        <w:t>на</w:t>
      </w:r>
      <w:r>
        <w:rPr>
          <w:rFonts w:ascii="Arial" w:hAnsi="Arial" w:cs="Arial"/>
          <w:sz w:val="20"/>
          <w:szCs w:val="20"/>
        </w:rPr>
        <w:softHyphen/>
        <w:t>д</w:t>
      </w:r>
      <w:r>
        <w:rPr>
          <w:rFonts w:ascii="Arial" w:hAnsi="Arial" w:cs="Arial"/>
          <w:sz w:val="20"/>
          <w:szCs w:val="20"/>
        </w:rPr>
        <w:softHyphen/>
        <w:t>ле</w:t>
      </w:r>
      <w:r>
        <w:rPr>
          <w:rFonts w:ascii="Arial" w:hAnsi="Arial" w:cs="Arial"/>
          <w:sz w:val="20"/>
          <w:szCs w:val="20"/>
        </w:rPr>
        <w:softHyphen/>
        <w:t>жа</w:t>
      </w:r>
      <w:r>
        <w:rPr>
          <w:rFonts w:ascii="Arial" w:hAnsi="Arial" w:cs="Arial"/>
          <w:sz w:val="20"/>
          <w:szCs w:val="20"/>
        </w:rPr>
        <w:softHyphen/>
        <w:t>щих им ак</w:t>
      </w:r>
      <w:r>
        <w:rPr>
          <w:rFonts w:ascii="Arial" w:hAnsi="Arial" w:cs="Arial"/>
          <w:sz w:val="20"/>
          <w:szCs w:val="20"/>
        </w:rPr>
        <w:softHyphen/>
        <w:t>ций.</w:t>
      </w:r>
    </w:p>
    <w:p w:rsidR="00B76F79" w:rsidRDefault="004C695A" w:rsidP="00E928BF">
      <w:pPr>
        <w:tabs>
          <w:tab w:val="left" w:pos="0"/>
          <w:tab w:val="left" w:pos="180"/>
        </w:tabs>
        <w:spacing w:line="320" w:lineRule="atLeast"/>
        <w:ind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Об</w:t>
      </w:r>
      <w:r>
        <w:rPr>
          <w:rFonts w:ascii="Arial" w:hAnsi="Arial" w:cs="Arial"/>
          <w:sz w:val="20"/>
          <w:szCs w:val="20"/>
        </w:rPr>
        <w:softHyphen/>
        <w:t>щее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ние из</w:t>
      </w:r>
      <w:r>
        <w:rPr>
          <w:rFonts w:ascii="Arial" w:hAnsi="Arial" w:cs="Arial"/>
          <w:sz w:val="20"/>
          <w:szCs w:val="20"/>
        </w:rPr>
        <w:softHyphen/>
        <w:t>би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ет П</w:t>
      </w:r>
      <w:r w:rsidR="00B76F79">
        <w:rPr>
          <w:rFonts w:ascii="Arial" w:hAnsi="Arial" w:cs="Arial"/>
          <w:sz w:val="20"/>
          <w:szCs w:val="20"/>
        </w:rPr>
        <w:t>ред</w:t>
      </w:r>
      <w:r w:rsidR="00B76F79">
        <w:rPr>
          <w:rFonts w:ascii="Arial" w:hAnsi="Arial" w:cs="Arial"/>
          <w:sz w:val="20"/>
          <w:szCs w:val="20"/>
        </w:rPr>
        <w:softHyphen/>
        <w:t>се</w:t>
      </w:r>
      <w:r w:rsidR="00B76F79">
        <w:rPr>
          <w:rFonts w:ascii="Arial" w:hAnsi="Arial" w:cs="Arial"/>
          <w:sz w:val="20"/>
          <w:szCs w:val="20"/>
        </w:rPr>
        <w:softHyphen/>
        <w:t>да</w:t>
      </w:r>
      <w:r w:rsidR="00B76F79">
        <w:rPr>
          <w:rFonts w:ascii="Arial" w:hAnsi="Arial" w:cs="Arial"/>
          <w:sz w:val="20"/>
          <w:szCs w:val="20"/>
        </w:rPr>
        <w:softHyphen/>
        <w:t>те</w:t>
      </w:r>
      <w:r w:rsidR="00B76F79">
        <w:rPr>
          <w:rFonts w:ascii="Arial" w:hAnsi="Arial" w:cs="Arial"/>
          <w:sz w:val="20"/>
          <w:szCs w:val="20"/>
        </w:rPr>
        <w:softHyphen/>
        <w:t>ля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из чи</w:t>
      </w:r>
      <w:r w:rsidR="00B76F79">
        <w:rPr>
          <w:rFonts w:ascii="Arial" w:hAnsi="Arial" w:cs="Arial"/>
          <w:sz w:val="20"/>
          <w:szCs w:val="20"/>
        </w:rPr>
        <w:softHyphen/>
        <w:t>с</w:t>
      </w:r>
      <w:r w:rsidR="00B76F79">
        <w:rPr>
          <w:rFonts w:ascii="Arial" w:hAnsi="Arial" w:cs="Arial"/>
          <w:sz w:val="20"/>
          <w:szCs w:val="20"/>
        </w:rPr>
        <w:softHyphen/>
        <w:t>ла вы</w:t>
      </w:r>
      <w:r w:rsidR="00B76F79">
        <w:rPr>
          <w:rFonts w:ascii="Arial" w:hAnsi="Arial" w:cs="Arial"/>
          <w:sz w:val="20"/>
          <w:szCs w:val="20"/>
        </w:rPr>
        <w:softHyphen/>
        <w:t>дви</w:t>
      </w:r>
      <w:r w:rsidR="00B76F79">
        <w:rPr>
          <w:rFonts w:ascii="Arial" w:hAnsi="Arial" w:cs="Arial"/>
          <w:sz w:val="20"/>
          <w:szCs w:val="20"/>
        </w:rPr>
        <w:softHyphen/>
        <w:t>ну</w:t>
      </w:r>
      <w:r w:rsidR="00B76F79">
        <w:rPr>
          <w:rFonts w:ascii="Arial" w:hAnsi="Arial" w:cs="Arial"/>
          <w:sz w:val="20"/>
          <w:szCs w:val="20"/>
        </w:rPr>
        <w:softHyphen/>
        <w:t>тых кан</w:t>
      </w:r>
      <w:r w:rsidR="00B76F79">
        <w:rPr>
          <w:rFonts w:ascii="Arial" w:hAnsi="Arial" w:cs="Arial"/>
          <w:sz w:val="20"/>
          <w:szCs w:val="20"/>
        </w:rPr>
        <w:softHyphen/>
        <w:t>ди</w:t>
      </w:r>
      <w:r w:rsidR="00B76F79">
        <w:rPr>
          <w:rFonts w:ascii="Arial" w:hAnsi="Arial" w:cs="Arial"/>
          <w:sz w:val="20"/>
          <w:szCs w:val="20"/>
        </w:rPr>
        <w:softHyphen/>
        <w:t>да</w:t>
      </w:r>
      <w:r w:rsidR="00B76F79">
        <w:rPr>
          <w:rFonts w:ascii="Arial" w:hAnsi="Arial" w:cs="Arial"/>
          <w:sz w:val="20"/>
          <w:szCs w:val="20"/>
        </w:rPr>
        <w:softHyphen/>
        <w:t>тов.</w:t>
      </w:r>
    </w:p>
    <w:p w:rsidR="00B76F79" w:rsidRDefault="00B76F79" w:rsidP="00E928BF">
      <w:pPr>
        <w:tabs>
          <w:tab w:val="left" w:pos="0"/>
          <w:tab w:val="left" w:pos="180"/>
        </w:tabs>
        <w:spacing w:line="320" w:lineRule="atLeast"/>
        <w:ind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</w:t>
      </w:r>
      <w:r w:rsidR="004C695A">
        <w:rPr>
          <w:rFonts w:ascii="Arial" w:hAnsi="Arial" w:cs="Arial"/>
          <w:sz w:val="20"/>
          <w:szCs w:val="20"/>
        </w:rPr>
        <w:t>и го</w:t>
      </w:r>
      <w:r w:rsidR="004C695A">
        <w:rPr>
          <w:rFonts w:ascii="Arial" w:hAnsi="Arial" w:cs="Arial"/>
          <w:sz w:val="20"/>
          <w:szCs w:val="20"/>
        </w:rPr>
        <w:softHyphen/>
        <w:t>ло</w:t>
      </w:r>
      <w:r w:rsidR="004C695A">
        <w:rPr>
          <w:rFonts w:ascii="Arial" w:hAnsi="Arial" w:cs="Arial"/>
          <w:sz w:val="20"/>
          <w:szCs w:val="20"/>
        </w:rPr>
        <w:softHyphen/>
        <w:t>со</w:t>
      </w:r>
      <w:r w:rsidR="004C695A">
        <w:rPr>
          <w:rFonts w:ascii="Arial" w:hAnsi="Arial" w:cs="Arial"/>
          <w:sz w:val="20"/>
          <w:szCs w:val="20"/>
        </w:rPr>
        <w:softHyphen/>
        <w:t>ва</w:t>
      </w:r>
      <w:r w:rsidR="004C695A">
        <w:rPr>
          <w:rFonts w:ascii="Arial" w:hAnsi="Arial" w:cs="Arial"/>
          <w:sz w:val="20"/>
          <w:szCs w:val="20"/>
        </w:rPr>
        <w:softHyphen/>
        <w:t>нии по вы</w:t>
      </w:r>
      <w:r w:rsidR="004C695A">
        <w:rPr>
          <w:rFonts w:ascii="Arial" w:hAnsi="Arial" w:cs="Arial"/>
          <w:sz w:val="20"/>
          <w:szCs w:val="20"/>
        </w:rPr>
        <w:softHyphen/>
        <w:t>бо</w:t>
      </w:r>
      <w:r w:rsidR="004C695A">
        <w:rPr>
          <w:rFonts w:ascii="Arial" w:hAnsi="Arial" w:cs="Arial"/>
          <w:sz w:val="20"/>
          <w:szCs w:val="20"/>
        </w:rPr>
        <w:softHyphen/>
        <w:t>рам П</w:t>
      </w:r>
      <w:r>
        <w:rPr>
          <w:rFonts w:ascii="Arial" w:hAnsi="Arial" w:cs="Arial"/>
          <w:sz w:val="20"/>
          <w:szCs w:val="20"/>
        </w:rPr>
        <w:t>ред</w:t>
      </w:r>
      <w:r>
        <w:rPr>
          <w:rFonts w:ascii="Arial" w:hAnsi="Arial" w:cs="Arial"/>
          <w:sz w:val="20"/>
          <w:szCs w:val="20"/>
        </w:rPr>
        <w:softHyphen/>
        <w:t>се</w:t>
      </w:r>
      <w:r>
        <w:rPr>
          <w:rFonts w:ascii="Arial" w:hAnsi="Arial" w:cs="Arial"/>
          <w:sz w:val="20"/>
          <w:szCs w:val="20"/>
        </w:rPr>
        <w:softHyphen/>
        <w:t>да</w:t>
      </w:r>
      <w:r>
        <w:rPr>
          <w:rFonts w:ascii="Arial" w:hAnsi="Arial" w:cs="Arial"/>
          <w:sz w:val="20"/>
          <w:szCs w:val="20"/>
        </w:rPr>
        <w:softHyphen/>
        <w:t>те</w:t>
      </w:r>
      <w:r>
        <w:rPr>
          <w:rFonts w:ascii="Arial" w:hAnsi="Arial" w:cs="Arial"/>
          <w:sz w:val="20"/>
          <w:szCs w:val="20"/>
        </w:rPr>
        <w:softHyphen/>
        <w:t>ля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уча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ник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по</w:t>
      </w:r>
      <w:r>
        <w:rPr>
          <w:rFonts w:ascii="Arial" w:hAnsi="Arial" w:cs="Arial"/>
          <w:sz w:val="20"/>
          <w:szCs w:val="20"/>
        </w:rPr>
        <w:softHyphen/>
        <w:t>л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стью от</w:t>
      </w:r>
      <w:r>
        <w:rPr>
          <w:rFonts w:ascii="Arial" w:hAnsi="Arial" w:cs="Arial"/>
          <w:sz w:val="20"/>
          <w:szCs w:val="20"/>
        </w:rPr>
        <w:softHyphen/>
        <w:t>да</w:t>
      </w:r>
      <w:r>
        <w:rPr>
          <w:rFonts w:ascii="Arial" w:hAnsi="Arial" w:cs="Arial"/>
          <w:sz w:val="20"/>
          <w:szCs w:val="20"/>
        </w:rPr>
        <w:softHyphen/>
        <w:t>ет на</w:t>
      </w:r>
      <w:r>
        <w:rPr>
          <w:rFonts w:ascii="Arial" w:hAnsi="Arial" w:cs="Arial"/>
          <w:sz w:val="20"/>
          <w:szCs w:val="20"/>
        </w:rPr>
        <w:softHyphen/>
        <w:t>хо</w:t>
      </w:r>
      <w:r>
        <w:rPr>
          <w:rFonts w:ascii="Arial" w:hAnsi="Arial" w:cs="Arial"/>
          <w:sz w:val="20"/>
          <w:szCs w:val="20"/>
        </w:rPr>
        <w:softHyphen/>
        <w:t>дя</w:t>
      </w:r>
      <w:r>
        <w:rPr>
          <w:rFonts w:ascii="Arial" w:hAnsi="Arial" w:cs="Arial"/>
          <w:sz w:val="20"/>
          <w:szCs w:val="20"/>
        </w:rPr>
        <w:softHyphen/>
        <w:t>щи</w:t>
      </w:r>
      <w:r>
        <w:rPr>
          <w:rFonts w:ascii="Arial" w:hAnsi="Arial" w:cs="Arial"/>
          <w:sz w:val="20"/>
          <w:szCs w:val="20"/>
        </w:rPr>
        <w:softHyphen/>
        <w:t>е</w:t>
      </w:r>
      <w:r>
        <w:rPr>
          <w:rFonts w:ascii="Arial" w:hAnsi="Arial" w:cs="Arial"/>
          <w:sz w:val="20"/>
          <w:szCs w:val="20"/>
        </w:rPr>
        <w:softHyphen/>
        <w:t>ся в его рас</w:t>
      </w:r>
      <w:r>
        <w:rPr>
          <w:rFonts w:ascii="Arial" w:hAnsi="Arial" w:cs="Arial"/>
          <w:sz w:val="20"/>
          <w:szCs w:val="20"/>
        </w:rPr>
        <w:softHyphen/>
        <w:t>по</w:t>
      </w:r>
      <w:r>
        <w:rPr>
          <w:rFonts w:ascii="Arial" w:hAnsi="Arial" w:cs="Arial"/>
          <w:sz w:val="20"/>
          <w:szCs w:val="20"/>
        </w:rPr>
        <w:softHyphen/>
        <w:t>ря</w:t>
      </w:r>
      <w:r>
        <w:rPr>
          <w:rFonts w:ascii="Arial" w:hAnsi="Arial" w:cs="Arial"/>
          <w:sz w:val="20"/>
          <w:szCs w:val="20"/>
        </w:rPr>
        <w:softHyphen/>
        <w:t>же</w:t>
      </w:r>
      <w:r>
        <w:rPr>
          <w:rFonts w:ascii="Arial" w:hAnsi="Arial" w:cs="Arial"/>
          <w:sz w:val="20"/>
          <w:szCs w:val="20"/>
        </w:rPr>
        <w:softHyphen/>
        <w:t>нии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са толь</w:t>
      </w:r>
      <w:r>
        <w:rPr>
          <w:rFonts w:ascii="Arial" w:hAnsi="Arial" w:cs="Arial"/>
          <w:sz w:val="20"/>
          <w:szCs w:val="20"/>
        </w:rPr>
        <w:softHyphen/>
        <w:t>ко за од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го из кан</w:t>
      </w:r>
      <w:r>
        <w:rPr>
          <w:rFonts w:ascii="Arial" w:hAnsi="Arial" w:cs="Arial"/>
          <w:sz w:val="20"/>
          <w:szCs w:val="20"/>
        </w:rPr>
        <w:softHyphen/>
        <w:t>ди</w:t>
      </w:r>
      <w:r>
        <w:rPr>
          <w:rFonts w:ascii="Arial" w:hAnsi="Arial" w:cs="Arial"/>
          <w:sz w:val="20"/>
          <w:szCs w:val="20"/>
        </w:rPr>
        <w:softHyphen/>
        <w:t>да</w:t>
      </w:r>
      <w:r>
        <w:rPr>
          <w:rFonts w:ascii="Arial" w:hAnsi="Arial" w:cs="Arial"/>
          <w:sz w:val="20"/>
          <w:szCs w:val="20"/>
        </w:rPr>
        <w:softHyphen/>
        <w:t>тов или име</w:t>
      </w:r>
      <w:r>
        <w:rPr>
          <w:rFonts w:ascii="Arial" w:hAnsi="Arial" w:cs="Arial"/>
          <w:sz w:val="20"/>
          <w:szCs w:val="20"/>
        </w:rPr>
        <w:softHyphen/>
        <w:t>ет пра</w:t>
      </w:r>
      <w:r>
        <w:rPr>
          <w:rFonts w:ascii="Arial" w:hAnsi="Arial" w:cs="Arial"/>
          <w:sz w:val="20"/>
          <w:szCs w:val="20"/>
        </w:rPr>
        <w:softHyphen/>
        <w:t>во не от</w:t>
      </w:r>
      <w:r>
        <w:rPr>
          <w:rFonts w:ascii="Arial" w:hAnsi="Arial" w:cs="Arial"/>
          <w:sz w:val="20"/>
          <w:szCs w:val="20"/>
        </w:rPr>
        <w:softHyphen/>
        <w:t>да</w:t>
      </w:r>
      <w:r>
        <w:rPr>
          <w:rFonts w:ascii="Arial" w:hAnsi="Arial" w:cs="Arial"/>
          <w:sz w:val="20"/>
          <w:szCs w:val="20"/>
        </w:rPr>
        <w:softHyphen/>
        <w:t>вать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са ни</w:t>
      </w:r>
      <w:r>
        <w:rPr>
          <w:rFonts w:ascii="Arial" w:hAnsi="Arial" w:cs="Arial"/>
          <w:sz w:val="20"/>
          <w:szCs w:val="20"/>
        </w:rPr>
        <w:softHyphen/>
        <w:t>ко</w:t>
      </w:r>
      <w:r>
        <w:rPr>
          <w:rFonts w:ascii="Arial" w:hAnsi="Arial" w:cs="Arial"/>
          <w:sz w:val="20"/>
          <w:szCs w:val="20"/>
        </w:rPr>
        <w:softHyphen/>
        <w:t>му из них.</w:t>
      </w:r>
    </w:p>
    <w:p w:rsidR="00B76F79" w:rsidRDefault="00B76F79" w:rsidP="00E928BF">
      <w:pPr>
        <w:tabs>
          <w:tab w:val="left" w:pos="0"/>
          <w:tab w:val="left" w:pos="180"/>
        </w:tabs>
        <w:spacing w:line="320" w:lineRule="atLeast"/>
        <w:ind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 под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нии ито</w:t>
      </w:r>
      <w:r>
        <w:rPr>
          <w:rFonts w:ascii="Arial" w:hAnsi="Arial" w:cs="Arial"/>
          <w:sz w:val="20"/>
          <w:szCs w:val="20"/>
        </w:rPr>
        <w:softHyphen/>
        <w:t>го</w:t>
      </w:r>
      <w:r w:rsidR="004C695A">
        <w:rPr>
          <w:rFonts w:ascii="Arial" w:hAnsi="Arial" w:cs="Arial"/>
          <w:sz w:val="20"/>
          <w:szCs w:val="20"/>
        </w:rPr>
        <w:t>в го</w:t>
      </w:r>
      <w:r w:rsidR="004C695A">
        <w:rPr>
          <w:rFonts w:ascii="Arial" w:hAnsi="Arial" w:cs="Arial"/>
          <w:sz w:val="20"/>
          <w:szCs w:val="20"/>
        </w:rPr>
        <w:softHyphen/>
        <w:t>ло</w:t>
      </w:r>
      <w:r w:rsidR="004C695A">
        <w:rPr>
          <w:rFonts w:ascii="Arial" w:hAnsi="Arial" w:cs="Arial"/>
          <w:sz w:val="20"/>
          <w:szCs w:val="20"/>
        </w:rPr>
        <w:softHyphen/>
        <w:t>со</w:t>
      </w:r>
      <w:r w:rsidR="004C695A">
        <w:rPr>
          <w:rFonts w:ascii="Arial" w:hAnsi="Arial" w:cs="Arial"/>
          <w:sz w:val="20"/>
          <w:szCs w:val="20"/>
        </w:rPr>
        <w:softHyphen/>
        <w:t>ва</w:t>
      </w:r>
      <w:r w:rsidR="004C695A">
        <w:rPr>
          <w:rFonts w:ascii="Arial" w:hAnsi="Arial" w:cs="Arial"/>
          <w:sz w:val="20"/>
          <w:szCs w:val="20"/>
        </w:rPr>
        <w:softHyphen/>
        <w:t>ния по вы</w:t>
      </w:r>
      <w:r w:rsidR="004C695A">
        <w:rPr>
          <w:rFonts w:ascii="Arial" w:hAnsi="Arial" w:cs="Arial"/>
          <w:sz w:val="20"/>
          <w:szCs w:val="20"/>
        </w:rPr>
        <w:softHyphen/>
        <w:t>бо</w:t>
      </w:r>
      <w:r w:rsidR="004C695A">
        <w:rPr>
          <w:rFonts w:ascii="Arial" w:hAnsi="Arial" w:cs="Arial"/>
          <w:sz w:val="20"/>
          <w:szCs w:val="20"/>
        </w:rPr>
        <w:softHyphen/>
        <w:t>рам П</w:t>
      </w:r>
      <w:r>
        <w:rPr>
          <w:rFonts w:ascii="Arial" w:hAnsi="Arial" w:cs="Arial"/>
          <w:sz w:val="20"/>
          <w:szCs w:val="20"/>
        </w:rPr>
        <w:t>ред</w:t>
      </w:r>
      <w:r>
        <w:rPr>
          <w:rFonts w:ascii="Arial" w:hAnsi="Arial" w:cs="Arial"/>
          <w:sz w:val="20"/>
          <w:szCs w:val="20"/>
        </w:rPr>
        <w:softHyphen/>
        <w:t>се</w:t>
      </w:r>
      <w:r>
        <w:rPr>
          <w:rFonts w:ascii="Arial" w:hAnsi="Arial" w:cs="Arial"/>
          <w:sz w:val="20"/>
          <w:szCs w:val="20"/>
        </w:rPr>
        <w:softHyphen/>
        <w:t>да</w:t>
      </w:r>
      <w:r>
        <w:rPr>
          <w:rFonts w:ascii="Arial" w:hAnsi="Arial" w:cs="Arial"/>
          <w:sz w:val="20"/>
          <w:szCs w:val="20"/>
        </w:rPr>
        <w:softHyphen/>
        <w:t>те</w:t>
      </w:r>
      <w:r>
        <w:rPr>
          <w:rFonts w:ascii="Arial" w:hAnsi="Arial" w:cs="Arial"/>
          <w:sz w:val="20"/>
          <w:szCs w:val="20"/>
        </w:rPr>
        <w:softHyphen/>
        <w:t>ля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учи</w:t>
      </w:r>
      <w:r>
        <w:rPr>
          <w:rFonts w:ascii="Arial" w:hAnsi="Arial" w:cs="Arial"/>
          <w:sz w:val="20"/>
          <w:szCs w:val="20"/>
        </w:rPr>
        <w:softHyphen/>
        <w:t>ты</w:t>
      </w:r>
      <w:r>
        <w:rPr>
          <w:rFonts w:ascii="Arial" w:hAnsi="Arial" w:cs="Arial"/>
          <w:sz w:val="20"/>
          <w:szCs w:val="20"/>
        </w:rPr>
        <w:softHyphen/>
      </w:r>
      <w:r w:rsidR="004C695A">
        <w:rPr>
          <w:rFonts w:ascii="Arial" w:hAnsi="Arial" w:cs="Arial"/>
          <w:sz w:val="20"/>
          <w:szCs w:val="20"/>
        </w:rPr>
        <w:t>ва</w:t>
      </w:r>
      <w:r w:rsidR="004C695A">
        <w:rPr>
          <w:rFonts w:ascii="Arial" w:hAnsi="Arial" w:cs="Arial"/>
          <w:sz w:val="20"/>
          <w:szCs w:val="20"/>
        </w:rPr>
        <w:softHyphen/>
        <w:t>ют</w:t>
      </w:r>
      <w:r w:rsidR="004C695A">
        <w:rPr>
          <w:rFonts w:ascii="Arial" w:hAnsi="Arial" w:cs="Arial"/>
          <w:sz w:val="20"/>
          <w:szCs w:val="20"/>
        </w:rPr>
        <w:softHyphen/>
        <w:t>ся го</w:t>
      </w:r>
      <w:r w:rsidR="004C695A">
        <w:rPr>
          <w:rFonts w:ascii="Arial" w:hAnsi="Arial" w:cs="Arial"/>
          <w:sz w:val="20"/>
          <w:szCs w:val="20"/>
        </w:rPr>
        <w:softHyphen/>
        <w:t>ло</w:t>
      </w:r>
      <w:r w:rsidR="004C695A">
        <w:rPr>
          <w:rFonts w:ascii="Arial" w:hAnsi="Arial" w:cs="Arial"/>
          <w:sz w:val="20"/>
          <w:szCs w:val="20"/>
        </w:rPr>
        <w:softHyphen/>
        <w:t>су</w:t>
      </w:r>
      <w:r w:rsidR="004C695A">
        <w:rPr>
          <w:rFonts w:ascii="Arial" w:hAnsi="Arial" w:cs="Arial"/>
          <w:sz w:val="20"/>
          <w:szCs w:val="20"/>
        </w:rPr>
        <w:softHyphen/>
        <w:t>ю</w:t>
      </w:r>
      <w:r w:rsidR="004C695A">
        <w:rPr>
          <w:rFonts w:ascii="Arial" w:hAnsi="Arial" w:cs="Arial"/>
          <w:sz w:val="20"/>
          <w:szCs w:val="20"/>
        </w:rPr>
        <w:softHyphen/>
        <w:t>щие ак</w:t>
      </w:r>
      <w:r w:rsidR="004C695A">
        <w:rPr>
          <w:rFonts w:ascii="Arial" w:hAnsi="Arial" w:cs="Arial"/>
          <w:sz w:val="20"/>
          <w:szCs w:val="20"/>
        </w:rPr>
        <w:softHyphen/>
        <w:t>ции 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ва, а также акции, голосующие по отдельным вопросам повестки дня.</w:t>
      </w:r>
    </w:p>
    <w:p w:rsidR="00B76F79" w:rsidRDefault="00B76F79" w:rsidP="00E928BF">
      <w:pPr>
        <w:tabs>
          <w:tab w:val="left" w:pos="0"/>
          <w:tab w:val="left" w:pos="180"/>
        </w:tabs>
        <w:spacing w:line="320" w:lineRule="atLeast"/>
        <w:ind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Кан</w:t>
      </w:r>
      <w:r>
        <w:rPr>
          <w:rFonts w:ascii="Arial" w:hAnsi="Arial" w:cs="Arial"/>
          <w:sz w:val="20"/>
          <w:szCs w:val="20"/>
        </w:rPr>
        <w:softHyphen/>
        <w:t>ди</w:t>
      </w:r>
      <w:r>
        <w:rPr>
          <w:rFonts w:ascii="Arial" w:hAnsi="Arial" w:cs="Arial"/>
          <w:sz w:val="20"/>
          <w:szCs w:val="20"/>
        </w:rPr>
        <w:softHyphen/>
        <w:t>дат счи</w:t>
      </w:r>
      <w:r>
        <w:rPr>
          <w:rFonts w:ascii="Arial" w:hAnsi="Arial" w:cs="Arial"/>
          <w:sz w:val="20"/>
          <w:szCs w:val="20"/>
        </w:rPr>
        <w:softHyphen/>
        <w:t>та</w:t>
      </w:r>
      <w:r>
        <w:rPr>
          <w:rFonts w:ascii="Arial" w:hAnsi="Arial" w:cs="Arial"/>
          <w:sz w:val="20"/>
          <w:szCs w:val="20"/>
        </w:rPr>
        <w:softHyphen/>
        <w:t>ет</w:t>
      </w:r>
      <w:r>
        <w:rPr>
          <w:rFonts w:ascii="Arial" w:hAnsi="Arial" w:cs="Arial"/>
          <w:sz w:val="20"/>
          <w:szCs w:val="20"/>
        </w:rPr>
        <w:softHyphen/>
        <w:t>ся из</w:t>
      </w:r>
      <w:r>
        <w:rPr>
          <w:rFonts w:ascii="Arial" w:hAnsi="Arial" w:cs="Arial"/>
          <w:sz w:val="20"/>
          <w:szCs w:val="20"/>
        </w:rPr>
        <w:softHyphen/>
        <w:t>бран</w:t>
      </w:r>
      <w:r>
        <w:rPr>
          <w:rFonts w:ascii="Arial" w:hAnsi="Arial" w:cs="Arial"/>
          <w:sz w:val="20"/>
          <w:szCs w:val="20"/>
        </w:rPr>
        <w:softHyphen/>
        <w:t>ным, ес</w:t>
      </w:r>
      <w:r>
        <w:rPr>
          <w:rFonts w:ascii="Arial" w:hAnsi="Arial" w:cs="Arial"/>
          <w:sz w:val="20"/>
          <w:szCs w:val="20"/>
        </w:rPr>
        <w:softHyphen/>
        <w:t>ли за не</w:t>
      </w:r>
      <w:r>
        <w:rPr>
          <w:rFonts w:ascii="Arial" w:hAnsi="Arial" w:cs="Arial"/>
          <w:sz w:val="20"/>
          <w:szCs w:val="20"/>
        </w:rPr>
        <w:softHyphen/>
        <w:t>го по</w:t>
      </w:r>
      <w:r>
        <w:rPr>
          <w:rFonts w:ascii="Arial" w:hAnsi="Arial" w:cs="Arial"/>
          <w:sz w:val="20"/>
          <w:szCs w:val="20"/>
        </w:rPr>
        <w:softHyphen/>
        <w:t>да</w:t>
      </w:r>
      <w:r>
        <w:rPr>
          <w:rFonts w:ascii="Arial" w:hAnsi="Arial" w:cs="Arial"/>
          <w:sz w:val="20"/>
          <w:szCs w:val="20"/>
        </w:rPr>
        <w:softHyphen/>
        <w:t>но более 50 про</w:t>
      </w:r>
      <w:r>
        <w:rPr>
          <w:rFonts w:ascii="Arial" w:hAnsi="Arial" w:cs="Arial"/>
          <w:sz w:val="20"/>
          <w:szCs w:val="20"/>
        </w:rPr>
        <w:softHyphen/>
        <w:t>цен</w:t>
      </w:r>
      <w:r>
        <w:rPr>
          <w:rFonts w:ascii="Arial" w:hAnsi="Arial" w:cs="Arial"/>
          <w:sz w:val="20"/>
          <w:szCs w:val="20"/>
        </w:rPr>
        <w:softHyphen/>
        <w:t>тов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сов лиц, участвующих в собрании.</w:t>
      </w:r>
    </w:p>
    <w:p w:rsidR="00810379" w:rsidRDefault="004C695A" w:rsidP="00E928BF">
      <w:pPr>
        <w:tabs>
          <w:tab w:val="left" w:pos="0"/>
          <w:tab w:val="left" w:pos="180"/>
        </w:tabs>
        <w:spacing w:line="320" w:lineRule="atLeast"/>
        <w:ind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8.5</w:t>
      </w:r>
      <w:r w:rsidR="00B76F79">
        <w:rPr>
          <w:rFonts w:ascii="Arial" w:hAnsi="Arial" w:cs="Arial"/>
          <w:sz w:val="20"/>
          <w:szCs w:val="20"/>
        </w:rPr>
        <w:t>. Пред</w:t>
      </w:r>
      <w:r w:rsidR="00B76F79">
        <w:rPr>
          <w:rFonts w:ascii="Arial" w:hAnsi="Arial" w:cs="Arial"/>
          <w:sz w:val="20"/>
          <w:szCs w:val="20"/>
        </w:rPr>
        <w:softHyphen/>
        <w:t>се</w:t>
      </w:r>
      <w:r w:rsidR="00B76F79">
        <w:rPr>
          <w:rFonts w:ascii="Arial" w:hAnsi="Arial" w:cs="Arial"/>
          <w:sz w:val="20"/>
          <w:szCs w:val="20"/>
        </w:rPr>
        <w:softHyphen/>
        <w:t>да</w:t>
      </w:r>
      <w:r w:rsidR="00B76F79">
        <w:rPr>
          <w:rFonts w:ascii="Arial" w:hAnsi="Arial" w:cs="Arial"/>
          <w:sz w:val="20"/>
          <w:szCs w:val="20"/>
        </w:rPr>
        <w:softHyphen/>
        <w:t>тель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ния:</w:t>
      </w:r>
    </w:p>
    <w:p w:rsidR="00B76F79" w:rsidRDefault="00B76F79" w:rsidP="004C695A">
      <w:pPr>
        <w:numPr>
          <w:ilvl w:val="0"/>
          <w:numId w:val="24"/>
        </w:numPr>
        <w:tabs>
          <w:tab w:val="left" w:pos="0"/>
          <w:tab w:val="left" w:pos="18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объ</w:t>
      </w:r>
      <w:r>
        <w:rPr>
          <w:rFonts w:ascii="Arial" w:hAnsi="Arial" w:cs="Arial"/>
          <w:sz w:val="20"/>
          <w:szCs w:val="20"/>
        </w:rPr>
        <w:softHyphen/>
        <w:t>я</w:t>
      </w:r>
      <w:r>
        <w:rPr>
          <w:rFonts w:ascii="Arial" w:hAnsi="Arial" w:cs="Arial"/>
          <w:sz w:val="20"/>
          <w:szCs w:val="20"/>
        </w:rPr>
        <w:softHyphen/>
        <w:t>в</w:t>
      </w:r>
      <w:r>
        <w:rPr>
          <w:rFonts w:ascii="Arial" w:hAnsi="Arial" w:cs="Arial"/>
          <w:sz w:val="20"/>
          <w:szCs w:val="20"/>
        </w:rPr>
        <w:softHyphen/>
        <w:t>ля</w:t>
      </w:r>
      <w:r>
        <w:rPr>
          <w:rFonts w:ascii="Arial" w:hAnsi="Arial" w:cs="Arial"/>
          <w:sz w:val="20"/>
          <w:szCs w:val="20"/>
        </w:rPr>
        <w:softHyphen/>
        <w:t>ет об от</w:t>
      </w:r>
      <w:r>
        <w:rPr>
          <w:rFonts w:ascii="Arial" w:hAnsi="Arial" w:cs="Arial"/>
          <w:sz w:val="20"/>
          <w:szCs w:val="20"/>
        </w:rPr>
        <w:softHyphen/>
        <w:t>кры</w:t>
      </w:r>
      <w:r>
        <w:rPr>
          <w:rFonts w:ascii="Arial" w:hAnsi="Arial" w:cs="Arial"/>
          <w:sz w:val="20"/>
          <w:szCs w:val="20"/>
        </w:rPr>
        <w:softHyphen/>
        <w:t>тии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и за</w:t>
      </w:r>
      <w:r>
        <w:rPr>
          <w:rFonts w:ascii="Arial" w:hAnsi="Arial" w:cs="Arial"/>
          <w:sz w:val="20"/>
          <w:szCs w:val="20"/>
        </w:rPr>
        <w:softHyphen/>
        <w:t>вер</w:t>
      </w:r>
      <w:r>
        <w:rPr>
          <w:rFonts w:ascii="Arial" w:hAnsi="Arial" w:cs="Arial"/>
          <w:sz w:val="20"/>
          <w:szCs w:val="20"/>
        </w:rPr>
        <w:softHyphen/>
        <w:t>ше</w:t>
      </w:r>
      <w:r>
        <w:rPr>
          <w:rFonts w:ascii="Arial" w:hAnsi="Arial" w:cs="Arial"/>
          <w:sz w:val="20"/>
          <w:szCs w:val="20"/>
        </w:rPr>
        <w:softHyphen/>
        <w:t>нии его ра</w:t>
      </w:r>
      <w:r>
        <w:rPr>
          <w:rFonts w:ascii="Arial" w:hAnsi="Arial" w:cs="Arial"/>
          <w:sz w:val="20"/>
          <w:szCs w:val="20"/>
        </w:rPr>
        <w:softHyphen/>
        <w:t>бо</w:t>
      </w:r>
      <w:r>
        <w:rPr>
          <w:rFonts w:ascii="Arial" w:hAnsi="Arial" w:cs="Arial"/>
          <w:sz w:val="20"/>
          <w:szCs w:val="20"/>
        </w:rPr>
        <w:softHyphen/>
        <w:t>ты;</w:t>
      </w:r>
    </w:p>
    <w:p w:rsidR="00B76F79" w:rsidRDefault="00B76F79" w:rsidP="004C695A">
      <w:pPr>
        <w:numPr>
          <w:ilvl w:val="0"/>
          <w:numId w:val="24"/>
        </w:numPr>
        <w:tabs>
          <w:tab w:val="left" w:pos="0"/>
          <w:tab w:val="left" w:pos="18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 за</w:t>
      </w:r>
      <w:r>
        <w:rPr>
          <w:rFonts w:ascii="Arial" w:hAnsi="Arial" w:cs="Arial"/>
          <w:sz w:val="20"/>
          <w:szCs w:val="20"/>
        </w:rPr>
        <w:softHyphen/>
        <w:t>вер</w:t>
      </w:r>
      <w:r>
        <w:rPr>
          <w:rFonts w:ascii="Arial" w:hAnsi="Arial" w:cs="Arial"/>
          <w:sz w:val="20"/>
          <w:szCs w:val="20"/>
        </w:rPr>
        <w:softHyphen/>
        <w:t>ше</w:t>
      </w:r>
      <w:r>
        <w:rPr>
          <w:rFonts w:ascii="Arial" w:hAnsi="Arial" w:cs="Arial"/>
          <w:sz w:val="20"/>
          <w:szCs w:val="20"/>
        </w:rPr>
        <w:softHyphen/>
        <w:t>нии об</w:t>
      </w:r>
      <w:r>
        <w:rPr>
          <w:rFonts w:ascii="Arial" w:hAnsi="Arial" w:cs="Arial"/>
          <w:sz w:val="20"/>
          <w:szCs w:val="20"/>
        </w:rPr>
        <w:softHyphen/>
        <w:t>су</w:t>
      </w:r>
      <w:r>
        <w:rPr>
          <w:rFonts w:ascii="Arial" w:hAnsi="Arial" w:cs="Arial"/>
          <w:sz w:val="20"/>
          <w:szCs w:val="20"/>
        </w:rPr>
        <w:softHyphen/>
        <w:t>ж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ния всех во</w:t>
      </w:r>
      <w:r>
        <w:rPr>
          <w:rFonts w:ascii="Arial" w:hAnsi="Arial" w:cs="Arial"/>
          <w:sz w:val="20"/>
          <w:szCs w:val="20"/>
        </w:rPr>
        <w:softHyphen/>
        <w:t>п</w:t>
      </w:r>
      <w:r>
        <w:rPr>
          <w:rFonts w:ascii="Arial" w:hAnsi="Arial" w:cs="Arial"/>
          <w:sz w:val="20"/>
          <w:szCs w:val="20"/>
        </w:rPr>
        <w:softHyphen/>
        <w:t>ро</w:t>
      </w:r>
      <w:r>
        <w:rPr>
          <w:rFonts w:ascii="Arial" w:hAnsi="Arial" w:cs="Arial"/>
          <w:sz w:val="20"/>
          <w:szCs w:val="20"/>
        </w:rPr>
        <w:softHyphen/>
        <w:t>сов по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ки дня объ</w:t>
      </w:r>
      <w:r>
        <w:rPr>
          <w:rFonts w:ascii="Arial" w:hAnsi="Arial" w:cs="Arial"/>
          <w:sz w:val="20"/>
          <w:szCs w:val="20"/>
        </w:rPr>
        <w:softHyphen/>
        <w:t>я</w:t>
      </w:r>
      <w:r>
        <w:rPr>
          <w:rFonts w:ascii="Arial" w:hAnsi="Arial" w:cs="Arial"/>
          <w:sz w:val="20"/>
          <w:szCs w:val="20"/>
        </w:rPr>
        <w:softHyphen/>
        <w:t>в</w:t>
      </w:r>
      <w:r>
        <w:rPr>
          <w:rFonts w:ascii="Arial" w:hAnsi="Arial" w:cs="Arial"/>
          <w:sz w:val="20"/>
          <w:szCs w:val="20"/>
        </w:rPr>
        <w:softHyphen/>
        <w:t>ля</w:t>
      </w:r>
      <w:r>
        <w:rPr>
          <w:rFonts w:ascii="Arial" w:hAnsi="Arial" w:cs="Arial"/>
          <w:sz w:val="20"/>
          <w:szCs w:val="20"/>
        </w:rPr>
        <w:softHyphen/>
        <w:t>ет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со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ние по ним;</w:t>
      </w:r>
    </w:p>
    <w:p w:rsidR="00B76F79" w:rsidRPr="00A46905" w:rsidRDefault="00B76F79" w:rsidP="004C695A">
      <w:pPr>
        <w:numPr>
          <w:ilvl w:val="0"/>
          <w:numId w:val="24"/>
        </w:numPr>
        <w:tabs>
          <w:tab w:val="left" w:pos="0"/>
          <w:tab w:val="left" w:pos="18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A46905">
        <w:rPr>
          <w:rFonts w:ascii="Arial" w:hAnsi="Arial" w:cs="Arial"/>
          <w:sz w:val="20"/>
          <w:szCs w:val="20"/>
        </w:rPr>
        <w:t>ведет со</w:t>
      </w:r>
      <w:r w:rsidRPr="00A46905">
        <w:rPr>
          <w:rFonts w:ascii="Arial" w:hAnsi="Arial" w:cs="Arial"/>
          <w:sz w:val="20"/>
          <w:szCs w:val="20"/>
        </w:rPr>
        <w:softHyphen/>
        <w:t>б</w:t>
      </w:r>
      <w:r w:rsidRPr="00A46905">
        <w:rPr>
          <w:rFonts w:ascii="Arial" w:hAnsi="Arial" w:cs="Arial"/>
          <w:sz w:val="20"/>
          <w:szCs w:val="20"/>
        </w:rPr>
        <w:softHyphen/>
        <w:t>ра</w:t>
      </w:r>
      <w:r w:rsidRPr="00A46905">
        <w:rPr>
          <w:rFonts w:ascii="Arial" w:hAnsi="Arial" w:cs="Arial"/>
          <w:sz w:val="20"/>
          <w:szCs w:val="20"/>
        </w:rPr>
        <w:softHyphen/>
        <w:t>ние;</w:t>
      </w:r>
    </w:p>
    <w:p w:rsidR="00B76F79" w:rsidRDefault="00B76F79" w:rsidP="004C695A">
      <w:pPr>
        <w:numPr>
          <w:ilvl w:val="0"/>
          <w:numId w:val="24"/>
        </w:numPr>
        <w:tabs>
          <w:tab w:val="left" w:pos="0"/>
          <w:tab w:val="left" w:pos="18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кон</w:t>
      </w:r>
      <w:r>
        <w:rPr>
          <w:rFonts w:ascii="Arial" w:hAnsi="Arial" w:cs="Arial"/>
          <w:sz w:val="20"/>
          <w:szCs w:val="20"/>
        </w:rPr>
        <w:softHyphen/>
        <w:t>т</w:t>
      </w:r>
      <w:r>
        <w:rPr>
          <w:rFonts w:ascii="Arial" w:hAnsi="Arial" w:cs="Arial"/>
          <w:sz w:val="20"/>
          <w:szCs w:val="20"/>
        </w:rPr>
        <w:softHyphen/>
        <w:t>ро</w:t>
      </w:r>
      <w:r>
        <w:rPr>
          <w:rFonts w:ascii="Arial" w:hAnsi="Arial" w:cs="Arial"/>
          <w:sz w:val="20"/>
          <w:szCs w:val="20"/>
        </w:rPr>
        <w:softHyphen/>
        <w:t>ли</w:t>
      </w:r>
      <w:r>
        <w:rPr>
          <w:rFonts w:ascii="Arial" w:hAnsi="Arial" w:cs="Arial"/>
          <w:sz w:val="20"/>
          <w:szCs w:val="20"/>
        </w:rPr>
        <w:softHyphen/>
        <w:t>ру</w:t>
      </w:r>
      <w:r>
        <w:rPr>
          <w:rFonts w:ascii="Arial" w:hAnsi="Arial" w:cs="Arial"/>
          <w:sz w:val="20"/>
          <w:szCs w:val="20"/>
        </w:rPr>
        <w:softHyphen/>
        <w:t>ет ис</w:t>
      </w:r>
      <w:r>
        <w:rPr>
          <w:rFonts w:ascii="Arial" w:hAnsi="Arial" w:cs="Arial"/>
          <w:sz w:val="20"/>
          <w:szCs w:val="20"/>
        </w:rPr>
        <w:softHyphen/>
        <w:t>по</w:t>
      </w:r>
      <w:r>
        <w:rPr>
          <w:rFonts w:ascii="Arial" w:hAnsi="Arial" w:cs="Arial"/>
          <w:sz w:val="20"/>
          <w:szCs w:val="20"/>
        </w:rPr>
        <w:softHyphen/>
        <w:t>л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ние порядка ведения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ния;</w:t>
      </w:r>
    </w:p>
    <w:p w:rsidR="00B76F79" w:rsidRDefault="00B76F79" w:rsidP="004C695A">
      <w:pPr>
        <w:numPr>
          <w:ilvl w:val="0"/>
          <w:numId w:val="24"/>
        </w:numPr>
        <w:tabs>
          <w:tab w:val="left" w:pos="0"/>
          <w:tab w:val="left" w:pos="18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обеспечивает соблюдение повестки дня собрания;</w:t>
      </w:r>
    </w:p>
    <w:p w:rsidR="00B76F79" w:rsidRDefault="00B76F79" w:rsidP="004C695A">
      <w:pPr>
        <w:numPr>
          <w:ilvl w:val="0"/>
          <w:numId w:val="24"/>
        </w:numPr>
        <w:tabs>
          <w:tab w:val="left" w:pos="0"/>
          <w:tab w:val="left" w:pos="18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да</w:t>
      </w:r>
      <w:r>
        <w:rPr>
          <w:rFonts w:ascii="Arial" w:hAnsi="Arial" w:cs="Arial"/>
          <w:sz w:val="20"/>
          <w:szCs w:val="20"/>
        </w:rPr>
        <w:softHyphen/>
        <w:t>ет не</w:t>
      </w:r>
      <w:r>
        <w:rPr>
          <w:rFonts w:ascii="Arial" w:hAnsi="Arial" w:cs="Arial"/>
          <w:sz w:val="20"/>
          <w:szCs w:val="20"/>
        </w:rPr>
        <w:softHyphen/>
        <w:t>об</w:t>
      </w:r>
      <w:r>
        <w:rPr>
          <w:rFonts w:ascii="Arial" w:hAnsi="Arial" w:cs="Arial"/>
          <w:sz w:val="20"/>
          <w:szCs w:val="20"/>
        </w:rPr>
        <w:softHyphen/>
        <w:t>хо</w:t>
      </w:r>
      <w:r>
        <w:rPr>
          <w:rFonts w:ascii="Arial" w:hAnsi="Arial" w:cs="Arial"/>
          <w:sz w:val="20"/>
          <w:szCs w:val="20"/>
        </w:rPr>
        <w:softHyphen/>
        <w:t>ди</w:t>
      </w:r>
      <w:r>
        <w:rPr>
          <w:rFonts w:ascii="Arial" w:hAnsi="Arial" w:cs="Arial"/>
          <w:sz w:val="20"/>
          <w:szCs w:val="20"/>
        </w:rPr>
        <w:softHyphen/>
        <w:t>мые ука</w:t>
      </w:r>
      <w:r>
        <w:rPr>
          <w:rFonts w:ascii="Arial" w:hAnsi="Arial" w:cs="Arial"/>
          <w:sz w:val="20"/>
          <w:szCs w:val="20"/>
        </w:rPr>
        <w:softHyphen/>
        <w:t>за</w:t>
      </w:r>
      <w:r>
        <w:rPr>
          <w:rFonts w:ascii="Arial" w:hAnsi="Arial" w:cs="Arial"/>
          <w:sz w:val="20"/>
          <w:szCs w:val="20"/>
        </w:rPr>
        <w:softHyphen/>
        <w:t>ния и по</w:t>
      </w:r>
      <w:r>
        <w:rPr>
          <w:rFonts w:ascii="Arial" w:hAnsi="Arial" w:cs="Arial"/>
          <w:sz w:val="20"/>
          <w:szCs w:val="20"/>
        </w:rPr>
        <w:softHyphen/>
        <w:t>ру</w:t>
      </w:r>
      <w:r>
        <w:rPr>
          <w:rFonts w:ascii="Arial" w:hAnsi="Arial" w:cs="Arial"/>
          <w:sz w:val="20"/>
          <w:szCs w:val="20"/>
        </w:rPr>
        <w:softHyphen/>
        <w:t>че</w:t>
      </w:r>
      <w:r>
        <w:rPr>
          <w:rFonts w:ascii="Arial" w:hAnsi="Arial" w:cs="Arial"/>
          <w:sz w:val="20"/>
          <w:szCs w:val="20"/>
        </w:rPr>
        <w:softHyphen/>
        <w:t>ния счет</w:t>
      </w:r>
      <w:r>
        <w:rPr>
          <w:rFonts w:ascii="Arial" w:hAnsi="Arial" w:cs="Arial"/>
          <w:sz w:val="20"/>
          <w:szCs w:val="20"/>
        </w:rPr>
        <w:softHyphen/>
        <w:t>ной ко</w:t>
      </w:r>
      <w:r>
        <w:rPr>
          <w:rFonts w:ascii="Arial" w:hAnsi="Arial" w:cs="Arial"/>
          <w:sz w:val="20"/>
          <w:szCs w:val="20"/>
        </w:rPr>
        <w:softHyphen/>
        <w:t>мис</w:t>
      </w:r>
      <w:r>
        <w:rPr>
          <w:rFonts w:ascii="Arial" w:hAnsi="Arial" w:cs="Arial"/>
          <w:sz w:val="20"/>
          <w:szCs w:val="20"/>
        </w:rPr>
        <w:softHyphen/>
        <w:t>сии;</w:t>
      </w:r>
    </w:p>
    <w:p w:rsidR="00B76F79" w:rsidRDefault="00B76F79" w:rsidP="004C695A">
      <w:pPr>
        <w:numPr>
          <w:ilvl w:val="0"/>
          <w:numId w:val="24"/>
        </w:numPr>
        <w:tabs>
          <w:tab w:val="left" w:pos="0"/>
          <w:tab w:val="left" w:pos="18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да</w:t>
      </w:r>
      <w:r>
        <w:rPr>
          <w:rFonts w:ascii="Arial" w:hAnsi="Arial" w:cs="Arial"/>
          <w:sz w:val="20"/>
          <w:szCs w:val="20"/>
        </w:rPr>
        <w:softHyphen/>
        <w:t>ет ука</w:t>
      </w:r>
      <w:r>
        <w:rPr>
          <w:rFonts w:ascii="Arial" w:hAnsi="Arial" w:cs="Arial"/>
          <w:sz w:val="20"/>
          <w:szCs w:val="20"/>
        </w:rPr>
        <w:softHyphen/>
        <w:t>за</w:t>
      </w:r>
      <w:r>
        <w:rPr>
          <w:rFonts w:ascii="Arial" w:hAnsi="Arial" w:cs="Arial"/>
          <w:sz w:val="20"/>
          <w:szCs w:val="20"/>
        </w:rPr>
        <w:softHyphen/>
        <w:t>ния о рас</w:t>
      </w:r>
      <w:r>
        <w:rPr>
          <w:rFonts w:ascii="Arial" w:hAnsi="Arial" w:cs="Arial"/>
          <w:sz w:val="20"/>
          <w:szCs w:val="20"/>
        </w:rPr>
        <w:softHyphen/>
        <w:t>про</w:t>
      </w:r>
      <w:r>
        <w:rPr>
          <w:rFonts w:ascii="Arial" w:hAnsi="Arial" w:cs="Arial"/>
          <w:sz w:val="20"/>
          <w:szCs w:val="20"/>
        </w:rPr>
        <w:softHyphen/>
        <w:t>стра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нии до</w:t>
      </w:r>
      <w:r>
        <w:rPr>
          <w:rFonts w:ascii="Arial" w:hAnsi="Arial" w:cs="Arial"/>
          <w:sz w:val="20"/>
          <w:szCs w:val="20"/>
        </w:rPr>
        <w:softHyphen/>
        <w:t>ку</w:t>
      </w:r>
      <w:r>
        <w:rPr>
          <w:rFonts w:ascii="Arial" w:hAnsi="Arial" w:cs="Arial"/>
          <w:sz w:val="20"/>
          <w:szCs w:val="20"/>
        </w:rPr>
        <w:softHyphen/>
        <w:t>мен</w:t>
      </w:r>
      <w:r>
        <w:rPr>
          <w:rFonts w:ascii="Arial" w:hAnsi="Arial" w:cs="Arial"/>
          <w:sz w:val="20"/>
          <w:szCs w:val="20"/>
        </w:rPr>
        <w:softHyphen/>
        <w:t>тов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ния;</w:t>
      </w:r>
    </w:p>
    <w:p w:rsidR="00667DB3" w:rsidRDefault="00B76F79" w:rsidP="004C695A">
      <w:pPr>
        <w:numPr>
          <w:ilvl w:val="0"/>
          <w:numId w:val="24"/>
        </w:numPr>
        <w:tabs>
          <w:tab w:val="left" w:pos="0"/>
          <w:tab w:val="left" w:pos="18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</w:t>
      </w:r>
      <w:r>
        <w:rPr>
          <w:rFonts w:ascii="Arial" w:hAnsi="Arial" w:cs="Arial"/>
          <w:sz w:val="20"/>
          <w:szCs w:val="20"/>
        </w:rPr>
        <w:softHyphen/>
        <w:t>ни</w:t>
      </w:r>
      <w:r>
        <w:rPr>
          <w:rFonts w:ascii="Arial" w:hAnsi="Arial" w:cs="Arial"/>
          <w:sz w:val="20"/>
          <w:szCs w:val="20"/>
        </w:rPr>
        <w:softHyphen/>
        <w:t>ма</w:t>
      </w:r>
      <w:r>
        <w:rPr>
          <w:rFonts w:ascii="Arial" w:hAnsi="Arial" w:cs="Arial"/>
          <w:sz w:val="20"/>
          <w:szCs w:val="20"/>
        </w:rPr>
        <w:softHyphen/>
        <w:t>ет ме</w:t>
      </w:r>
      <w:r>
        <w:rPr>
          <w:rFonts w:ascii="Arial" w:hAnsi="Arial" w:cs="Arial"/>
          <w:sz w:val="20"/>
          <w:szCs w:val="20"/>
        </w:rPr>
        <w:softHyphen/>
        <w:t>ры по под</w:t>
      </w:r>
      <w:r>
        <w:rPr>
          <w:rFonts w:ascii="Arial" w:hAnsi="Arial" w:cs="Arial"/>
          <w:sz w:val="20"/>
          <w:szCs w:val="20"/>
        </w:rPr>
        <w:softHyphen/>
        <w:t>дер</w:t>
      </w:r>
      <w:r>
        <w:rPr>
          <w:rFonts w:ascii="Arial" w:hAnsi="Arial" w:cs="Arial"/>
          <w:sz w:val="20"/>
          <w:szCs w:val="20"/>
        </w:rPr>
        <w:softHyphen/>
        <w:t>жа</w:t>
      </w:r>
      <w:r>
        <w:rPr>
          <w:rFonts w:ascii="Arial" w:hAnsi="Arial" w:cs="Arial"/>
          <w:sz w:val="20"/>
          <w:szCs w:val="20"/>
        </w:rPr>
        <w:softHyphen/>
        <w:t>нию или вос</w:t>
      </w:r>
      <w:r>
        <w:rPr>
          <w:rFonts w:ascii="Arial" w:hAnsi="Arial" w:cs="Arial"/>
          <w:sz w:val="20"/>
          <w:szCs w:val="20"/>
        </w:rPr>
        <w:softHyphen/>
        <w:t>ста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в</w:t>
      </w:r>
      <w:r>
        <w:rPr>
          <w:rFonts w:ascii="Arial" w:hAnsi="Arial" w:cs="Arial"/>
          <w:sz w:val="20"/>
          <w:szCs w:val="20"/>
        </w:rPr>
        <w:softHyphen/>
        <w:t>ле</w:t>
      </w:r>
      <w:r>
        <w:rPr>
          <w:rFonts w:ascii="Arial" w:hAnsi="Arial" w:cs="Arial"/>
          <w:sz w:val="20"/>
          <w:szCs w:val="20"/>
        </w:rPr>
        <w:softHyphen/>
        <w:t>нию по</w:t>
      </w:r>
      <w:r>
        <w:rPr>
          <w:rFonts w:ascii="Arial" w:hAnsi="Arial" w:cs="Arial"/>
          <w:sz w:val="20"/>
          <w:szCs w:val="20"/>
        </w:rPr>
        <w:softHyphen/>
        <w:t>ряд</w:t>
      </w:r>
      <w:r w:rsidR="004C695A">
        <w:rPr>
          <w:rFonts w:ascii="Arial" w:hAnsi="Arial" w:cs="Arial"/>
          <w:sz w:val="20"/>
          <w:szCs w:val="20"/>
        </w:rPr>
        <w:softHyphen/>
        <w:t>ка на О</w:t>
      </w:r>
      <w:r>
        <w:rPr>
          <w:rFonts w:ascii="Arial" w:hAnsi="Arial" w:cs="Arial"/>
          <w:sz w:val="20"/>
          <w:szCs w:val="20"/>
        </w:rPr>
        <w:t>бщем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нии</w:t>
      </w:r>
    </w:p>
    <w:p w:rsidR="00B76F79" w:rsidRDefault="00B76F79" w:rsidP="004C695A">
      <w:pPr>
        <w:tabs>
          <w:tab w:val="left" w:pos="0"/>
          <w:tab w:val="left" w:pos="180"/>
        </w:tabs>
        <w:spacing w:line="320" w:lineRule="atLeast"/>
        <w:ind w:left="1276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акционеров;</w:t>
      </w:r>
    </w:p>
    <w:p w:rsidR="00B76F79" w:rsidRDefault="00B76F79" w:rsidP="004C695A">
      <w:pPr>
        <w:numPr>
          <w:ilvl w:val="0"/>
          <w:numId w:val="24"/>
        </w:numPr>
        <w:tabs>
          <w:tab w:val="left" w:pos="0"/>
          <w:tab w:val="left" w:pos="18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предоставляет слово участникам собрания на основании их письменных заявлений;</w:t>
      </w:r>
    </w:p>
    <w:p w:rsidR="00B76F79" w:rsidRDefault="00B76F79" w:rsidP="004C695A">
      <w:pPr>
        <w:numPr>
          <w:ilvl w:val="0"/>
          <w:numId w:val="24"/>
        </w:numPr>
        <w:tabs>
          <w:tab w:val="left" w:pos="0"/>
          <w:tab w:val="left" w:pos="18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слу</w:t>
      </w:r>
      <w:r>
        <w:rPr>
          <w:rFonts w:ascii="Arial" w:hAnsi="Arial" w:cs="Arial"/>
          <w:sz w:val="20"/>
          <w:szCs w:val="20"/>
        </w:rPr>
        <w:softHyphen/>
        <w:t>ча</w:t>
      </w:r>
      <w:r>
        <w:rPr>
          <w:rFonts w:ascii="Arial" w:hAnsi="Arial" w:cs="Arial"/>
          <w:sz w:val="20"/>
          <w:szCs w:val="20"/>
        </w:rPr>
        <w:softHyphen/>
        <w:t>ях на</w:t>
      </w:r>
      <w:r>
        <w:rPr>
          <w:rFonts w:ascii="Arial" w:hAnsi="Arial" w:cs="Arial"/>
          <w:sz w:val="20"/>
          <w:szCs w:val="20"/>
        </w:rPr>
        <w:softHyphen/>
        <w:t>ру</w:t>
      </w:r>
      <w:r>
        <w:rPr>
          <w:rFonts w:ascii="Arial" w:hAnsi="Arial" w:cs="Arial"/>
          <w:sz w:val="20"/>
          <w:szCs w:val="20"/>
        </w:rPr>
        <w:softHyphen/>
        <w:t>ше</w:t>
      </w:r>
      <w:r>
        <w:rPr>
          <w:rFonts w:ascii="Arial" w:hAnsi="Arial" w:cs="Arial"/>
          <w:sz w:val="20"/>
          <w:szCs w:val="20"/>
        </w:rPr>
        <w:softHyphen/>
        <w:t xml:space="preserve">ния </w:t>
      </w:r>
      <w:proofErr w:type="gramStart"/>
      <w:r>
        <w:rPr>
          <w:rFonts w:ascii="Arial" w:hAnsi="Arial" w:cs="Arial"/>
          <w:sz w:val="20"/>
          <w:szCs w:val="20"/>
        </w:rPr>
        <w:t>вы</w:t>
      </w:r>
      <w:r>
        <w:rPr>
          <w:rFonts w:ascii="Arial" w:hAnsi="Arial" w:cs="Arial"/>
          <w:sz w:val="20"/>
          <w:szCs w:val="20"/>
        </w:rPr>
        <w:softHyphen/>
        <w:t>сту</w:t>
      </w:r>
      <w:r>
        <w:rPr>
          <w:rFonts w:ascii="Arial" w:hAnsi="Arial" w:cs="Arial"/>
          <w:sz w:val="20"/>
          <w:szCs w:val="20"/>
        </w:rPr>
        <w:softHyphen/>
        <w:t>па</w:t>
      </w:r>
      <w:r>
        <w:rPr>
          <w:rFonts w:ascii="Arial" w:hAnsi="Arial" w:cs="Arial"/>
          <w:sz w:val="20"/>
          <w:szCs w:val="20"/>
        </w:rPr>
        <w:softHyphen/>
        <w:t>ю</w:t>
      </w:r>
      <w:r>
        <w:rPr>
          <w:rFonts w:ascii="Arial" w:hAnsi="Arial" w:cs="Arial"/>
          <w:sz w:val="20"/>
          <w:szCs w:val="20"/>
        </w:rPr>
        <w:softHyphen/>
        <w:t>щим</w:t>
      </w:r>
      <w:proofErr w:type="gramEnd"/>
      <w:r>
        <w:rPr>
          <w:rFonts w:ascii="Arial" w:hAnsi="Arial" w:cs="Arial"/>
          <w:sz w:val="20"/>
          <w:szCs w:val="20"/>
        </w:rPr>
        <w:t xml:space="preserve"> по</w:t>
      </w:r>
      <w:r>
        <w:rPr>
          <w:rFonts w:ascii="Arial" w:hAnsi="Arial" w:cs="Arial"/>
          <w:sz w:val="20"/>
          <w:szCs w:val="20"/>
        </w:rPr>
        <w:softHyphen/>
        <w:t>ряд</w:t>
      </w:r>
      <w:r>
        <w:rPr>
          <w:rFonts w:ascii="Arial" w:hAnsi="Arial" w:cs="Arial"/>
          <w:sz w:val="20"/>
          <w:szCs w:val="20"/>
        </w:rPr>
        <w:softHyphen/>
        <w:t>ка ве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ния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ли</w:t>
      </w:r>
      <w:r>
        <w:rPr>
          <w:rFonts w:ascii="Arial" w:hAnsi="Arial" w:cs="Arial"/>
          <w:sz w:val="20"/>
          <w:szCs w:val="20"/>
        </w:rPr>
        <w:softHyphen/>
        <w:t>ша</w:t>
      </w:r>
      <w:r>
        <w:rPr>
          <w:rFonts w:ascii="Arial" w:hAnsi="Arial" w:cs="Arial"/>
          <w:sz w:val="20"/>
          <w:szCs w:val="20"/>
        </w:rPr>
        <w:softHyphen/>
        <w:t>ет его сло</w:t>
      </w:r>
      <w:r>
        <w:rPr>
          <w:rFonts w:ascii="Arial" w:hAnsi="Arial" w:cs="Arial"/>
          <w:sz w:val="20"/>
          <w:szCs w:val="20"/>
        </w:rPr>
        <w:softHyphen/>
        <w:t>ва;</w:t>
      </w:r>
    </w:p>
    <w:p w:rsidR="00B76F79" w:rsidRPr="00A46905" w:rsidRDefault="00B76F79" w:rsidP="004C695A">
      <w:pPr>
        <w:numPr>
          <w:ilvl w:val="0"/>
          <w:numId w:val="24"/>
        </w:numPr>
        <w:tabs>
          <w:tab w:val="left" w:pos="0"/>
          <w:tab w:val="left" w:pos="18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A46905">
        <w:rPr>
          <w:rFonts w:ascii="Arial" w:hAnsi="Arial" w:cs="Arial"/>
          <w:sz w:val="20"/>
          <w:szCs w:val="20"/>
        </w:rPr>
        <w:t>объ</w:t>
      </w:r>
      <w:r w:rsidRPr="00A46905">
        <w:rPr>
          <w:rFonts w:ascii="Arial" w:hAnsi="Arial" w:cs="Arial"/>
          <w:sz w:val="20"/>
          <w:szCs w:val="20"/>
        </w:rPr>
        <w:softHyphen/>
        <w:t>я</w:t>
      </w:r>
      <w:r w:rsidRPr="00A46905">
        <w:rPr>
          <w:rFonts w:ascii="Arial" w:hAnsi="Arial" w:cs="Arial"/>
          <w:sz w:val="20"/>
          <w:szCs w:val="20"/>
        </w:rPr>
        <w:softHyphen/>
        <w:t>в</w:t>
      </w:r>
      <w:r w:rsidRPr="00A46905">
        <w:rPr>
          <w:rFonts w:ascii="Arial" w:hAnsi="Arial" w:cs="Arial"/>
          <w:sz w:val="20"/>
          <w:szCs w:val="20"/>
        </w:rPr>
        <w:softHyphen/>
        <w:t>ля</w:t>
      </w:r>
      <w:r w:rsidRPr="00A46905">
        <w:rPr>
          <w:rFonts w:ascii="Arial" w:hAnsi="Arial" w:cs="Arial"/>
          <w:sz w:val="20"/>
          <w:szCs w:val="20"/>
        </w:rPr>
        <w:softHyphen/>
        <w:t>ет о на</w:t>
      </w:r>
      <w:r w:rsidRPr="00A46905">
        <w:rPr>
          <w:rFonts w:ascii="Arial" w:hAnsi="Arial" w:cs="Arial"/>
          <w:sz w:val="20"/>
          <w:szCs w:val="20"/>
        </w:rPr>
        <w:softHyphen/>
        <w:t>ча</w:t>
      </w:r>
      <w:r w:rsidRPr="00A46905">
        <w:rPr>
          <w:rFonts w:ascii="Arial" w:hAnsi="Arial" w:cs="Arial"/>
          <w:sz w:val="20"/>
          <w:szCs w:val="20"/>
        </w:rPr>
        <w:softHyphen/>
        <w:t>ле и за</w:t>
      </w:r>
      <w:r w:rsidRPr="00A46905">
        <w:rPr>
          <w:rFonts w:ascii="Arial" w:hAnsi="Arial" w:cs="Arial"/>
          <w:sz w:val="20"/>
          <w:szCs w:val="20"/>
        </w:rPr>
        <w:softHyphen/>
        <w:t>вер</w:t>
      </w:r>
      <w:r w:rsidRPr="00A46905">
        <w:rPr>
          <w:rFonts w:ascii="Arial" w:hAnsi="Arial" w:cs="Arial"/>
          <w:sz w:val="20"/>
          <w:szCs w:val="20"/>
        </w:rPr>
        <w:softHyphen/>
        <w:t>ше</w:t>
      </w:r>
      <w:r w:rsidRPr="00A46905">
        <w:rPr>
          <w:rFonts w:ascii="Arial" w:hAnsi="Arial" w:cs="Arial"/>
          <w:sz w:val="20"/>
          <w:szCs w:val="20"/>
        </w:rPr>
        <w:softHyphen/>
        <w:t>нии пе</w:t>
      </w:r>
      <w:r w:rsidRPr="00A46905">
        <w:rPr>
          <w:rFonts w:ascii="Arial" w:hAnsi="Arial" w:cs="Arial"/>
          <w:sz w:val="20"/>
          <w:szCs w:val="20"/>
        </w:rPr>
        <w:softHyphen/>
        <w:t>ре</w:t>
      </w:r>
      <w:r w:rsidRPr="00A46905">
        <w:rPr>
          <w:rFonts w:ascii="Arial" w:hAnsi="Arial" w:cs="Arial"/>
          <w:sz w:val="20"/>
          <w:szCs w:val="20"/>
        </w:rPr>
        <w:softHyphen/>
        <w:t>ры</w:t>
      </w:r>
      <w:r w:rsidRPr="00A46905">
        <w:rPr>
          <w:rFonts w:ascii="Arial" w:hAnsi="Arial" w:cs="Arial"/>
          <w:sz w:val="20"/>
          <w:szCs w:val="20"/>
        </w:rPr>
        <w:softHyphen/>
        <w:t>вов в ра</w:t>
      </w:r>
      <w:r w:rsidRPr="00A46905">
        <w:rPr>
          <w:rFonts w:ascii="Arial" w:hAnsi="Arial" w:cs="Arial"/>
          <w:sz w:val="20"/>
          <w:szCs w:val="20"/>
        </w:rPr>
        <w:softHyphen/>
        <w:t>бо</w:t>
      </w:r>
      <w:r w:rsidRPr="00A46905">
        <w:rPr>
          <w:rFonts w:ascii="Arial" w:hAnsi="Arial" w:cs="Arial"/>
          <w:sz w:val="20"/>
          <w:szCs w:val="20"/>
        </w:rPr>
        <w:softHyphen/>
        <w:t>те со</w:t>
      </w:r>
      <w:r w:rsidRPr="00A46905">
        <w:rPr>
          <w:rFonts w:ascii="Arial" w:hAnsi="Arial" w:cs="Arial"/>
          <w:sz w:val="20"/>
          <w:szCs w:val="20"/>
        </w:rPr>
        <w:softHyphen/>
        <w:t>б</w:t>
      </w:r>
      <w:r w:rsidRPr="00A46905">
        <w:rPr>
          <w:rFonts w:ascii="Arial" w:hAnsi="Arial" w:cs="Arial"/>
          <w:sz w:val="20"/>
          <w:szCs w:val="20"/>
        </w:rPr>
        <w:softHyphen/>
        <w:t>ра</w:t>
      </w:r>
      <w:r w:rsidRPr="00A46905">
        <w:rPr>
          <w:rFonts w:ascii="Arial" w:hAnsi="Arial" w:cs="Arial"/>
          <w:sz w:val="20"/>
          <w:szCs w:val="20"/>
        </w:rPr>
        <w:softHyphen/>
        <w:t>ния;</w:t>
      </w:r>
    </w:p>
    <w:p w:rsidR="00B76F79" w:rsidRDefault="004C695A" w:rsidP="004C695A">
      <w:pPr>
        <w:numPr>
          <w:ilvl w:val="0"/>
          <w:numId w:val="24"/>
        </w:numPr>
        <w:tabs>
          <w:tab w:val="left" w:pos="0"/>
          <w:tab w:val="left" w:pos="18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</w:t>
      </w:r>
      <w:r>
        <w:rPr>
          <w:rFonts w:ascii="Arial" w:hAnsi="Arial" w:cs="Arial"/>
          <w:sz w:val="20"/>
          <w:szCs w:val="20"/>
        </w:rPr>
        <w:softHyphen/>
        <w:t>пи</w:t>
      </w:r>
      <w:r>
        <w:rPr>
          <w:rFonts w:ascii="Arial" w:hAnsi="Arial" w:cs="Arial"/>
          <w:sz w:val="20"/>
          <w:szCs w:val="20"/>
        </w:rPr>
        <w:softHyphen/>
        <w:t>сы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ет про</w:t>
      </w:r>
      <w:r>
        <w:rPr>
          <w:rFonts w:ascii="Arial" w:hAnsi="Arial" w:cs="Arial"/>
          <w:sz w:val="20"/>
          <w:szCs w:val="20"/>
        </w:rPr>
        <w:softHyphen/>
        <w:t>то</w:t>
      </w:r>
      <w:r>
        <w:rPr>
          <w:rFonts w:ascii="Arial" w:hAnsi="Arial" w:cs="Arial"/>
          <w:sz w:val="20"/>
          <w:szCs w:val="20"/>
        </w:rPr>
        <w:softHyphen/>
        <w:t>кол О</w:t>
      </w:r>
      <w:r w:rsidR="00B76F79">
        <w:rPr>
          <w:rFonts w:ascii="Arial" w:hAnsi="Arial" w:cs="Arial"/>
          <w:sz w:val="20"/>
          <w:szCs w:val="20"/>
        </w:rPr>
        <w:t>бщего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акционеров.</w:t>
      </w:r>
    </w:p>
    <w:p w:rsidR="00B76F79" w:rsidRDefault="00B76F79" w:rsidP="00E928BF">
      <w:pPr>
        <w:tabs>
          <w:tab w:val="left" w:pos="0"/>
          <w:tab w:val="left" w:pos="180"/>
        </w:tabs>
        <w:spacing w:line="320" w:lineRule="atLeast"/>
        <w:ind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Пред</w:t>
      </w:r>
      <w:r>
        <w:rPr>
          <w:rFonts w:ascii="Arial" w:hAnsi="Arial" w:cs="Arial"/>
          <w:sz w:val="20"/>
          <w:szCs w:val="20"/>
        </w:rPr>
        <w:softHyphen/>
        <w:t>се</w:t>
      </w:r>
      <w:r>
        <w:rPr>
          <w:rFonts w:ascii="Arial" w:hAnsi="Arial" w:cs="Arial"/>
          <w:sz w:val="20"/>
          <w:szCs w:val="20"/>
        </w:rPr>
        <w:softHyphen/>
        <w:t>да</w:t>
      </w:r>
      <w:r>
        <w:rPr>
          <w:rFonts w:ascii="Arial" w:hAnsi="Arial" w:cs="Arial"/>
          <w:sz w:val="20"/>
          <w:szCs w:val="20"/>
        </w:rPr>
        <w:softHyphen/>
        <w:t>тель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не впра</w:t>
      </w:r>
      <w:r>
        <w:rPr>
          <w:rFonts w:ascii="Arial" w:hAnsi="Arial" w:cs="Arial"/>
          <w:sz w:val="20"/>
          <w:szCs w:val="20"/>
        </w:rPr>
        <w:softHyphen/>
        <w:t>ве пре</w:t>
      </w:r>
      <w:r>
        <w:rPr>
          <w:rFonts w:ascii="Arial" w:hAnsi="Arial" w:cs="Arial"/>
          <w:sz w:val="20"/>
          <w:szCs w:val="20"/>
        </w:rPr>
        <w:softHyphen/>
        <w:t>ры</w:t>
      </w:r>
      <w:r>
        <w:rPr>
          <w:rFonts w:ascii="Arial" w:hAnsi="Arial" w:cs="Arial"/>
          <w:sz w:val="20"/>
          <w:szCs w:val="20"/>
        </w:rPr>
        <w:softHyphen/>
        <w:t>вать вы</w:t>
      </w:r>
      <w:r>
        <w:rPr>
          <w:rFonts w:ascii="Arial" w:hAnsi="Arial" w:cs="Arial"/>
          <w:sz w:val="20"/>
          <w:szCs w:val="20"/>
        </w:rPr>
        <w:softHyphen/>
        <w:t>сту</w:t>
      </w:r>
      <w:r>
        <w:rPr>
          <w:rFonts w:ascii="Arial" w:hAnsi="Arial" w:cs="Arial"/>
          <w:sz w:val="20"/>
          <w:szCs w:val="20"/>
        </w:rPr>
        <w:softHyphen/>
        <w:t>п</w:t>
      </w:r>
      <w:r>
        <w:rPr>
          <w:rFonts w:ascii="Arial" w:hAnsi="Arial" w:cs="Arial"/>
          <w:sz w:val="20"/>
          <w:szCs w:val="20"/>
        </w:rPr>
        <w:softHyphen/>
        <w:t>ле</w:t>
      </w:r>
      <w:r>
        <w:rPr>
          <w:rFonts w:ascii="Arial" w:hAnsi="Arial" w:cs="Arial"/>
          <w:sz w:val="20"/>
          <w:szCs w:val="20"/>
        </w:rPr>
        <w:softHyphen/>
        <w:t>ние уча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ни</w:t>
      </w:r>
      <w:r>
        <w:rPr>
          <w:rFonts w:ascii="Arial" w:hAnsi="Arial" w:cs="Arial"/>
          <w:sz w:val="20"/>
          <w:szCs w:val="20"/>
        </w:rPr>
        <w:softHyphen/>
        <w:t>ка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ния, а так</w:t>
      </w:r>
      <w:r>
        <w:rPr>
          <w:rFonts w:ascii="Arial" w:hAnsi="Arial" w:cs="Arial"/>
          <w:sz w:val="20"/>
          <w:szCs w:val="20"/>
        </w:rPr>
        <w:softHyphen/>
        <w:t>же ком</w:t>
      </w:r>
      <w:r>
        <w:rPr>
          <w:rFonts w:ascii="Arial" w:hAnsi="Arial" w:cs="Arial"/>
          <w:sz w:val="20"/>
          <w:szCs w:val="20"/>
        </w:rPr>
        <w:softHyphen/>
        <w:t>мен</w:t>
      </w:r>
      <w:r>
        <w:rPr>
          <w:rFonts w:ascii="Arial" w:hAnsi="Arial" w:cs="Arial"/>
          <w:sz w:val="20"/>
          <w:szCs w:val="20"/>
        </w:rPr>
        <w:softHyphen/>
        <w:t>ти</w:t>
      </w:r>
      <w:r>
        <w:rPr>
          <w:rFonts w:ascii="Arial" w:hAnsi="Arial" w:cs="Arial"/>
          <w:sz w:val="20"/>
          <w:szCs w:val="20"/>
        </w:rPr>
        <w:softHyphen/>
        <w:t>ро</w:t>
      </w:r>
      <w:r>
        <w:rPr>
          <w:rFonts w:ascii="Arial" w:hAnsi="Arial" w:cs="Arial"/>
          <w:sz w:val="20"/>
          <w:szCs w:val="20"/>
        </w:rPr>
        <w:softHyphen/>
        <w:t>вать его, ес</w:t>
      </w:r>
      <w:r>
        <w:rPr>
          <w:rFonts w:ascii="Arial" w:hAnsi="Arial" w:cs="Arial"/>
          <w:sz w:val="20"/>
          <w:szCs w:val="20"/>
        </w:rPr>
        <w:softHyphen/>
        <w:t>ли это не вы</w:t>
      </w:r>
      <w:r>
        <w:rPr>
          <w:rFonts w:ascii="Arial" w:hAnsi="Arial" w:cs="Arial"/>
          <w:sz w:val="20"/>
          <w:szCs w:val="20"/>
        </w:rPr>
        <w:softHyphen/>
        <w:t>зва</w:t>
      </w:r>
      <w:r>
        <w:rPr>
          <w:rFonts w:ascii="Arial" w:hAnsi="Arial" w:cs="Arial"/>
          <w:sz w:val="20"/>
          <w:szCs w:val="20"/>
        </w:rPr>
        <w:softHyphen/>
        <w:t xml:space="preserve">но </w:t>
      </w:r>
      <w:proofErr w:type="gramStart"/>
      <w:r>
        <w:rPr>
          <w:rFonts w:ascii="Arial" w:hAnsi="Arial" w:cs="Arial"/>
          <w:sz w:val="20"/>
          <w:szCs w:val="20"/>
        </w:rPr>
        <w:t>на</w:t>
      </w:r>
      <w:r>
        <w:rPr>
          <w:rFonts w:ascii="Arial" w:hAnsi="Arial" w:cs="Arial"/>
          <w:sz w:val="20"/>
          <w:szCs w:val="20"/>
        </w:rPr>
        <w:softHyphen/>
        <w:t>ру</w:t>
      </w:r>
      <w:r>
        <w:rPr>
          <w:rFonts w:ascii="Arial" w:hAnsi="Arial" w:cs="Arial"/>
          <w:sz w:val="20"/>
          <w:szCs w:val="20"/>
        </w:rPr>
        <w:softHyphen/>
        <w:t>ше</w:t>
      </w:r>
      <w:r>
        <w:rPr>
          <w:rFonts w:ascii="Arial" w:hAnsi="Arial" w:cs="Arial"/>
          <w:sz w:val="20"/>
          <w:szCs w:val="20"/>
        </w:rPr>
        <w:softHyphen/>
        <w:t>ни</w:t>
      </w:r>
      <w:r>
        <w:rPr>
          <w:rFonts w:ascii="Arial" w:hAnsi="Arial" w:cs="Arial"/>
          <w:sz w:val="20"/>
          <w:szCs w:val="20"/>
        </w:rPr>
        <w:softHyphen/>
        <w:t>ем</w:t>
      </w:r>
      <w:proofErr w:type="gramEnd"/>
      <w:r>
        <w:rPr>
          <w:rFonts w:ascii="Arial" w:hAnsi="Arial" w:cs="Arial"/>
          <w:sz w:val="20"/>
          <w:szCs w:val="20"/>
        </w:rPr>
        <w:t xml:space="preserve"> вы</w:t>
      </w:r>
      <w:r>
        <w:rPr>
          <w:rFonts w:ascii="Arial" w:hAnsi="Arial" w:cs="Arial"/>
          <w:sz w:val="20"/>
          <w:szCs w:val="20"/>
        </w:rPr>
        <w:softHyphen/>
        <w:t>сту</w:t>
      </w:r>
      <w:r>
        <w:rPr>
          <w:rFonts w:ascii="Arial" w:hAnsi="Arial" w:cs="Arial"/>
          <w:sz w:val="20"/>
          <w:szCs w:val="20"/>
        </w:rPr>
        <w:softHyphen/>
        <w:t>па</w:t>
      </w:r>
      <w:r>
        <w:rPr>
          <w:rFonts w:ascii="Arial" w:hAnsi="Arial" w:cs="Arial"/>
          <w:sz w:val="20"/>
          <w:szCs w:val="20"/>
        </w:rPr>
        <w:softHyphen/>
        <w:t>ю</w:t>
      </w:r>
      <w:r>
        <w:rPr>
          <w:rFonts w:ascii="Arial" w:hAnsi="Arial" w:cs="Arial"/>
          <w:sz w:val="20"/>
          <w:szCs w:val="20"/>
        </w:rPr>
        <w:softHyphen/>
        <w:t>щим по</w:t>
      </w:r>
      <w:r>
        <w:rPr>
          <w:rFonts w:ascii="Arial" w:hAnsi="Arial" w:cs="Arial"/>
          <w:sz w:val="20"/>
          <w:szCs w:val="20"/>
        </w:rPr>
        <w:softHyphen/>
        <w:t>ряд</w:t>
      </w:r>
      <w:r>
        <w:rPr>
          <w:rFonts w:ascii="Arial" w:hAnsi="Arial" w:cs="Arial"/>
          <w:sz w:val="20"/>
          <w:szCs w:val="20"/>
        </w:rPr>
        <w:softHyphen/>
        <w:t>ка ве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ния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и ины</w:t>
      </w:r>
      <w:r>
        <w:rPr>
          <w:rFonts w:ascii="Arial" w:hAnsi="Arial" w:cs="Arial"/>
          <w:sz w:val="20"/>
          <w:szCs w:val="20"/>
        </w:rPr>
        <w:softHyphen/>
        <w:t>ми про</w:t>
      </w:r>
      <w:r>
        <w:rPr>
          <w:rFonts w:ascii="Arial" w:hAnsi="Arial" w:cs="Arial"/>
          <w:sz w:val="20"/>
          <w:szCs w:val="20"/>
        </w:rPr>
        <w:softHyphen/>
        <w:t>це</w:t>
      </w:r>
      <w:r>
        <w:rPr>
          <w:rFonts w:ascii="Arial" w:hAnsi="Arial" w:cs="Arial"/>
          <w:sz w:val="20"/>
          <w:szCs w:val="20"/>
        </w:rPr>
        <w:softHyphen/>
        <w:t>дур</w:t>
      </w:r>
      <w:r>
        <w:rPr>
          <w:rFonts w:ascii="Arial" w:hAnsi="Arial" w:cs="Arial"/>
          <w:sz w:val="20"/>
          <w:szCs w:val="20"/>
        </w:rPr>
        <w:softHyphen/>
        <w:t>ны</w:t>
      </w:r>
      <w:r>
        <w:rPr>
          <w:rFonts w:ascii="Arial" w:hAnsi="Arial" w:cs="Arial"/>
          <w:sz w:val="20"/>
          <w:szCs w:val="20"/>
        </w:rPr>
        <w:softHyphen/>
        <w:t>ми об</w:t>
      </w:r>
      <w:r>
        <w:rPr>
          <w:rFonts w:ascii="Arial" w:hAnsi="Arial" w:cs="Arial"/>
          <w:sz w:val="20"/>
          <w:szCs w:val="20"/>
        </w:rPr>
        <w:softHyphen/>
        <w:t>сто</w:t>
      </w:r>
      <w:r>
        <w:rPr>
          <w:rFonts w:ascii="Arial" w:hAnsi="Arial" w:cs="Arial"/>
          <w:sz w:val="20"/>
          <w:szCs w:val="20"/>
        </w:rPr>
        <w:softHyphen/>
        <w:t>я</w:t>
      </w:r>
      <w:r>
        <w:rPr>
          <w:rFonts w:ascii="Arial" w:hAnsi="Arial" w:cs="Arial"/>
          <w:sz w:val="20"/>
          <w:szCs w:val="20"/>
        </w:rPr>
        <w:softHyphen/>
        <w:t>тель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ми.</w:t>
      </w:r>
    </w:p>
    <w:p w:rsidR="00B76F79" w:rsidRDefault="00B76F79" w:rsidP="00E928BF">
      <w:pPr>
        <w:tabs>
          <w:tab w:val="left" w:pos="0"/>
          <w:tab w:val="left" w:pos="180"/>
        </w:tabs>
        <w:spacing w:line="320" w:lineRule="atLeast"/>
        <w:ind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Председатель собрания должен стремиться к тому, чтобы акционеры получили ответы на все вопросы непосредственно на </w:t>
      </w:r>
      <w:r w:rsidR="00A46905">
        <w:rPr>
          <w:rFonts w:ascii="Arial" w:hAnsi="Arial" w:cs="Arial"/>
          <w:sz w:val="20"/>
          <w:szCs w:val="20"/>
        </w:rPr>
        <w:t>О</w:t>
      </w:r>
      <w:r>
        <w:rPr>
          <w:rFonts w:ascii="Arial" w:hAnsi="Arial" w:cs="Arial"/>
          <w:sz w:val="20"/>
          <w:szCs w:val="20"/>
        </w:rPr>
        <w:t>бщем собрании. Если сложность вопроса не позволяет ответить на него незамедлительно, следует дать на него письменный ответ в кратчайшие сроки после окон</w:t>
      </w:r>
      <w:r w:rsidR="00A46905">
        <w:rPr>
          <w:rFonts w:ascii="Arial" w:hAnsi="Arial" w:cs="Arial"/>
          <w:sz w:val="20"/>
          <w:szCs w:val="20"/>
        </w:rPr>
        <w:t>чания О</w:t>
      </w:r>
      <w:r>
        <w:rPr>
          <w:rFonts w:ascii="Arial" w:hAnsi="Arial" w:cs="Arial"/>
          <w:sz w:val="20"/>
          <w:szCs w:val="20"/>
        </w:rPr>
        <w:t>бщего собрания.</w:t>
      </w:r>
    </w:p>
    <w:p w:rsidR="00B76F79" w:rsidRPr="000D40B3" w:rsidRDefault="00B76F79" w:rsidP="000D40B3">
      <w:pPr>
        <w:tabs>
          <w:tab w:val="left" w:pos="0"/>
          <w:tab w:val="left" w:pos="180"/>
        </w:tabs>
        <w:spacing w:line="320" w:lineRule="atLeast"/>
        <w:ind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Пред</w:t>
      </w:r>
      <w:r>
        <w:rPr>
          <w:rFonts w:ascii="Arial" w:hAnsi="Arial" w:cs="Arial"/>
          <w:sz w:val="20"/>
          <w:szCs w:val="20"/>
        </w:rPr>
        <w:softHyphen/>
        <w:t>се</w:t>
      </w:r>
      <w:r>
        <w:rPr>
          <w:rFonts w:ascii="Arial" w:hAnsi="Arial" w:cs="Arial"/>
          <w:sz w:val="20"/>
          <w:szCs w:val="20"/>
        </w:rPr>
        <w:softHyphen/>
        <w:t>да</w:t>
      </w:r>
      <w:r>
        <w:rPr>
          <w:rFonts w:ascii="Arial" w:hAnsi="Arial" w:cs="Arial"/>
          <w:sz w:val="20"/>
          <w:szCs w:val="20"/>
        </w:rPr>
        <w:softHyphen/>
        <w:t>тель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мо</w:t>
      </w:r>
      <w:r>
        <w:rPr>
          <w:rFonts w:ascii="Arial" w:hAnsi="Arial" w:cs="Arial"/>
          <w:sz w:val="20"/>
          <w:szCs w:val="20"/>
        </w:rPr>
        <w:softHyphen/>
        <w:t>жет по</w:t>
      </w:r>
      <w:r>
        <w:rPr>
          <w:rFonts w:ascii="Arial" w:hAnsi="Arial" w:cs="Arial"/>
          <w:sz w:val="20"/>
          <w:szCs w:val="20"/>
        </w:rPr>
        <w:softHyphen/>
        <w:t>ру</w:t>
      </w:r>
      <w:r>
        <w:rPr>
          <w:rFonts w:ascii="Arial" w:hAnsi="Arial" w:cs="Arial"/>
          <w:sz w:val="20"/>
          <w:szCs w:val="20"/>
        </w:rPr>
        <w:softHyphen/>
        <w:t>чить ве</w:t>
      </w:r>
      <w:r>
        <w:rPr>
          <w:rFonts w:ascii="Arial" w:hAnsi="Arial" w:cs="Arial"/>
          <w:sz w:val="20"/>
          <w:szCs w:val="20"/>
        </w:rPr>
        <w:softHyphen/>
        <w:t>де</w:t>
      </w:r>
      <w:r w:rsidR="000D40B3">
        <w:rPr>
          <w:rFonts w:ascii="Arial" w:hAnsi="Arial" w:cs="Arial"/>
          <w:sz w:val="20"/>
          <w:szCs w:val="20"/>
        </w:rPr>
        <w:softHyphen/>
        <w:t>ние со</w:t>
      </w:r>
      <w:r w:rsidR="000D40B3">
        <w:rPr>
          <w:rFonts w:ascii="Arial" w:hAnsi="Arial" w:cs="Arial"/>
          <w:sz w:val="20"/>
          <w:szCs w:val="20"/>
        </w:rPr>
        <w:softHyphen/>
        <w:t>б</w:t>
      </w:r>
      <w:r w:rsidR="000D40B3">
        <w:rPr>
          <w:rFonts w:ascii="Arial" w:hAnsi="Arial" w:cs="Arial"/>
          <w:sz w:val="20"/>
          <w:szCs w:val="20"/>
        </w:rPr>
        <w:softHyphen/>
        <w:t>ра</w:t>
      </w:r>
      <w:r w:rsidR="000D40B3">
        <w:rPr>
          <w:rFonts w:ascii="Arial" w:hAnsi="Arial" w:cs="Arial"/>
          <w:sz w:val="20"/>
          <w:szCs w:val="20"/>
        </w:rPr>
        <w:softHyphen/>
        <w:t>ния Секретарю собрания или дру</w:t>
      </w:r>
      <w:r w:rsidR="000D40B3">
        <w:rPr>
          <w:rFonts w:ascii="Arial" w:hAnsi="Arial" w:cs="Arial"/>
          <w:sz w:val="20"/>
          <w:szCs w:val="20"/>
        </w:rPr>
        <w:softHyphen/>
        <w:t>го</w:t>
      </w:r>
      <w:r w:rsidR="000D40B3">
        <w:rPr>
          <w:rFonts w:ascii="Arial" w:hAnsi="Arial" w:cs="Arial"/>
          <w:sz w:val="20"/>
          <w:szCs w:val="20"/>
        </w:rPr>
        <w:softHyphen/>
        <w:t>му ли</w:t>
      </w:r>
      <w:r w:rsidR="000D40B3">
        <w:rPr>
          <w:rFonts w:ascii="Arial" w:hAnsi="Arial" w:cs="Arial"/>
          <w:sz w:val="20"/>
          <w:szCs w:val="20"/>
        </w:rPr>
        <w:softHyphen/>
        <w:t>цу, при этом он ос</w:t>
      </w:r>
      <w:r w:rsidR="000D40B3">
        <w:rPr>
          <w:rFonts w:ascii="Arial" w:hAnsi="Arial" w:cs="Arial"/>
          <w:sz w:val="20"/>
          <w:szCs w:val="20"/>
        </w:rPr>
        <w:softHyphen/>
        <w:t>та</w:t>
      </w:r>
      <w:r w:rsidR="000D40B3">
        <w:rPr>
          <w:rFonts w:ascii="Arial" w:hAnsi="Arial" w:cs="Arial"/>
          <w:sz w:val="20"/>
          <w:szCs w:val="20"/>
        </w:rPr>
        <w:softHyphen/>
        <w:t>ет</w:t>
      </w:r>
      <w:r w:rsidR="000D40B3">
        <w:rPr>
          <w:rFonts w:ascii="Arial" w:hAnsi="Arial" w:cs="Arial"/>
          <w:sz w:val="20"/>
          <w:szCs w:val="20"/>
        </w:rPr>
        <w:softHyphen/>
        <w:t>ся П</w:t>
      </w:r>
      <w:r>
        <w:rPr>
          <w:rFonts w:ascii="Arial" w:hAnsi="Arial" w:cs="Arial"/>
          <w:sz w:val="20"/>
          <w:szCs w:val="20"/>
        </w:rPr>
        <w:t>ред</w:t>
      </w:r>
      <w:r>
        <w:rPr>
          <w:rFonts w:ascii="Arial" w:hAnsi="Arial" w:cs="Arial"/>
          <w:sz w:val="20"/>
          <w:szCs w:val="20"/>
        </w:rPr>
        <w:softHyphen/>
        <w:t>се</w:t>
      </w:r>
      <w:r>
        <w:rPr>
          <w:rFonts w:ascii="Arial" w:hAnsi="Arial" w:cs="Arial"/>
          <w:sz w:val="20"/>
          <w:szCs w:val="20"/>
        </w:rPr>
        <w:softHyphen/>
        <w:t>да</w:t>
      </w:r>
      <w:r>
        <w:rPr>
          <w:rFonts w:ascii="Arial" w:hAnsi="Arial" w:cs="Arial"/>
          <w:sz w:val="20"/>
          <w:szCs w:val="20"/>
        </w:rPr>
        <w:softHyphen/>
        <w:t>те</w:t>
      </w:r>
      <w:r>
        <w:rPr>
          <w:rFonts w:ascii="Arial" w:hAnsi="Arial" w:cs="Arial"/>
          <w:sz w:val="20"/>
          <w:szCs w:val="20"/>
        </w:rPr>
        <w:softHyphen/>
        <w:t>лем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ния.</w:t>
      </w:r>
    </w:p>
    <w:p w:rsidR="00B76F79" w:rsidRDefault="000D40B3" w:rsidP="00561E1B">
      <w:pPr>
        <w:tabs>
          <w:tab w:val="left" w:pos="0"/>
          <w:tab w:val="left" w:pos="180"/>
          <w:tab w:val="left" w:pos="567"/>
        </w:tabs>
        <w:spacing w:line="320" w:lineRule="atLeast"/>
        <w:ind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8.6</w:t>
      </w:r>
      <w:r w:rsidR="00B76F79">
        <w:rPr>
          <w:rFonts w:ascii="Arial" w:hAnsi="Arial" w:cs="Arial"/>
          <w:sz w:val="20"/>
          <w:szCs w:val="20"/>
        </w:rPr>
        <w:t>. Се</w:t>
      </w:r>
      <w:r w:rsidR="00B76F79">
        <w:rPr>
          <w:rFonts w:ascii="Arial" w:hAnsi="Arial" w:cs="Arial"/>
          <w:sz w:val="20"/>
          <w:szCs w:val="20"/>
        </w:rPr>
        <w:softHyphen/>
        <w:t>к</w:t>
      </w:r>
      <w:r w:rsidR="00B76F79">
        <w:rPr>
          <w:rFonts w:ascii="Arial" w:hAnsi="Arial" w:cs="Arial"/>
          <w:sz w:val="20"/>
          <w:szCs w:val="20"/>
        </w:rPr>
        <w:softHyphen/>
        <w:t>р</w:t>
      </w:r>
      <w:r>
        <w:rPr>
          <w:rFonts w:ascii="Arial" w:hAnsi="Arial" w:cs="Arial"/>
          <w:sz w:val="20"/>
          <w:szCs w:val="20"/>
        </w:rPr>
        <w:t>е</w:t>
      </w:r>
      <w:r>
        <w:rPr>
          <w:rFonts w:ascii="Arial" w:hAnsi="Arial" w:cs="Arial"/>
          <w:sz w:val="20"/>
          <w:szCs w:val="20"/>
        </w:rPr>
        <w:softHyphen/>
        <w:t>та</w:t>
      </w:r>
      <w:r>
        <w:rPr>
          <w:rFonts w:ascii="Arial" w:hAnsi="Arial" w:cs="Arial"/>
          <w:sz w:val="20"/>
          <w:szCs w:val="20"/>
        </w:rPr>
        <w:softHyphen/>
        <w:t>рем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(да</w:t>
      </w:r>
      <w:r>
        <w:rPr>
          <w:rFonts w:ascii="Arial" w:hAnsi="Arial" w:cs="Arial"/>
          <w:sz w:val="20"/>
          <w:szCs w:val="20"/>
        </w:rPr>
        <w:softHyphen/>
        <w:t>лее — С</w:t>
      </w:r>
      <w:r w:rsidR="00B76F79">
        <w:rPr>
          <w:rFonts w:ascii="Arial" w:hAnsi="Arial" w:cs="Arial"/>
          <w:sz w:val="20"/>
          <w:szCs w:val="20"/>
        </w:rPr>
        <w:t>е</w:t>
      </w:r>
      <w:r w:rsidR="00B76F79">
        <w:rPr>
          <w:rFonts w:ascii="Arial" w:hAnsi="Arial" w:cs="Arial"/>
          <w:sz w:val="20"/>
          <w:szCs w:val="20"/>
        </w:rPr>
        <w:softHyphen/>
        <w:t>к</w:t>
      </w:r>
      <w:r w:rsidR="00B76F79">
        <w:rPr>
          <w:rFonts w:ascii="Arial" w:hAnsi="Arial" w:cs="Arial"/>
          <w:sz w:val="20"/>
          <w:szCs w:val="20"/>
        </w:rPr>
        <w:softHyphen/>
        <w:t>ре</w:t>
      </w:r>
      <w:r w:rsidR="00B76F79">
        <w:rPr>
          <w:rFonts w:ascii="Arial" w:hAnsi="Arial" w:cs="Arial"/>
          <w:sz w:val="20"/>
          <w:szCs w:val="20"/>
        </w:rPr>
        <w:softHyphen/>
        <w:t>тарь) яв</w:t>
      </w:r>
      <w:r w:rsidR="00B76F79">
        <w:rPr>
          <w:rFonts w:ascii="Arial" w:hAnsi="Arial" w:cs="Arial"/>
          <w:sz w:val="20"/>
          <w:szCs w:val="20"/>
        </w:rPr>
        <w:softHyphen/>
        <w:t>ля</w:t>
      </w:r>
      <w:r w:rsidR="00B76F79">
        <w:rPr>
          <w:rFonts w:ascii="Arial" w:hAnsi="Arial" w:cs="Arial"/>
          <w:sz w:val="20"/>
          <w:szCs w:val="20"/>
        </w:rPr>
        <w:softHyphen/>
        <w:t>ет</w:t>
      </w:r>
      <w:r w:rsidR="00B76F79">
        <w:rPr>
          <w:rFonts w:ascii="Arial" w:hAnsi="Arial" w:cs="Arial"/>
          <w:sz w:val="20"/>
          <w:szCs w:val="20"/>
        </w:rPr>
        <w:softHyphen/>
        <w:t xml:space="preserve">ся </w:t>
      </w:r>
      <w:r>
        <w:rPr>
          <w:rFonts w:ascii="Arial" w:hAnsi="Arial" w:cs="Arial"/>
          <w:sz w:val="20"/>
          <w:szCs w:val="20"/>
        </w:rPr>
        <w:t xml:space="preserve">Корпоративный секретарь Общества или иное лицо по решению Совета директоров Общества.  </w:t>
      </w:r>
    </w:p>
    <w:p w:rsidR="00B76F79" w:rsidRDefault="00561E1B" w:rsidP="00E928BF">
      <w:pPr>
        <w:tabs>
          <w:tab w:val="left" w:pos="0"/>
          <w:tab w:val="left" w:pos="180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8.7</w:t>
      </w:r>
      <w:r w:rsidR="00B76F79">
        <w:rPr>
          <w:rFonts w:ascii="Arial" w:hAnsi="Arial" w:cs="Arial"/>
          <w:sz w:val="20"/>
          <w:szCs w:val="20"/>
        </w:rPr>
        <w:t>. Се</w:t>
      </w:r>
      <w:r w:rsidR="00B76F79">
        <w:rPr>
          <w:rFonts w:ascii="Arial" w:hAnsi="Arial" w:cs="Arial"/>
          <w:sz w:val="20"/>
          <w:szCs w:val="20"/>
        </w:rPr>
        <w:softHyphen/>
        <w:t>к</w:t>
      </w:r>
      <w:r w:rsidR="00B76F79">
        <w:rPr>
          <w:rFonts w:ascii="Arial" w:hAnsi="Arial" w:cs="Arial"/>
          <w:sz w:val="20"/>
          <w:szCs w:val="20"/>
        </w:rPr>
        <w:softHyphen/>
        <w:t>ре</w:t>
      </w:r>
      <w:r w:rsidR="00B76F79">
        <w:rPr>
          <w:rFonts w:ascii="Arial" w:hAnsi="Arial" w:cs="Arial"/>
          <w:sz w:val="20"/>
          <w:szCs w:val="20"/>
        </w:rPr>
        <w:softHyphen/>
        <w:t>тарь обес</w:t>
      </w:r>
      <w:r w:rsidR="00B76F79">
        <w:rPr>
          <w:rFonts w:ascii="Arial" w:hAnsi="Arial" w:cs="Arial"/>
          <w:sz w:val="20"/>
          <w:szCs w:val="20"/>
        </w:rPr>
        <w:softHyphen/>
        <w:t>пе</w:t>
      </w:r>
      <w:r w:rsidR="00B76F79">
        <w:rPr>
          <w:rFonts w:ascii="Arial" w:hAnsi="Arial" w:cs="Arial"/>
          <w:sz w:val="20"/>
          <w:szCs w:val="20"/>
        </w:rPr>
        <w:softHyphen/>
        <w:t>чи</w:t>
      </w:r>
      <w:r w:rsidR="00B76F79">
        <w:rPr>
          <w:rFonts w:ascii="Arial" w:hAnsi="Arial" w:cs="Arial"/>
          <w:sz w:val="20"/>
          <w:szCs w:val="20"/>
        </w:rPr>
        <w:softHyphen/>
        <w:t>ва</w:t>
      </w:r>
      <w:r w:rsidR="00B76F79">
        <w:rPr>
          <w:rFonts w:ascii="Arial" w:hAnsi="Arial" w:cs="Arial"/>
          <w:sz w:val="20"/>
          <w:szCs w:val="20"/>
        </w:rPr>
        <w:softHyphen/>
        <w:t xml:space="preserve">ет </w:t>
      </w:r>
      <w:proofErr w:type="gramStart"/>
      <w:r w:rsidR="00B76F79">
        <w:rPr>
          <w:rFonts w:ascii="Arial" w:hAnsi="Arial" w:cs="Arial"/>
          <w:sz w:val="20"/>
          <w:szCs w:val="20"/>
        </w:rPr>
        <w:t>кон</w:t>
      </w:r>
      <w:r w:rsidR="00B76F79">
        <w:rPr>
          <w:rFonts w:ascii="Arial" w:hAnsi="Arial" w:cs="Arial"/>
          <w:sz w:val="20"/>
          <w:szCs w:val="20"/>
        </w:rPr>
        <w:softHyphen/>
        <w:t>т</w:t>
      </w:r>
      <w:r w:rsidR="00B76F79">
        <w:rPr>
          <w:rFonts w:ascii="Arial" w:hAnsi="Arial" w:cs="Arial"/>
          <w:sz w:val="20"/>
          <w:szCs w:val="20"/>
        </w:rPr>
        <w:softHyphen/>
        <w:t>роль за</w:t>
      </w:r>
      <w:proofErr w:type="gramEnd"/>
      <w:r w:rsidR="00B76F79">
        <w:rPr>
          <w:rFonts w:ascii="Arial" w:hAnsi="Arial" w:cs="Arial"/>
          <w:sz w:val="20"/>
          <w:szCs w:val="20"/>
        </w:rPr>
        <w:t xml:space="preserve"> под</w:t>
      </w:r>
      <w:r w:rsidR="00B76F79">
        <w:rPr>
          <w:rFonts w:ascii="Arial" w:hAnsi="Arial" w:cs="Arial"/>
          <w:sz w:val="20"/>
          <w:szCs w:val="20"/>
        </w:rPr>
        <w:softHyphen/>
        <w:t>го</w:t>
      </w:r>
      <w:r w:rsidR="00B76F79">
        <w:rPr>
          <w:rFonts w:ascii="Arial" w:hAnsi="Arial" w:cs="Arial"/>
          <w:sz w:val="20"/>
          <w:szCs w:val="20"/>
        </w:rPr>
        <w:softHyphen/>
        <w:t>тов</w:t>
      </w:r>
      <w:r w:rsidR="00B76F79">
        <w:rPr>
          <w:rFonts w:ascii="Arial" w:hAnsi="Arial" w:cs="Arial"/>
          <w:sz w:val="20"/>
          <w:szCs w:val="20"/>
        </w:rPr>
        <w:softHyphen/>
        <w:t>кой про</w:t>
      </w:r>
      <w:r w:rsidR="00B76F79">
        <w:rPr>
          <w:rFonts w:ascii="Arial" w:hAnsi="Arial" w:cs="Arial"/>
          <w:sz w:val="20"/>
          <w:szCs w:val="20"/>
        </w:rPr>
        <w:softHyphen/>
        <w:t>ек</w:t>
      </w:r>
      <w:r w:rsidR="00B76F79">
        <w:rPr>
          <w:rFonts w:ascii="Arial" w:hAnsi="Arial" w:cs="Arial"/>
          <w:sz w:val="20"/>
          <w:szCs w:val="20"/>
        </w:rPr>
        <w:softHyphen/>
        <w:t>тов ра</w:t>
      </w:r>
      <w:r w:rsidR="00B76F79">
        <w:rPr>
          <w:rFonts w:ascii="Arial" w:hAnsi="Arial" w:cs="Arial"/>
          <w:sz w:val="20"/>
          <w:szCs w:val="20"/>
        </w:rPr>
        <w:softHyphen/>
        <w:t>бо</w:t>
      </w:r>
      <w:r w:rsidR="00B76F79">
        <w:rPr>
          <w:rFonts w:ascii="Arial" w:hAnsi="Arial" w:cs="Arial"/>
          <w:sz w:val="20"/>
          <w:szCs w:val="20"/>
        </w:rPr>
        <w:softHyphen/>
        <w:t>чих до</w:t>
      </w:r>
      <w:r w:rsidR="00B76F79">
        <w:rPr>
          <w:rFonts w:ascii="Arial" w:hAnsi="Arial" w:cs="Arial"/>
          <w:sz w:val="20"/>
          <w:szCs w:val="20"/>
        </w:rPr>
        <w:softHyphen/>
        <w:t>ку</w:t>
      </w:r>
      <w:r w:rsidR="00B76F79">
        <w:rPr>
          <w:rFonts w:ascii="Arial" w:hAnsi="Arial" w:cs="Arial"/>
          <w:sz w:val="20"/>
          <w:szCs w:val="20"/>
        </w:rPr>
        <w:softHyphen/>
        <w:t>мен</w:t>
      </w:r>
      <w:r w:rsidR="00B76F79">
        <w:rPr>
          <w:rFonts w:ascii="Arial" w:hAnsi="Arial" w:cs="Arial"/>
          <w:sz w:val="20"/>
          <w:szCs w:val="20"/>
        </w:rPr>
        <w:softHyphen/>
        <w:t>тов к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нию, обеспечивает ведение протокола собрания, под</w:t>
      </w:r>
      <w:r w:rsidR="00B76F79">
        <w:rPr>
          <w:rFonts w:ascii="Arial" w:hAnsi="Arial" w:cs="Arial"/>
          <w:sz w:val="20"/>
          <w:szCs w:val="20"/>
        </w:rPr>
        <w:softHyphen/>
        <w:t>пи</w:t>
      </w:r>
      <w:r w:rsidR="00B76F79">
        <w:rPr>
          <w:rFonts w:ascii="Arial" w:hAnsi="Arial" w:cs="Arial"/>
          <w:sz w:val="20"/>
          <w:szCs w:val="20"/>
        </w:rPr>
        <w:softHyphen/>
        <w:t>с</w:t>
      </w:r>
      <w:r>
        <w:rPr>
          <w:rFonts w:ascii="Arial" w:hAnsi="Arial" w:cs="Arial"/>
          <w:sz w:val="20"/>
          <w:szCs w:val="20"/>
        </w:rPr>
        <w:t>ы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ет про</w:t>
      </w:r>
      <w:r>
        <w:rPr>
          <w:rFonts w:ascii="Arial" w:hAnsi="Arial" w:cs="Arial"/>
          <w:sz w:val="20"/>
          <w:szCs w:val="20"/>
        </w:rPr>
        <w:softHyphen/>
        <w:t>то</w:t>
      </w:r>
      <w:r>
        <w:rPr>
          <w:rFonts w:ascii="Arial" w:hAnsi="Arial" w:cs="Arial"/>
          <w:sz w:val="20"/>
          <w:szCs w:val="20"/>
        </w:rPr>
        <w:softHyphen/>
        <w:t>кол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ния.</w:t>
      </w:r>
    </w:p>
    <w:p w:rsidR="00561E1B" w:rsidRPr="00FE27E5" w:rsidRDefault="00561E1B" w:rsidP="00561E1B">
      <w:pPr>
        <w:tabs>
          <w:tab w:val="left" w:pos="0"/>
          <w:tab w:val="left" w:pos="180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8.8. При подготовке и проведении Общего собрания акционеров Корпоративный секретарь О</w:t>
      </w:r>
      <w:r w:rsidRPr="00FE27E5">
        <w:rPr>
          <w:rFonts w:ascii="Arial" w:hAnsi="Arial" w:cs="Arial"/>
          <w:sz w:val="20"/>
          <w:szCs w:val="20"/>
        </w:rPr>
        <w:t>бщества</w:t>
      </w:r>
      <w:r>
        <w:rPr>
          <w:rFonts w:ascii="Arial" w:hAnsi="Arial" w:cs="Arial"/>
          <w:sz w:val="20"/>
          <w:szCs w:val="20"/>
        </w:rPr>
        <w:t xml:space="preserve"> обеспечивает</w:t>
      </w:r>
      <w:r w:rsidRPr="00FE27E5">
        <w:rPr>
          <w:rFonts w:ascii="Arial" w:hAnsi="Arial" w:cs="Arial"/>
          <w:sz w:val="20"/>
          <w:szCs w:val="20"/>
        </w:rPr>
        <w:t>:</w:t>
      </w:r>
    </w:p>
    <w:p w:rsidR="00561E1B" w:rsidRDefault="00561E1B" w:rsidP="00D72A8E">
      <w:pPr>
        <w:numPr>
          <w:ilvl w:val="0"/>
          <w:numId w:val="26"/>
        </w:numPr>
        <w:tabs>
          <w:tab w:val="left" w:pos="0"/>
          <w:tab w:val="left" w:pos="18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составление спи</w:t>
      </w:r>
      <w:r>
        <w:rPr>
          <w:rFonts w:ascii="Arial" w:hAnsi="Arial" w:cs="Arial"/>
          <w:sz w:val="20"/>
          <w:szCs w:val="20"/>
        </w:rPr>
        <w:softHyphen/>
        <w:t>ска лиц, име</w:t>
      </w:r>
      <w:r>
        <w:rPr>
          <w:rFonts w:ascii="Arial" w:hAnsi="Arial" w:cs="Arial"/>
          <w:sz w:val="20"/>
          <w:szCs w:val="20"/>
        </w:rPr>
        <w:softHyphen/>
        <w:t>ю</w:t>
      </w:r>
      <w:r>
        <w:rPr>
          <w:rFonts w:ascii="Arial" w:hAnsi="Arial" w:cs="Arial"/>
          <w:sz w:val="20"/>
          <w:szCs w:val="20"/>
        </w:rPr>
        <w:softHyphen/>
        <w:t>щих пра</w:t>
      </w:r>
      <w:r>
        <w:rPr>
          <w:rFonts w:ascii="Arial" w:hAnsi="Arial" w:cs="Arial"/>
          <w:sz w:val="20"/>
          <w:szCs w:val="20"/>
        </w:rPr>
        <w:softHyphen/>
        <w:t xml:space="preserve">во </w:t>
      </w:r>
      <w:r w:rsidR="00D72A8E">
        <w:rPr>
          <w:rFonts w:ascii="Arial" w:hAnsi="Arial" w:cs="Arial"/>
          <w:sz w:val="20"/>
          <w:szCs w:val="20"/>
        </w:rPr>
        <w:t>на уча</w:t>
      </w:r>
      <w:r w:rsidR="00D72A8E">
        <w:rPr>
          <w:rFonts w:ascii="Arial" w:hAnsi="Arial" w:cs="Arial"/>
          <w:sz w:val="20"/>
          <w:szCs w:val="20"/>
        </w:rPr>
        <w:softHyphen/>
        <w:t>стие в 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щем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нии акционеров;</w:t>
      </w:r>
    </w:p>
    <w:p w:rsidR="00561E1B" w:rsidRDefault="00561E1B" w:rsidP="00D72A8E">
      <w:pPr>
        <w:numPr>
          <w:ilvl w:val="0"/>
          <w:numId w:val="26"/>
        </w:numPr>
        <w:tabs>
          <w:tab w:val="left" w:pos="0"/>
          <w:tab w:val="left" w:pos="18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составление списка лиц, име</w:t>
      </w:r>
      <w:r>
        <w:rPr>
          <w:rFonts w:ascii="Arial" w:hAnsi="Arial" w:cs="Arial"/>
          <w:sz w:val="20"/>
          <w:szCs w:val="20"/>
        </w:rPr>
        <w:softHyphen/>
        <w:t>ю</w:t>
      </w:r>
      <w:r>
        <w:rPr>
          <w:rFonts w:ascii="Arial" w:hAnsi="Arial" w:cs="Arial"/>
          <w:sz w:val="20"/>
          <w:szCs w:val="20"/>
        </w:rPr>
        <w:softHyphen/>
        <w:t>щих пра</w:t>
      </w:r>
      <w:r>
        <w:rPr>
          <w:rFonts w:ascii="Arial" w:hAnsi="Arial" w:cs="Arial"/>
          <w:sz w:val="20"/>
          <w:szCs w:val="20"/>
        </w:rPr>
        <w:softHyphen/>
        <w:t>во по</w:t>
      </w:r>
      <w:r>
        <w:rPr>
          <w:rFonts w:ascii="Arial" w:hAnsi="Arial" w:cs="Arial"/>
          <w:sz w:val="20"/>
          <w:szCs w:val="20"/>
        </w:rPr>
        <w:softHyphen/>
        <w:t>лу</w:t>
      </w:r>
      <w:r>
        <w:rPr>
          <w:rFonts w:ascii="Arial" w:hAnsi="Arial" w:cs="Arial"/>
          <w:sz w:val="20"/>
          <w:szCs w:val="20"/>
        </w:rPr>
        <w:softHyphen/>
        <w:t>че</w:t>
      </w:r>
      <w:r>
        <w:rPr>
          <w:rFonts w:ascii="Arial" w:hAnsi="Arial" w:cs="Arial"/>
          <w:sz w:val="20"/>
          <w:szCs w:val="20"/>
        </w:rPr>
        <w:softHyphen/>
        <w:t>ния ди</w:t>
      </w:r>
      <w:r>
        <w:rPr>
          <w:rFonts w:ascii="Arial" w:hAnsi="Arial" w:cs="Arial"/>
          <w:sz w:val="20"/>
          <w:szCs w:val="20"/>
        </w:rPr>
        <w:softHyphen/>
        <w:t>ви</w:t>
      </w:r>
      <w:r>
        <w:rPr>
          <w:rFonts w:ascii="Arial" w:hAnsi="Arial" w:cs="Arial"/>
          <w:sz w:val="20"/>
          <w:szCs w:val="20"/>
        </w:rPr>
        <w:softHyphen/>
        <w:t>ден</w:t>
      </w:r>
      <w:r>
        <w:rPr>
          <w:rFonts w:ascii="Arial" w:hAnsi="Arial" w:cs="Arial"/>
          <w:sz w:val="20"/>
          <w:szCs w:val="20"/>
        </w:rPr>
        <w:softHyphen/>
        <w:t>дов;</w:t>
      </w:r>
    </w:p>
    <w:p w:rsidR="00561E1B" w:rsidRDefault="00561E1B" w:rsidP="00D72A8E">
      <w:pPr>
        <w:numPr>
          <w:ilvl w:val="0"/>
          <w:numId w:val="26"/>
        </w:numPr>
        <w:tabs>
          <w:tab w:val="left" w:pos="0"/>
          <w:tab w:val="left" w:pos="18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составление спи</w:t>
      </w:r>
      <w:r>
        <w:rPr>
          <w:rFonts w:ascii="Arial" w:hAnsi="Arial" w:cs="Arial"/>
          <w:sz w:val="20"/>
          <w:szCs w:val="20"/>
        </w:rPr>
        <w:softHyphen/>
        <w:t>ска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ров, име</w:t>
      </w:r>
      <w:r>
        <w:rPr>
          <w:rFonts w:ascii="Arial" w:hAnsi="Arial" w:cs="Arial"/>
          <w:sz w:val="20"/>
          <w:szCs w:val="20"/>
        </w:rPr>
        <w:softHyphen/>
        <w:t>ю</w:t>
      </w:r>
      <w:r>
        <w:rPr>
          <w:rFonts w:ascii="Arial" w:hAnsi="Arial" w:cs="Arial"/>
          <w:sz w:val="20"/>
          <w:szCs w:val="20"/>
        </w:rPr>
        <w:softHyphen/>
        <w:t>щих пра</w:t>
      </w:r>
      <w:r>
        <w:rPr>
          <w:rFonts w:ascii="Arial" w:hAnsi="Arial" w:cs="Arial"/>
          <w:sz w:val="20"/>
          <w:szCs w:val="20"/>
        </w:rPr>
        <w:softHyphen/>
        <w:t>во тре</w:t>
      </w:r>
      <w:r>
        <w:rPr>
          <w:rFonts w:ascii="Arial" w:hAnsi="Arial" w:cs="Arial"/>
          <w:sz w:val="20"/>
          <w:szCs w:val="20"/>
        </w:rPr>
        <w:softHyphen/>
        <w:t>бо</w:t>
      </w:r>
      <w:r>
        <w:rPr>
          <w:rFonts w:ascii="Arial" w:hAnsi="Arial" w:cs="Arial"/>
          <w:sz w:val="20"/>
          <w:szCs w:val="20"/>
        </w:rPr>
        <w:softHyphen/>
        <w:t>вать вы</w:t>
      </w:r>
      <w:r>
        <w:rPr>
          <w:rFonts w:ascii="Arial" w:hAnsi="Arial" w:cs="Arial"/>
          <w:sz w:val="20"/>
          <w:szCs w:val="20"/>
        </w:rPr>
        <w:softHyphen/>
        <w:t>ку</w:t>
      </w:r>
      <w:r>
        <w:rPr>
          <w:rFonts w:ascii="Arial" w:hAnsi="Arial" w:cs="Arial"/>
          <w:sz w:val="20"/>
          <w:szCs w:val="20"/>
        </w:rPr>
        <w:softHyphen/>
        <w:t>п</w:t>
      </w:r>
      <w:r w:rsidR="00D72A8E">
        <w:rPr>
          <w:rFonts w:ascii="Arial" w:hAnsi="Arial" w:cs="Arial"/>
          <w:sz w:val="20"/>
          <w:szCs w:val="20"/>
        </w:rPr>
        <w:t>а при</w:t>
      </w:r>
      <w:r w:rsidR="00D72A8E">
        <w:rPr>
          <w:rFonts w:ascii="Arial" w:hAnsi="Arial" w:cs="Arial"/>
          <w:sz w:val="20"/>
          <w:szCs w:val="20"/>
        </w:rPr>
        <w:softHyphen/>
        <w:t>на</w:t>
      </w:r>
      <w:r w:rsidR="00D72A8E">
        <w:rPr>
          <w:rFonts w:ascii="Arial" w:hAnsi="Arial" w:cs="Arial"/>
          <w:sz w:val="20"/>
          <w:szCs w:val="20"/>
        </w:rPr>
        <w:softHyphen/>
        <w:t>д</w:t>
      </w:r>
      <w:r w:rsidR="00D72A8E">
        <w:rPr>
          <w:rFonts w:ascii="Arial" w:hAnsi="Arial" w:cs="Arial"/>
          <w:sz w:val="20"/>
          <w:szCs w:val="20"/>
        </w:rPr>
        <w:softHyphen/>
        <w:t>ле</w:t>
      </w:r>
      <w:r w:rsidR="00D72A8E">
        <w:rPr>
          <w:rFonts w:ascii="Arial" w:hAnsi="Arial" w:cs="Arial"/>
          <w:sz w:val="20"/>
          <w:szCs w:val="20"/>
        </w:rPr>
        <w:softHyphen/>
        <w:t>жа</w:t>
      </w:r>
      <w:r w:rsidR="00D72A8E">
        <w:rPr>
          <w:rFonts w:ascii="Arial" w:hAnsi="Arial" w:cs="Arial"/>
          <w:sz w:val="20"/>
          <w:szCs w:val="20"/>
        </w:rPr>
        <w:softHyphen/>
        <w:t>щих им ак</w:t>
      </w:r>
      <w:r w:rsidR="00D72A8E">
        <w:rPr>
          <w:rFonts w:ascii="Arial" w:hAnsi="Arial" w:cs="Arial"/>
          <w:sz w:val="20"/>
          <w:szCs w:val="20"/>
        </w:rPr>
        <w:softHyphen/>
        <w:t>ций 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 в слу</w:t>
      </w:r>
      <w:r>
        <w:rPr>
          <w:rFonts w:ascii="Arial" w:hAnsi="Arial" w:cs="Arial"/>
          <w:sz w:val="20"/>
          <w:szCs w:val="20"/>
        </w:rPr>
        <w:softHyphen/>
        <w:t>ча</w:t>
      </w:r>
      <w:r>
        <w:rPr>
          <w:rFonts w:ascii="Arial" w:hAnsi="Arial" w:cs="Arial"/>
          <w:sz w:val="20"/>
          <w:szCs w:val="20"/>
        </w:rPr>
        <w:softHyphen/>
        <w:t>ях, пре</w:t>
      </w:r>
      <w:r>
        <w:rPr>
          <w:rFonts w:ascii="Arial" w:hAnsi="Arial" w:cs="Arial"/>
          <w:sz w:val="20"/>
          <w:szCs w:val="20"/>
        </w:rPr>
        <w:softHyphen/>
        <w:t>д</w:t>
      </w:r>
      <w:r>
        <w:rPr>
          <w:rFonts w:ascii="Arial" w:hAnsi="Arial" w:cs="Arial"/>
          <w:sz w:val="20"/>
          <w:szCs w:val="20"/>
        </w:rPr>
        <w:softHyphen/>
        <w:t>у</w:t>
      </w:r>
      <w:r>
        <w:rPr>
          <w:rFonts w:ascii="Arial" w:hAnsi="Arial" w:cs="Arial"/>
          <w:sz w:val="20"/>
          <w:szCs w:val="20"/>
        </w:rPr>
        <w:softHyphen/>
        <w:t>смо</w:t>
      </w:r>
      <w:r>
        <w:rPr>
          <w:rFonts w:ascii="Arial" w:hAnsi="Arial" w:cs="Arial"/>
          <w:sz w:val="20"/>
          <w:szCs w:val="20"/>
        </w:rPr>
        <w:softHyphen/>
        <w:t>т</w:t>
      </w:r>
      <w:r>
        <w:rPr>
          <w:rFonts w:ascii="Arial" w:hAnsi="Arial" w:cs="Arial"/>
          <w:sz w:val="20"/>
          <w:szCs w:val="20"/>
        </w:rPr>
        <w:softHyphen/>
        <w:t>рен</w:t>
      </w:r>
      <w:r>
        <w:rPr>
          <w:rFonts w:ascii="Arial" w:hAnsi="Arial" w:cs="Arial"/>
          <w:sz w:val="20"/>
          <w:szCs w:val="20"/>
        </w:rPr>
        <w:softHyphen/>
        <w:t>ных Фе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раль</w:t>
      </w:r>
      <w:r>
        <w:rPr>
          <w:rFonts w:ascii="Arial" w:hAnsi="Arial" w:cs="Arial"/>
          <w:sz w:val="20"/>
          <w:szCs w:val="20"/>
        </w:rPr>
        <w:softHyphen/>
        <w:t>ным за</w:t>
      </w:r>
      <w:r>
        <w:rPr>
          <w:rFonts w:ascii="Arial" w:hAnsi="Arial" w:cs="Arial"/>
          <w:sz w:val="20"/>
          <w:szCs w:val="20"/>
        </w:rPr>
        <w:softHyphen/>
        <w:t>ко</w:t>
      </w:r>
      <w:r>
        <w:rPr>
          <w:rFonts w:ascii="Arial" w:hAnsi="Arial" w:cs="Arial"/>
          <w:sz w:val="20"/>
          <w:szCs w:val="20"/>
        </w:rPr>
        <w:softHyphen/>
        <w:t>ном «Об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нер</w:t>
      </w:r>
      <w:r>
        <w:rPr>
          <w:rFonts w:ascii="Arial" w:hAnsi="Arial" w:cs="Arial"/>
          <w:sz w:val="20"/>
          <w:szCs w:val="20"/>
        </w:rPr>
        <w:softHyphen/>
        <w:t>ных 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вах»;</w:t>
      </w:r>
    </w:p>
    <w:p w:rsidR="00561E1B" w:rsidRDefault="00561E1B" w:rsidP="00D72A8E">
      <w:pPr>
        <w:numPr>
          <w:ilvl w:val="0"/>
          <w:numId w:val="26"/>
        </w:numPr>
        <w:tabs>
          <w:tab w:val="left" w:pos="0"/>
          <w:tab w:val="left" w:pos="18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составление списка лиц, имеющих преимущественное право приобретения дополнительных акций и эмиссионных ценных бумаг, конвертируемых в акции;</w:t>
      </w:r>
    </w:p>
    <w:p w:rsidR="00561E1B" w:rsidRDefault="00561E1B" w:rsidP="00D72A8E">
      <w:pPr>
        <w:numPr>
          <w:ilvl w:val="0"/>
          <w:numId w:val="26"/>
        </w:numPr>
        <w:tabs>
          <w:tab w:val="left" w:pos="0"/>
          <w:tab w:val="left" w:pos="18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подготовку информации (материалов), предоставляемой лиц</w:t>
      </w:r>
      <w:r w:rsidR="00D72A8E">
        <w:rPr>
          <w:rFonts w:ascii="Arial" w:hAnsi="Arial" w:cs="Arial"/>
          <w:sz w:val="20"/>
          <w:szCs w:val="20"/>
        </w:rPr>
        <w:t>ам, имеющим право на участие в О</w:t>
      </w:r>
      <w:r>
        <w:rPr>
          <w:rFonts w:ascii="Arial" w:hAnsi="Arial" w:cs="Arial"/>
          <w:sz w:val="20"/>
          <w:szCs w:val="20"/>
        </w:rPr>
        <w:t>бщем собрании акционеров;</w:t>
      </w:r>
    </w:p>
    <w:p w:rsidR="00561E1B" w:rsidRDefault="00561E1B" w:rsidP="00D72A8E">
      <w:pPr>
        <w:numPr>
          <w:ilvl w:val="0"/>
          <w:numId w:val="26"/>
        </w:numPr>
        <w:tabs>
          <w:tab w:val="left" w:pos="0"/>
          <w:tab w:val="left" w:pos="18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доступ л</w:t>
      </w:r>
      <w:r w:rsidR="00D72A8E">
        <w:rPr>
          <w:rFonts w:ascii="Arial" w:hAnsi="Arial" w:cs="Arial"/>
          <w:sz w:val="20"/>
          <w:szCs w:val="20"/>
        </w:rPr>
        <w:t>иц, имеющих право на участие в О</w:t>
      </w:r>
      <w:r>
        <w:rPr>
          <w:rFonts w:ascii="Arial" w:hAnsi="Arial" w:cs="Arial"/>
          <w:sz w:val="20"/>
          <w:szCs w:val="20"/>
        </w:rPr>
        <w:t>бщем собрании акционеров, к информации (материалам), предоставляем</w:t>
      </w:r>
      <w:r w:rsidR="00D72A8E">
        <w:rPr>
          <w:rFonts w:ascii="Arial" w:hAnsi="Arial" w:cs="Arial"/>
          <w:sz w:val="20"/>
          <w:szCs w:val="20"/>
        </w:rPr>
        <w:t>ой при подготовке к проведению О</w:t>
      </w:r>
      <w:r>
        <w:rPr>
          <w:rFonts w:ascii="Arial" w:hAnsi="Arial" w:cs="Arial"/>
          <w:sz w:val="20"/>
          <w:szCs w:val="20"/>
        </w:rPr>
        <w:t>бщего собрания акционеров;</w:t>
      </w:r>
    </w:p>
    <w:p w:rsidR="00561E1B" w:rsidRDefault="00561E1B" w:rsidP="00D72A8E">
      <w:pPr>
        <w:numPr>
          <w:ilvl w:val="0"/>
          <w:numId w:val="26"/>
        </w:numPr>
        <w:tabs>
          <w:tab w:val="left" w:pos="0"/>
          <w:tab w:val="left" w:pos="18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выдачу выписок и справок из списка лиц, </w:t>
      </w:r>
      <w:r w:rsidR="00D72A8E">
        <w:rPr>
          <w:rFonts w:ascii="Arial" w:hAnsi="Arial" w:cs="Arial"/>
          <w:sz w:val="20"/>
          <w:szCs w:val="20"/>
        </w:rPr>
        <w:t>име</w:t>
      </w:r>
      <w:r w:rsidR="00D72A8E">
        <w:rPr>
          <w:rFonts w:ascii="Arial" w:hAnsi="Arial" w:cs="Arial"/>
          <w:sz w:val="20"/>
          <w:szCs w:val="20"/>
        </w:rPr>
        <w:softHyphen/>
        <w:t>ю</w:t>
      </w:r>
      <w:r w:rsidR="00D72A8E">
        <w:rPr>
          <w:rFonts w:ascii="Arial" w:hAnsi="Arial" w:cs="Arial"/>
          <w:sz w:val="20"/>
          <w:szCs w:val="20"/>
        </w:rPr>
        <w:softHyphen/>
        <w:t>щих пра</w:t>
      </w:r>
      <w:r w:rsidR="00D72A8E">
        <w:rPr>
          <w:rFonts w:ascii="Arial" w:hAnsi="Arial" w:cs="Arial"/>
          <w:sz w:val="20"/>
          <w:szCs w:val="20"/>
        </w:rPr>
        <w:softHyphen/>
        <w:t>во на уча</w:t>
      </w:r>
      <w:r w:rsidR="00D72A8E">
        <w:rPr>
          <w:rFonts w:ascii="Arial" w:hAnsi="Arial" w:cs="Arial"/>
          <w:sz w:val="20"/>
          <w:szCs w:val="20"/>
        </w:rPr>
        <w:softHyphen/>
        <w:t>стие в 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щем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нии акционеров;</w:t>
      </w:r>
    </w:p>
    <w:p w:rsidR="00561E1B" w:rsidRDefault="00561E1B" w:rsidP="00D72A8E">
      <w:pPr>
        <w:numPr>
          <w:ilvl w:val="0"/>
          <w:numId w:val="26"/>
        </w:numPr>
        <w:tabs>
          <w:tab w:val="left" w:pos="0"/>
          <w:tab w:val="left" w:pos="18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направление бюл</w:t>
      </w:r>
      <w:r>
        <w:rPr>
          <w:rFonts w:ascii="Arial" w:hAnsi="Arial" w:cs="Arial"/>
          <w:sz w:val="20"/>
          <w:szCs w:val="20"/>
        </w:rPr>
        <w:softHyphen/>
        <w:t>ле</w:t>
      </w:r>
      <w:r>
        <w:rPr>
          <w:rFonts w:ascii="Arial" w:hAnsi="Arial" w:cs="Arial"/>
          <w:sz w:val="20"/>
          <w:szCs w:val="20"/>
        </w:rPr>
        <w:softHyphen/>
        <w:t>те</w:t>
      </w:r>
      <w:r>
        <w:rPr>
          <w:rFonts w:ascii="Arial" w:hAnsi="Arial" w:cs="Arial"/>
          <w:sz w:val="20"/>
          <w:szCs w:val="20"/>
        </w:rPr>
        <w:softHyphen/>
        <w:t>ней для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со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ния лицам, включенным в список л</w:t>
      </w:r>
      <w:r w:rsidR="00D72A8E">
        <w:rPr>
          <w:rFonts w:ascii="Arial" w:hAnsi="Arial" w:cs="Arial"/>
          <w:sz w:val="20"/>
          <w:szCs w:val="20"/>
        </w:rPr>
        <w:t>иц, имеющим право на участие в О</w:t>
      </w:r>
      <w:r>
        <w:rPr>
          <w:rFonts w:ascii="Arial" w:hAnsi="Arial" w:cs="Arial"/>
          <w:sz w:val="20"/>
          <w:szCs w:val="20"/>
        </w:rPr>
        <w:t>бщем собрании;</w:t>
      </w:r>
    </w:p>
    <w:p w:rsidR="00561E1B" w:rsidRPr="00D72A8E" w:rsidRDefault="00D72A8E" w:rsidP="00D72A8E">
      <w:pPr>
        <w:numPr>
          <w:ilvl w:val="0"/>
          <w:numId w:val="26"/>
        </w:numPr>
        <w:tabs>
          <w:tab w:val="left" w:pos="0"/>
          <w:tab w:val="left" w:pos="18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сбор поступивших в О</w:t>
      </w:r>
      <w:r w:rsidR="00561E1B">
        <w:rPr>
          <w:rFonts w:ascii="Arial" w:hAnsi="Arial" w:cs="Arial"/>
          <w:sz w:val="20"/>
          <w:szCs w:val="20"/>
        </w:rPr>
        <w:t>бщество заполненных бюллетеней для голосования и</w:t>
      </w:r>
      <w:r>
        <w:rPr>
          <w:rFonts w:ascii="Arial" w:hAnsi="Arial" w:cs="Arial"/>
          <w:sz w:val="20"/>
          <w:szCs w:val="20"/>
        </w:rPr>
        <w:t xml:space="preserve"> передачу их в счетную комиссию.</w:t>
      </w:r>
    </w:p>
    <w:p w:rsidR="00561E1B" w:rsidRDefault="00D72A8E" w:rsidP="00D72A8E">
      <w:pPr>
        <w:tabs>
          <w:tab w:val="left" w:pos="0"/>
          <w:tab w:val="left" w:pos="180"/>
          <w:tab w:val="left" w:pos="567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8.9. Корпоративный секретарь О</w:t>
      </w:r>
      <w:r w:rsidR="00561E1B">
        <w:rPr>
          <w:rFonts w:ascii="Arial" w:hAnsi="Arial" w:cs="Arial"/>
          <w:sz w:val="20"/>
          <w:szCs w:val="20"/>
        </w:rPr>
        <w:t>бщества принимает меры для разрешения конфликтов, возникающих при подготовке и проведен</w:t>
      </w:r>
      <w:r>
        <w:rPr>
          <w:rFonts w:ascii="Arial" w:hAnsi="Arial" w:cs="Arial"/>
          <w:sz w:val="20"/>
          <w:szCs w:val="20"/>
        </w:rPr>
        <w:t>ии О</w:t>
      </w:r>
      <w:r w:rsidR="00561E1B">
        <w:rPr>
          <w:rFonts w:ascii="Arial" w:hAnsi="Arial" w:cs="Arial"/>
          <w:sz w:val="20"/>
          <w:szCs w:val="20"/>
        </w:rPr>
        <w:t xml:space="preserve">бщего собрания акционеров. </w:t>
      </w:r>
    </w:p>
    <w:p w:rsidR="00B76F79" w:rsidRPr="00BD6537" w:rsidRDefault="00D72A8E" w:rsidP="00BD6537">
      <w:pPr>
        <w:tabs>
          <w:tab w:val="left" w:pos="0"/>
          <w:tab w:val="left" w:pos="180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8.10. Если повестка дня О</w:t>
      </w:r>
      <w:r w:rsidR="00561E1B">
        <w:rPr>
          <w:rFonts w:ascii="Arial" w:hAnsi="Arial" w:cs="Arial"/>
          <w:sz w:val="20"/>
          <w:szCs w:val="20"/>
        </w:rPr>
        <w:t>бщего собрания акционеров содерж</w:t>
      </w:r>
      <w:r>
        <w:rPr>
          <w:rFonts w:ascii="Arial" w:hAnsi="Arial" w:cs="Arial"/>
          <w:sz w:val="20"/>
          <w:szCs w:val="20"/>
        </w:rPr>
        <w:t>ит вопросы об избрании органов О</w:t>
      </w:r>
      <w:r w:rsidR="00561E1B">
        <w:rPr>
          <w:rFonts w:ascii="Arial" w:hAnsi="Arial" w:cs="Arial"/>
          <w:sz w:val="20"/>
          <w:szCs w:val="20"/>
        </w:rPr>
        <w:t xml:space="preserve">бщества, </w:t>
      </w:r>
      <w:r>
        <w:rPr>
          <w:rFonts w:ascii="Arial" w:hAnsi="Arial" w:cs="Arial"/>
          <w:sz w:val="20"/>
          <w:szCs w:val="20"/>
        </w:rPr>
        <w:t>К</w:t>
      </w:r>
      <w:r w:rsidR="00561E1B">
        <w:rPr>
          <w:rFonts w:ascii="Arial" w:hAnsi="Arial" w:cs="Arial"/>
          <w:sz w:val="20"/>
          <w:szCs w:val="20"/>
        </w:rPr>
        <w:t>орпоративный секретарь направляет кандидатам запросы об их согласии на из</w:t>
      </w:r>
      <w:r>
        <w:rPr>
          <w:rFonts w:ascii="Arial" w:hAnsi="Arial" w:cs="Arial"/>
          <w:sz w:val="20"/>
          <w:szCs w:val="20"/>
        </w:rPr>
        <w:t>брание в соответствующий орган О</w:t>
      </w:r>
      <w:r w:rsidR="00BD6537">
        <w:rPr>
          <w:rFonts w:ascii="Arial" w:hAnsi="Arial" w:cs="Arial"/>
          <w:sz w:val="20"/>
          <w:szCs w:val="20"/>
        </w:rPr>
        <w:t>бщества.</w:t>
      </w:r>
    </w:p>
    <w:p w:rsidR="00B76F79" w:rsidRDefault="00BD6537" w:rsidP="00E928BF">
      <w:pPr>
        <w:tabs>
          <w:tab w:val="left" w:pos="0"/>
          <w:tab w:val="left" w:pos="180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8.11</w:t>
      </w:r>
      <w:r w:rsidR="00B76F79">
        <w:rPr>
          <w:rFonts w:ascii="Arial" w:hAnsi="Arial" w:cs="Arial"/>
          <w:sz w:val="20"/>
          <w:szCs w:val="20"/>
        </w:rPr>
        <w:t>. Счет</w:t>
      </w:r>
      <w:r w:rsidR="00B76F79">
        <w:rPr>
          <w:rFonts w:ascii="Arial" w:hAnsi="Arial" w:cs="Arial"/>
          <w:sz w:val="20"/>
          <w:szCs w:val="20"/>
        </w:rPr>
        <w:softHyphen/>
        <w:t>ная ко</w:t>
      </w:r>
      <w:r w:rsidR="00B76F79">
        <w:rPr>
          <w:rFonts w:ascii="Arial" w:hAnsi="Arial" w:cs="Arial"/>
          <w:sz w:val="20"/>
          <w:szCs w:val="20"/>
        </w:rPr>
        <w:softHyphen/>
        <w:t>мис</w:t>
      </w:r>
      <w:r w:rsidR="00B76F79">
        <w:rPr>
          <w:rFonts w:ascii="Arial" w:hAnsi="Arial" w:cs="Arial"/>
          <w:sz w:val="20"/>
          <w:szCs w:val="20"/>
        </w:rPr>
        <w:softHyphen/>
        <w:t>сия яв</w:t>
      </w:r>
      <w:r w:rsidR="00B76F79">
        <w:rPr>
          <w:rFonts w:ascii="Arial" w:hAnsi="Arial" w:cs="Arial"/>
          <w:sz w:val="20"/>
          <w:szCs w:val="20"/>
        </w:rPr>
        <w:softHyphen/>
        <w:t>ля</w:t>
      </w:r>
      <w:r w:rsidR="00B76F79">
        <w:rPr>
          <w:rFonts w:ascii="Arial" w:hAnsi="Arial" w:cs="Arial"/>
          <w:sz w:val="20"/>
          <w:szCs w:val="20"/>
        </w:rPr>
        <w:softHyphen/>
        <w:t>ет</w:t>
      </w:r>
      <w:r w:rsidR="00B76F79">
        <w:rPr>
          <w:rFonts w:ascii="Arial" w:hAnsi="Arial" w:cs="Arial"/>
          <w:sz w:val="20"/>
          <w:szCs w:val="20"/>
        </w:rPr>
        <w:softHyphen/>
        <w:t>ся не</w:t>
      </w:r>
      <w:r w:rsidR="00B76F79">
        <w:rPr>
          <w:rFonts w:ascii="Arial" w:hAnsi="Arial" w:cs="Arial"/>
          <w:sz w:val="20"/>
          <w:szCs w:val="20"/>
        </w:rPr>
        <w:softHyphen/>
        <w:t>за</w:t>
      </w:r>
      <w:r w:rsidR="00B76F79">
        <w:rPr>
          <w:rFonts w:ascii="Arial" w:hAnsi="Arial" w:cs="Arial"/>
          <w:sz w:val="20"/>
          <w:szCs w:val="20"/>
        </w:rPr>
        <w:softHyphen/>
        <w:t>ви</w:t>
      </w:r>
      <w:r w:rsidR="00B76F79">
        <w:rPr>
          <w:rFonts w:ascii="Arial" w:hAnsi="Arial" w:cs="Arial"/>
          <w:sz w:val="20"/>
          <w:szCs w:val="20"/>
        </w:rPr>
        <w:softHyphen/>
        <w:t>си</w:t>
      </w:r>
      <w:r w:rsidR="00B76F79">
        <w:rPr>
          <w:rFonts w:ascii="Arial" w:hAnsi="Arial" w:cs="Arial"/>
          <w:sz w:val="20"/>
          <w:szCs w:val="20"/>
        </w:rPr>
        <w:softHyphen/>
        <w:t>мым ра</w:t>
      </w:r>
      <w:r w:rsidR="00B76F79">
        <w:rPr>
          <w:rFonts w:ascii="Arial" w:hAnsi="Arial" w:cs="Arial"/>
          <w:sz w:val="20"/>
          <w:szCs w:val="20"/>
        </w:rPr>
        <w:softHyphen/>
        <w:t>бо</w:t>
      </w:r>
      <w:r w:rsidR="00B76F79">
        <w:rPr>
          <w:rFonts w:ascii="Arial" w:hAnsi="Arial" w:cs="Arial"/>
          <w:sz w:val="20"/>
          <w:szCs w:val="20"/>
        </w:rPr>
        <w:softHyphen/>
        <w:t>чим ор</w:t>
      </w:r>
      <w:r w:rsidR="00B76F79">
        <w:rPr>
          <w:rFonts w:ascii="Arial" w:hAnsi="Arial" w:cs="Arial"/>
          <w:sz w:val="20"/>
          <w:szCs w:val="20"/>
        </w:rPr>
        <w:softHyphen/>
        <w:t>га</w:t>
      </w:r>
      <w:r w:rsidR="00B76F79">
        <w:rPr>
          <w:rFonts w:ascii="Arial" w:hAnsi="Arial" w:cs="Arial"/>
          <w:sz w:val="20"/>
          <w:szCs w:val="20"/>
        </w:rPr>
        <w:softHyphen/>
        <w:t>ном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ния.</w:t>
      </w:r>
      <w:ins w:id="93" w:author="Rakhmanova" w:date="2014-10-10T17:27:00Z">
        <w:r w:rsidR="00BB510B">
          <w:rPr>
            <w:rFonts w:ascii="Arial" w:hAnsi="Arial" w:cs="Arial"/>
            <w:sz w:val="20"/>
            <w:szCs w:val="20"/>
          </w:rPr>
          <w:t xml:space="preserve"> </w:t>
        </w:r>
      </w:ins>
      <w:ins w:id="94" w:author="Rakhmanova" w:date="2014-10-10T17:26:00Z">
        <w:r w:rsidR="00BB510B">
          <w:rPr>
            <w:rFonts w:ascii="Arial" w:hAnsi="Arial" w:cs="Arial"/>
            <w:sz w:val="20"/>
            <w:szCs w:val="20"/>
          </w:rPr>
          <w:t xml:space="preserve">Функции Счетной комиссии осуществляет </w:t>
        </w:r>
      </w:ins>
      <w:ins w:id="95" w:author="Rakhmanova" w:date="2014-10-10T17:27:00Z">
        <w:r w:rsidR="00BB510B">
          <w:rPr>
            <w:rFonts w:ascii="Arial" w:hAnsi="Arial" w:cs="Arial"/>
            <w:sz w:val="20"/>
            <w:szCs w:val="20"/>
          </w:rPr>
          <w:t>Ре</w:t>
        </w:r>
      </w:ins>
      <w:ins w:id="96" w:author="Rakhmanova" w:date="2014-10-10T17:28:00Z">
        <w:r w:rsidR="00BB510B">
          <w:rPr>
            <w:rFonts w:ascii="Arial" w:hAnsi="Arial" w:cs="Arial"/>
            <w:sz w:val="20"/>
            <w:szCs w:val="20"/>
          </w:rPr>
          <w:t xml:space="preserve">гистратор, ведущий реестр акционеров </w:t>
        </w:r>
      </w:ins>
      <w:ins w:id="97" w:author="Rakhmanova" w:date="2014-10-10T17:26:00Z">
        <w:r w:rsidR="00BB510B">
          <w:rPr>
            <w:rFonts w:ascii="Arial" w:hAnsi="Arial" w:cs="Arial"/>
            <w:sz w:val="20"/>
            <w:szCs w:val="20"/>
          </w:rPr>
          <w:t>Общества</w:t>
        </w:r>
      </w:ins>
      <w:ins w:id="98" w:author="Rakhmanova" w:date="2014-10-10T17:29:00Z">
        <w:r w:rsidR="00BB510B">
          <w:rPr>
            <w:rFonts w:ascii="Arial" w:hAnsi="Arial" w:cs="Arial"/>
            <w:sz w:val="20"/>
            <w:szCs w:val="20"/>
          </w:rPr>
          <w:t xml:space="preserve">. Регистратор </w:t>
        </w:r>
      </w:ins>
      <w:ins w:id="99" w:author="Rakhmanova" w:date="2014-10-10T17:28:00Z">
        <w:r w:rsidR="00BB510B" w:rsidRPr="00BB510B">
          <w:rPr>
            <w:rFonts w:ascii="Arial" w:hAnsi="Arial" w:cs="Arial"/>
            <w:sz w:val="20"/>
            <w:szCs w:val="20"/>
          </w:rPr>
          <w:t>вправе уполномочить осуществлять от своего</w:t>
        </w:r>
      </w:ins>
      <w:ins w:id="100" w:author="Rakhmanova" w:date="2014-10-10T17:29:00Z">
        <w:r w:rsidR="00BB510B">
          <w:rPr>
            <w:rFonts w:ascii="Arial" w:hAnsi="Arial" w:cs="Arial"/>
            <w:sz w:val="20"/>
            <w:szCs w:val="20"/>
          </w:rPr>
          <w:t xml:space="preserve"> имени</w:t>
        </w:r>
      </w:ins>
      <w:ins w:id="101" w:author="Rakhmanova" w:date="2014-10-10T17:28:00Z">
        <w:r w:rsidR="00BB510B" w:rsidRPr="00BB510B">
          <w:rPr>
            <w:rFonts w:ascii="Arial" w:hAnsi="Arial" w:cs="Arial"/>
            <w:sz w:val="20"/>
            <w:szCs w:val="20"/>
          </w:rPr>
          <w:t xml:space="preserve"> </w:t>
        </w:r>
      </w:ins>
      <w:ins w:id="102" w:author="Rakhmanova" w:date="2014-10-10T17:29:00Z">
        <w:r w:rsidR="00BB510B">
          <w:rPr>
            <w:rFonts w:ascii="Arial" w:hAnsi="Arial" w:cs="Arial"/>
            <w:sz w:val="20"/>
            <w:szCs w:val="20"/>
          </w:rPr>
          <w:t>функции Счетной комиссии</w:t>
        </w:r>
      </w:ins>
      <w:ins w:id="103" w:author="Rakhmanova" w:date="2014-10-10T17:28:00Z">
        <w:r w:rsidR="00BB510B" w:rsidRPr="00BB510B">
          <w:rPr>
            <w:rFonts w:ascii="Arial" w:hAnsi="Arial" w:cs="Arial"/>
            <w:sz w:val="20"/>
            <w:szCs w:val="20"/>
          </w:rPr>
          <w:t xml:space="preserve"> одного или нескольких лиц из числа своих работников.</w:t>
        </w:r>
      </w:ins>
    </w:p>
    <w:p w:rsidR="00B76F79" w:rsidRDefault="00BD6537" w:rsidP="00E928BF">
      <w:pPr>
        <w:tabs>
          <w:tab w:val="left" w:pos="0"/>
          <w:tab w:val="left" w:pos="180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8.12</w:t>
      </w:r>
      <w:r w:rsidR="00B76F79">
        <w:rPr>
          <w:rFonts w:ascii="Arial" w:hAnsi="Arial" w:cs="Arial"/>
          <w:sz w:val="20"/>
          <w:szCs w:val="20"/>
        </w:rPr>
        <w:t>. Све</w:t>
      </w:r>
      <w:r w:rsidR="00B76F79">
        <w:rPr>
          <w:rFonts w:ascii="Arial" w:hAnsi="Arial" w:cs="Arial"/>
          <w:sz w:val="20"/>
          <w:szCs w:val="20"/>
        </w:rPr>
        <w:softHyphen/>
        <w:t>де</w:t>
      </w:r>
      <w:r w:rsidR="00B76F79">
        <w:rPr>
          <w:rFonts w:ascii="Arial" w:hAnsi="Arial" w:cs="Arial"/>
          <w:sz w:val="20"/>
          <w:szCs w:val="20"/>
        </w:rPr>
        <w:softHyphen/>
        <w:t>ния, по</w:t>
      </w:r>
      <w:r w:rsidR="00B76F79">
        <w:rPr>
          <w:rFonts w:ascii="Arial" w:hAnsi="Arial" w:cs="Arial"/>
          <w:sz w:val="20"/>
          <w:szCs w:val="20"/>
        </w:rPr>
        <w:softHyphen/>
        <w:t>лу</w:t>
      </w:r>
      <w:r w:rsidR="00B76F79">
        <w:rPr>
          <w:rFonts w:ascii="Arial" w:hAnsi="Arial" w:cs="Arial"/>
          <w:sz w:val="20"/>
          <w:szCs w:val="20"/>
        </w:rPr>
        <w:softHyphen/>
        <w:t>чен</w:t>
      </w:r>
      <w:r w:rsidR="00B76F79">
        <w:rPr>
          <w:rFonts w:ascii="Arial" w:hAnsi="Arial" w:cs="Arial"/>
          <w:sz w:val="20"/>
          <w:szCs w:val="20"/>
        </w:rPr>
        <w:softHyphen/>
        <w:t>ные в связи с</w:t>
      </w:r>
      <w:r>
        <w:rPr>
          <w:rFonts w:ascii="Arial" w:hAnsi="Arial" w:cs="Arial"/>
          <w:sz w:val="20"/>
          <w:szCs w:val="20"/>
        </w:rPr>
        <w:t xml:space="preserve"> выполнением функций С</w:t>
      </w:r>
      <w:r w:rsidR="00B76F79">
        <w:rPr>
          <w:rFonts w:ascii="Arial" w:hAnsi="Arial" w:cs="Arial"/>
          <w:sz w:val="20"/>
          <w:szCs w:val="20"/>
        </w:rPr>
        <w:t>четной комиссии, яв</w:t>
      </w:r>
      <w:r w:rsidR="00B76F79">
        <w:rPr>
          <w:rFonts w:ascii="Arial" w:hAnsi="Arial" w:cs="Arial"/>
          <w:sz w:val="20"/>
          <w:szCs w:val="20"/>
        </w:rPr>
        <w:softHyphen/>
        <w:t>ля</w:t>
      </w:r>
      <w:r w:rsidR="00B76F79">
        <w:rPr>
          <w:rFonts w:ascii="Arial" w:hAnsi="Arial" w:cs="Arial"/>
          <w:sz w:val="20"/>
          <w:szCs w:val="20"/>
        </w:rPr>
        <w:softHyphen/>
        <w:t>ют</w:t>
      </w:r>
      <w:r w:rsidR="00B76F79">
        <w:rPr>
          <w:rFonts w:ascii="Arial" w:hAnsi="Arial" w:cs="Arial"/>
          <w:sz w:val="20"/>
          <w:szCs w:val="20"/>
        </w:rPr>
        <w:softHyphen/>
        <w:t>ся кон</w:t>
      </w:r>
      <w:r w:rsidR="00B76F79">
        <w:rPr>
          <w:rFonts w:ascii="Arial" w:hAnsi="Arial" w:cs="Arial"/>
          <w:sz w:val="20"/>
          <w:szCs w:val="20"/>
        </w:rPr>
        <w:softHyphen/>
        <w:t>фи</w:t>
      </w:r>
      <w:r w:rsidR="00B76F79">
        <w:rPr>
          <w:rFonts w:ascii="Arial" w:hAnsi="Arial" w:cs="Arial"/>
          <w:sz w:val="20"/>
          <w:szCs w:val="20"/>
        </w:rPr>
        <w:softHyphen/>
        <w:t>ден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аль</w:t>
      </w:r>
      <w:r w:rsidR="00B76F79">
        <w:rPr>
          <w:rFonts w:ascii="Arial" w:hAnsi="Arial" w:cs="Arial"/>
          <w:sz w:val="20"/>
          <w:szCs w:val="20"/>
        </w:rPr>
        <w:softHyphen/>
        <w:t>ны</w:t>
      </w:r>
      <w:r w:rsidR="00B76F79">
        <w:rPr>
          <w:rFonts w:ascii="Arial" w:hAnsi="Arial" w:cs="Arial"/>
          <w:sz w:val="20"/>
          <w:szCs w:val="20"/>
        </w:rPr>
        <w:softHyphen/>
        <w:t>ми.</w:t>
      </w:r>
    </w:p>
    <w:p w:rsidR="00B76F79" w:rsidRDefault="00BD6537" w:rsidP="00E928BF">
      <w:pPr>
        <w:tabs>
          <w:tab w:val="left" w:pos="0"/>
          <w:tab w:val="left" w:pos="180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8.13</w:t>
      </w:r>
      <w:r w:rsidR="00B76F79">
        <w:rPr>
          <w:rFonts w:ascii="Arial" w:hAnsi="Arial" w:cs="Arial"/>
          <w:sz w:val="20"/>
          <w:szCs w:val="20"/>
        </w:rPr>
        <w:t>. Счет</w:t>
      </w:r>
      <w:r w:rsidR="00B76F79">
        <w:rPr>
          <w:rFonts w:ascii="Arial" w:hAnsi="Arial" w:cs="Arial"/>
          <w:sz w:val="20"/>
          <w:szCs w:val="20"/>
        </w:rPr>
        <w:softHyphen/>
        <w:t>ная ко</w:t>
      </w:r>
      <w:r w:rsidR="00B76F79">
        <w:rPr>
          <w:rFonts w:ascii="Arial" w:hAnsi="Arial" w:cs="Arial"/>
          <w:sz w:val="20"/>
          <w:szCs w:val="20"/>
        </w:rPr>
        <w:softHyphen/>
        <w:t>мис</w:t>
      </w:r>
      <w:r w:rsidR="00B76F79">
        <w:rPr>
          <w:rFonts w:ascii="Arial" w:hAnsi="Arial" w:cs="Arial"/>
          <w:sz w:val="20"/>
          <w:szCs w:val="20"/>
        </w:rPr>
        <w:softHyphen/>
        <w:t>сия осу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</w:t>
      </w:r>
      <w:r w:rsidR="00B76F79">
        <w:rPr>
          <w:rFonts w:ascii="Arial" w:hAnsi="Arial" w:cs="Arial"/>
          <w:sz w:val="20"/>
          <w:szCs w:val="20"/>
        </w:rPr>
        <w:softHyphen/>
        <w:t>ля</w:t>
      </w:r>
      <w:r w:rsidR="00B76F79">
        <w:rPr>
          <w:rFonts w:ascii="Arial" w:hAnsi="Arial" w:cs="Arial"/>
          <w:sz w:val="20"/>
          <w:szCs w:val="20"/>
        </w:rPr>
        <w:softHyphen/>
        <w:t>ет сле</w:t>
      </w:r>
      <w:r w:rsidR="00B76F79">
        <w:rPr>
          <w:rFonts w:ascii="Arial" w:hAnsi="Arial" w:cs="Arial"/>
          <w:sz w:val="20"/>
          <w:szCs w:val="20"/>
        </w:rPr>
        <w:softHyphen/>
        <w:t>ду</w:t>
      </w:r>
      <w:r w:rsidR="00B76F79">
        <w:rPr>
          <w:rFonts w:ascii="Arial" w:hAnsi="Arial" w:cs="Arial"/>
          <w:sz w:val="20"/>
          <w:szCs w:val="20"/>
        </w:rPr>
        <w:softHyphen/>
        <w:t>ю</w:t>
      </w:r>
      <w:r w:rsidR="00B76F79">
        <w:rPr>
          <w:rFonts w:ascii="Arial" w:hAnsi="Arial" w:cs="Arial"/>
          <w:sz w:val="20"/>
          <w:szCs w:val="20"/>
        </w:rPr>
        <w:softHyphen/>
        <w:t>щие функ</w:t>
      </w:r>
      <w:r w:rsidR="00B76F79">
        <w:rPr>
          <w:rFonts w:ascii="Arial" w:hAnsi="Arial" w:cs="Arial"/>
          <w:sz w:val="20"/>
          <w:szCs w:val="20"/>
        </w:rPr>
        <w:softHyphen/>
        <w:t>ции:</w:t>
      </w:r>
    </w:p>
    <w:p w:rsidR="00B76F79" w:rsidRDefault="00B76F79" w:rsidP="00BD6537">
      <w:pPr>
        <w:numPr>
          <w:ilvl w:val="0"/>
          <w:numId w:val="25"/>
        </w:numPr>
        <w:tabs>
          <w:tab w:val="left" w:pos="0"/>
          <w:tab w:val="left" w:pos="18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52067E">
        <w:rPr>
          <w:rFonts w:ascii="Arial" w:hAnsi="Arial" w:cs="Arial"/>
          <w:sz w:val="20"/>
          <w:szCs w:val="20"/>
        </w:rPr>
        <w:t>проверяет полномочия и р</w:t>
      </w:r>
      <w:r w:rsidR="00BD6537">
        <w:rPr>
          <w:rFonts w:ascii="Arial" w:hAnsi="Arial" w:cs="Arial"/>
          <w:sz w:val="20"/>
          <w:szCs w:val="20"/>
        </w:rPr>
        <w:t>егистрирует лиц, участвующих в О</w:t>
      </w:r>
      <w:r w:rsidRPr="0052067E">
        <w:rPr>
          <w:rFonts w:ascii="Arial" w:hAnsi="Arial" w:cs="Arial"/>
          <w:sz w:val="20"/>
          <w:szCs w:val="20"/>
        </w:rPr>
        <w:t>бщем собра</w:t>
      </w:r>
      <w:r>
        <w:rPr>
          <w:rFonts w:ascii="Arial" w:hAnsi="Arial" w:cs="Arial"/>
          <w:sz w:val="20"/>
          <w:szCs w:val="20"/>
        </w:rPr>
        <w:t>нии акционеров,</w:t>
      </w:r>
      <w:r w:rsidRPr="00FE27E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ве</w:t>
      </w:r>
      <w:r>
        <w:rPr>
          <w:rFonts w:ascii="Arial" w:hAnsi="Arial" w:cs="Arial"/>
          <w:sz w:val="20"/>
          <w:szCs w:val="20"/>
        </w:rPr>
        <w:softHyphen/>
        <w:t>дет жур</w:t>
      </w:r>
      <w:r>
        <w:rPr>
          <w:rFonts w:ascii="Arial" w:hAnsi="Arial" w:cs="Arial"/>
          <w:sz w:val="20"/>
          <w:szCs w:val="20"/>
        </w:rPr>
        <w:softHyphen/>
        <w:t>налы ре</w:t>
      </w:r>
      <w:r>
        <w:rPr>
          <w:rFonts w:ascii="Arial" w:hAnsi="Arial" w:cs="Arial"/>
          <w:sz w:val="20"/>
          <w:szCs w:val="20"/>
        </w:rPr>
        <w:softHyphen/>
        <w:t>ги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ции;</w:t>
      </w:r>
    </w:p>
    <w:p w:rsidR="00B76F79" w:rsidRDefault="00B76F79" w:rsidP="00BD6537">
      <w:pPr>
        <w:numPr>
          <w:ilvl w:val="0"/>
          <w:numId w:val="25"/>
        </w:numPr>
        <w:tabs>
          <w:tab w:val="left" w:pos="0"/>
          <w:tab w:val="left" w:pos="18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52067E">
        <w:rPr>
          <w:rFonts w:ascii="Arial" w:hAnsi="Arial" w:cs="Arial"/>
          <w:sz w:val="20"/>
          <w:szCs w:val="20"/>
        </w:rPr>
        <w:lastRenderedPageBreak/>
        <w:t>о</w:t>
      </w:r>
      <w:r w:rsidR="00BD6537">
        <w:rPr>
          <w:rFonts w:ascii="Arial" w:hAnsi="Arial" w:cs="Arial"/>
          <w:sz w:val="20"/>
          <w:szCs w:val="20"/>
        </w:rPr>
        <w:t>пределяет кворум О</w:t>
      </w:r>
      <w:r w:rsidRPr="0052067E">
        <w:rPr>
          <w:rFonts w:ascii="Arial" w:hAnsi="Arial" w:cs="Arial"/>
          <w:sz w:val="20"/>
          <w:szCs w:val="20"/>
        </w:rPr>
        <w:t>бщего собрания акционеров</w:t>
      </w:r>
      <w:r>
        <w:rPr>
          <w:rFonts w:ascii="Arial" w:hAnsi="Arial" w:cs="Arial"/>
          <w:sz w:val="20"/>
          <w:szCs w:val="20"/>
        </w:rPr>
        <w:t xml:space="preserve"> и кворум для принятия решения по каждому вопросу повестки дня;</w:t>
      </w:r>
    </w:p>
    <w:p w:rsidR="00B76F79" w:rsidRDefault="00B76F79" w:rsidP="00BD6537">
      <w:pPr>
        <w:numPr>
          <w:ilvl w:val="0"/>
          <w:numId w:val="25"/>
        </w:numPr>
        <w:tabs>
          <w:tab w:val="left" w:pos="0"/>
          <w:tab w:val="left" w:pos="18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52067E">
        <w:rPr>
          <w:rFonts w:ascii="Arial" w:hAnsi="Arial" w:cs="Arial"/>
          <w:sz w:val="20"/>
          <w:szCs w:val="20"/>
        </w:rPr>
        <w:t>разъясняет вопросы, возникающие в связи с реализацией акционерами (их представителями) пра</w:t>
      </w:r>
      <w:r w:rsidR="00BD6537">
        <w:rPr>
          <w:rFonts w:ascii="Arial" w:hAnsi="Arial" w:cs="Arial"/>
          <w:sz w:val="20"/>
          <w:szCs w:val="20"/>
        </w:rPr>
        <w:t>ва голоса на О</w:t>
      </w:r>
      <w:r w:rsidRPr="0052067E">
        <w:rPr>
          <w:rFonts w:ascii="Arial" w:hAnsi="Arial" w:cs="Arial"/>
          <w:sz w:val="20"/>
          <w:szCs w:val="20"/>
        </w:rPr>
        <w:t>бщем собрании</w:t>
      </w:r>
      <w:r>
        <w:rPr>
          <w:rFonts w:ascii="Arial" w:hAnsi="Arial" w:cs="Arial"/>
          <w:sz w:val="20"/>
          <w:szCs w:val="20"/>
        </w:rPr>
        <w:t>;</w:t>
      </w:r>
    </w:p>
    <w:p w:rsidR="00B76F79" w:rsidRDefault="00B76F79" w:rsidP="00BD6537">
      <w:pPr>
        <w:numPr>
          <w:ilvl w:val="0"/>
          <w:numId w:val="25"/>
        </w:numPr>
        <w:tabs>
          <w:tab w:val="left" w:pos="0"/>
          <w:tab w:val="left" w:pos="18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52067E">
        <w:rPr>
          <w:rFonts w:ascii="Arial" w:hAnsi="Arial" w:cs="Arial"/>
          <w:sz w:val="20"/>
          <w:szCs w:val="20"/>
        </w:rPr>
        <w:t>разъясняет порядок голосования по вопросам, выносимым на голосование</w:t>
      </w:r>
      <w:r>
        <w:rPr>
          <w:rFonts w:ascii="Arial" w:hAnsi="Arial" w:cs="Arial"/>
          <w:sz w:val="20"/>
          <w:szCs w:val="20"/>
        </w:rPr>
        <w:t>;</w:t>
      </w:r>
    </w:p>
    <w:p w:rsidR="00B76F79" w:rsidRDefault="00B76F79" w:rsidP="00BD6537">
      <w:pPr>
        <w:numPr>
          <w:ilvl w:val="0"/>
          <w:numId w:val="25"/>
        </w:numPr>
        <w:tabs>
          <w:tab w:val="left" w:pos="0"/>
          <w:tab w:val="left" w:pos="18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52067E">
        <w:rPr>
          <w:rFonts w:ascii="Arial" w:hAnsi="Arial" w:cs="Arial"/>
          <w:sz w:val="20"/>
          <w:szCs w:val="20"/>
        </w:rPr>
        <w:t>обеспечивает установленный порядок голосования и права акционеров на участие в голосовании</w:t>
      </w:r>
      <w:r>
        <w:rPr>
          <w:rFonts w:ascii="Arial" w:hAnsi="Arial" w:cs="Arial"/>
          <w:sz w:val="20"/>
          <w:szCs w:val="20"/>
        </w:rPr>
        <w:t>;</w:t>
      </w:r>
    </w:p>
    <w:p w:rsidR="00B76F79" w:rsidRDefault="00B76F79" w:rsidP="00BD6537">
      <w:pPr>
        <w:numPr>
          <w:ilvl w:val="0"/>
          <w:numId w:val="25"/>
        </w:numPr>
        <w:tabs>
          <w:tab w:val="left" w:pos="0"/>
          <w:tab w:val="left" w:pos="18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52067E">
        <w:rPr>
          <w:rFonts w:ascii="Arial" w:hAnsi="Arial" w:cs="Arial"/>
          <w:sz w:val="20"/>
          <w:szCs w:val="20"/>
        </w:rPr>
        <w:t>подсчитывает голоса и подводит итоги голосования</w:t>
      </w:r>
      <w:r>
        <w:rPr>
          <w:rFonts w:ascii="Arial" w:hAnsi="Arial" w:cs="Arial"/>
          <w:sz w:val="20"/>
          <w:szCs w:val="20"/>
        </w:rPr>
        <w:t>;</w:t>
      </w:r>
    </w:p>
    <w:p w:rsidR="00B76F79" w:rsidRDefault="00B76F79" w:rsidP="00BD6537">
      <w:pPr>
        <w:numPr>
          <w:ilvl w:val="0"/>
          <w:numId w:val="25"/>
        </w:numPr>
        <w:tabs>
          <w:tab w:val="left" w:pos="0"/>
          <w:tab w:val="left" w:pos="18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52067E">
        <w:rPr>
          <w:rFonts w:ascii="Arial" w:hAnsi="Arial" w:cs="Arial"/>
          <w:sz w:val="20"/>
          <w:szCs w:val="20"/>
        </w:rPr>
        <w:t>составляет протокол об итогах голосова</w:t>
      </w:r>
      <w:r>
        <w:rPr>
          <w:rFonts w:ascii="Arial" w:hAnsi="Arial" w:cs="Arial"/>
          <w:sz w:val="20"/>
          <w:szCs w:val="20"/>
        </w:rPr>
        <w:t>ния;</w:t>
      </w:r>
    </w:p>
    <w:p w:rsidR="00674702" w:rsidRDefault="00B76F79" w:rsidP="00BD6537">
      <w:pPr>
        <w:numPr>
          <w:ilvl w:val="0"/>
          <w:numId w:val="25"/>
        </w:numPr>
        <w:tabs>
          <w:tab w:val="left" w:pos="0"/>
          <w:tab w:val="left" w:pos="18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52067E">
        <w:rPr>
          <w:rFonts w:ascii="Arial" w:hAnsi="Arial" w:cs="Arial"/>
          <w:sz w:val="20"/>
          <w:szCs w:val="20"/>
        </w:rPr>
        <w:t>передает в архив бюллетени для голосования</w:t>
      </w:r>
      <w:r w:rsidR="00674702">
        <w:rPr>
          <w:rFonts w:ascii="Arial" w:hAnsi="Arial" w:cs="Arial"/>
          <w:sz w:val="20"/>
          <w:szCs w:val="20"/>
        </w:rPr>
        <w:t>;</w:t>
      </w:r>
    </w:p>
    <w:p w:rsidR="000D40B3" w:rsidRDefault="00BD6537" w:rsidP="00BD6537">
      <w:pPr>
        <w:numPr>
          <w:ilvl w:val="0"/>
          <w:numId w:val="25"/>
        </w:numPr>
        <w:tabs>
          <w:tab w:val="left" w:pos="0"/>
          <w:tab w:val="left" w:pos="18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передает О</w:t>
      </w:r>
      <w:r w:rsidR="00674702">
        <w:rPr>
          <w:rFonts w:ascii="Arial" w:hAnsi="Arial" w:cs="Arial"/>
          <w:sz w:val="20"/>
          <w:szCs w:val="20"/>
        </w:rPr>
        <w:t>бществу документы, удостоверяющие полномочия правопреемников и представителей лиц, включенных в список л</w:t>
      </w:r>
      <w:r>
        <w:rPr>
          <w:rFonts w:ascii="Arial" w:hAnsi="Arial" w:cs="Arial"/>
          <w:sz w:val="20"/>
          <w:szCs w:val="20"/>
        </w:rPr>
        <w:t>иц, имеющих право на участие в О</w:t>
      </w:r>
      <w:r w:rsidR="00674702">
        <w:rPr>
          <w:rFonts w:ascii="Arial" w:hAnsi="Arial" w:cs="Arial"/>
          <w:sz w:val="20"/>
          <w:szCs w:val="20"/>
        </w:rPr>
        <w:t>бщем собрании акционеров (их копии, засвидетельствованные нотариально).</w:t>
      </w:r>
      <w:bookmarkStart w:id="104" w:name="_Toc525822812"/>
      <w:bookmarkEnd w:id="91"/>
      <w:bookmarkEnd w:id="92"/>
    </w:p>
    <w:p w:rsidR="00862B8F" w:rsidRPr="00BD6537" w:rsidRDefault="00862B8F" w:rsidP="00862B8F">
      <w:pPr>
        <w:tabs>
          <w:tab w:val="left" w:pos="0"/>
          <w:tab w:val="left" w:pos="180"/>
        </w:tabs>
        <w:spacing w:line="320" w:lineRule="atLeast"/>
        <w:ind w:left="1276" w:firstLine="0"/>
        <w:rPr>
          <w:rFonts w:ascii="Arial" w:hAnsi="Arial" w:cs="Arial"/>
          <w:sz w:val="20"/>
          <w:szCs w:val="20"/>
        </w:rPr>
      </w:pPr>
    </w:p>
    <w:p w:rsidR="00B76F79" w:rsidRPr="00862B8F" w:rsidRDefault="0082783C" w:rsidP="00862B8F">
      <w:pPr>
        <w:pStyle w:val="1"/>
        <w:spacing w:before="0" w:after="0" w:line="320" w:lineRule="atLeast"/>
        <w:ind w:firstLine="397"/>
        <w:jc w:val="center"/>
        <w:rPr>
          <w:sz w:val="40"/>
        </w:rPr>
      </w:pPr>
      <w:bookmarkStart w:id="105" w:name="_Toc391392629"/>
      <w:r w:rsidRPr="00862B8F">
        <w:rPr>
          <w:sz w:val="24"/>
          <w:szCs w:val="20"/>
        </w:rPr>
        <w:t>9</w:t>
      </w:r>
      <w:r w:rsidR="00B76F79" w:rsidRPr="00862B8F">
        <w:rPr>
          <w:sz w:val="24"/>
          <w:szCs w:val="20"/>
        </w:rPr>
        <w:t xml:space="preserve">. </w:t>
      </w:r>
      <w:r w:rsidR="00862B8F" w:rsidRPr="00862B8F">
        <w:rPr>
          <w:sz w:val="24"/>
          <w:szCs w:val="20"/>
        </w:rPr>
        <w:t>Регистрация участников Общего собрания акционеров, проводимого в форме совместного присутствия</w:t>
      </w:r>
      <w:bookmarkEnd w:id="104"/>
      <w:bookmarkEnd w:id="105"/>
    </w:p>
    <w:p w:rsidR="00B76F79" w:rsidRDefault="00862B8F" w:rsidP="00862B8F">
      <w:pPr>
        <w:tabs>
          <w:tab w:val="left" w:pos="0"/>
          <w:tab w:val="left" w:pos="709"/>
          <w:tab w:val="left" w:pos="993"/>
        </w:tabs>
        <w:spacing w:line="320" w:lineRule="atLeast"/>
        <w:ind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</w:t>
      </w:r>
      <w:r w:rsidR="00B76F79">
        <w:rPr>
          <w:rFonts w:ascii="Arial" w:hAnsi="Arial" w:cs="Arial"/>
          <w:sz w:val="20"/>
          <w:szCs w:val="20"/>
        </w:rPr>
        <w:t>1. Счет</w:t>
      </w:r>
      <w:r w:rsidR="00B76F79">
        <w:rPr>
          <w:rFonts w:ascii="Arial" w:hAnsi="Arial" w:cs="Arial"/>
          <w:sz w:val="20"/>
          <w:szCs w:val="20"/>
        </w:rPr>
        <w:softHyphen/>
        <w:t>ная ко</w:t>
      </w:r>
      <w:r w:rsidR="00B76F79">
        <w:rPr>
          <w:rFonts w:ascii="Arial" w:hAnsi="Arial" w:cs="Arial"/>
          <w:sz w:val="20"/>
          <w:szCs w:val="20"/>
        </w:rPr>
        <w:softHyphen/>
        <w:t>мис</w:t>
      </w:r>
      <w:r w:rsidR="00B76F79">
        <w:rPr>
          <w:rFonts w:ascii="Arial" w:hAnsi="Arial" w:cs="Arial"/>
          <w:sz w:val="20"/>
          <w:szCs w:val="20"/>
        </w:rPr>
        <w:softHyphen/>
        <w:t>сия про</w:t>
      </w:r>
      <w:r w:rsidR="00B76F79">
        <w:rPr>
          <w:rFonts w:ascii="Arial" w:hAnsi="Arial" w:cs="Arial"/>
          <w:sz w:val="20"/>
          <w:szCs w:val="20"/>
        </w:rPr>
        <w:softHyphen/>
        <w:t>ве</w:t>
      </w:r>
      <w:r w:rsidR="00B76F79">
        <w:rPr>
          <w:rFonts w:ascii="Arial" w:hAnsi="Arial" w:cs="Arial"/>
          <w:sz w:val="20"/>
          <w:szCs w:val="20"/>
        </w:rPr>
        <w:softHyphen/>
        <w:t>ря</w:t>
      </w:r>
      <w:r w:rsidR="00B76F79">
        <w:rPr>
          <w:rFonts w:ascii="Arial" w:hAnsi="Arial" w:cs="Arial"/>
          <w:sz w:val="20"/>
          <w:szCs w:val="20"/>
        </w:rPr>
        <w:softHyphen/>
        <w:t>ет по</w:t>
      </w:r>
      <w:r w:rsidR="00B76F79">
        <w:rPr>
          <w:rFonts w:ascii="Arial" w:hAnsi="Arial" w:cs="Arial"/>
          <w:sz w:val="20"/>
          <w:szCs w:val="20"/>
        </w:rPr>
        <w:softHyphen/>
        <w:t>л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>мо</w:t>
      </w:r>
      <w:r w:rsidR="00B76F79">
        <w:rPr>
          <w:rFonts w:ascii="Arial" w:hAnsi="Arial" w:cs="Arial"/>
          <w:sz w:val="20"/>
          <w:szCs w:val="20"/>
        </w:rPr>
        <w:softHyphen/>
        <w:t>чия и ре</w:t>
      </w:r>
      <w:r w:rsidR="00B76F79">
        <w:rPr>
          <w:rFonts w:ascii="Arial" w:hAnsi="Arial" w:cs="Arial"/>
          <w:sz w:val="20"/>
          <w:szCs w:val="20"/>
        </w:rPr>
        <w:softHyphen/>
        <w:t>ги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р</w:t>
      </w:r>
      <w:r>
        <w:rPr>
          <w:rFonts w:ascii="Arial" w:hAnsi="Arial" w:cs="Arial"/>
          <w:sz w:val="20"/>
          <w:szCs w:val="20"/>
        </w:rPr>
        <w:t>и</w:t>
      </w:r>
      <w:r>
        <w:rPr>
          <w:rFonts w:ascii="Arial" w:hAnsi="Arial" w:cs="Arial"/>
          <w:sz w:val="20"/>
          <w:szCs w:val="20"/>
        </w:rPr>
        <w:softHyphen/>
        <w:t>ру</w:t>
      </w:r>
      <w:r>
        <w:rPr>
          <w:rFonts w:ascii="Arial" w:hAnsi="Arial" w:cs="Arial"/>
          <w:sz w:val="20"/>
          <w:szCs w:val="20"/>
        </w:rPr>
        <w:softHyphen/>
        <w:t>ет лиц, уча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ву</w:t>
      </w:r>
      <w:r>
        <w:rPr>
          <w:rFonts w:ascii="Arial" w:hAnsi="Arial" w:cs="Arial"/>
          <w:sz w:val="20"/>
          <w:szCs w:val="20"/>
        </w:rPr>
        <w:softHyphen/>
        <w:t>ю</w:t>
      </w:r>
      <w:r>
        <w:rPr>
          <w:rFonts w:ascii="Arial" w:hAnsi="Arial" w:cs="Arial"/>
          <w:sz w:val="20"/>
          <w:szCs w:val="20"/>
        </w:rPr>
        <w:softHyphen/>
        <w:t>щих в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щем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нии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ров.</w:t>
      </w:r>
    </w:p>
    <w:p w:rsidR="00B76F79" w:rsidRDefault="00862B8F" w:rsidP="00862B8F">
      <w:pPr>
        <w:tabs>
          <w:tab w:val="left" w:pos="0"/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9.</w:t>
      </w:r>
      <w:r w:rsidR="00B76F79">
        <w:rPr>
          <w:rFonts w:ascii="Arial" w:hAnsi="Arial" w:cs="Arial"/>
          <w:sz w:val="20"/>
          <w:szCs w:val="20"/>
        </w:rPr>
        <w:t>2</w:t>
      </w:r>
      <w:r w:rsidR="00B76F79" w:rsidRPr="00F3102C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Регистрация лиц, участвующих в О</w:t>
      </w:r>
      <w:r w:rsidR="00B76F79" w:rsidRPr="00F3102C">
        <w:rPr>
          <w:rFonts w:ascii="Arial" w:hAnsi="Arial" w:cs="Arial"/>
          <w:sz w:val="20"/>
          <w:szCs w:val="20"/>
        </w:rPr>
        <w:t xml:space="preserve">бщем собрании, проводимом в форме </w:t>
      </w:r>
      <w:r w:rsidR="00B76F79">
        <w:rPr>
          <w:rFonts w:ascii="Arial" w:hAnsi="Arial" w:cs="Arial"/>
          <w:sz w:val="20"/>
          <w:szCs w:val="20"/>
        </w:rPr>
        <w:t>совместного присутствия</w:t>
      </w:r>
      <w:r w:rsidR="00B76F79" w:rsidRPr="00F3102C">
        <w:rPr>
          <w:rFonts w:ascii="Arial" w:hAnsi="Arial" w:cs="Arial"/>
          <w:sz w:val="20"/>
          <w:szCs w:val="20"/>
        </w:rPr>
        <w:t>, должна осуществлят</w:t>
      </w:r>
      <w:r>
        <w:rPr>
          <w:rFonts w:ascii="Arial" w:hAnsi="Arial" w:cs="Arial"/>
          <w:sz w:val="20"/>
          <w:szCs w:val="20"/>
        </w:rPr>
        <w:t>ься по адресу места проведения О</w:t>
      </w:r>
      <w:r w:rsidR="00B76F79" w:rsidRPr="00F3102C">
        <w:rPr>
          <w:rFonts w:ascii="Arial" w:hAnsi="Arial" w:cs="Arial"/>
          <w:sz w:val="20"/>
          <w:szCs w:val="20"/>
        </w:rPr>
        <w:t>бщего собрания.</w:t>
      </w:r>
    </w:p>
    <w:p w:rsidR="00B76F79" w:rsidRDefault="00862B8F" w:rsidP="00E928BF">
      <w:pPr>
        <w:tabs>
          <w:tab w:val="left" w:pos="0"/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9.3</w:t>
      </w:r>
      <w:r w:rsidR="00B76F79">
        <w:rPr>
          <w:rFonts w:ascii="Arial" w:hAnsi="Arial" w:cs="Arial"/>
          <w:sz w:val="20"/>
          <w:szCs w:val="20"/>
        </w:rPr>
        <w:t>. При осу</w:t>
      </w:r>
      <w:r w:rsidR="00B76F79"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</w:t>
      </w:r>
      <w:r>
        <w:rPr>
          <w:rFonts w:ascii="Arial" w:hAnsi="Arial" w:cs="Arial"/>
          <w:sz w:val="20"/>
          <w:szCs w:val="20"/>
        </w:rPr>
        <w:softHyphen/>
        <w:t>ле</w:t>
      </w:r>
      <w:r>
        <w:rPr>
          <w:rFonts w:ascii="Arial" w:hAnsi="Arial" w:cs="Arial"/>
          <w:sz w:val="20"/>
          <w:szCs w:val="20"/>
        </w:rPr>
        <w:softHyphen/>
        <w:t>нии ре</w:t>
      </w:r>
      <w:r>
        <w:rPr>
          <w:rFonts w:ascii="Arial" w:hAnsi="Arial" w:cs="Arial"/>
          <w:sz w:val="20"/>
          <w:szCs w:val="20"/>
        </w:rPr>
        <w:softHyphen/>
        <w:t>ги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ции С</w:t>
      </w:r>
      <w:r w:rsidR="00B76F79">
        <w:rPr>
          <w:rFonts w:ascii="Arial" w:hAnsi="Arial" w:cs="Arial"/>
          <w:sz w:val="20"/>
          <w:szCs w:val="20"/>
        </w:rPr>
        <w:t>чет</w:t>
      </w:r>
      <w:r w:rsidR="00B76F79">
        <w:rPr>
          <w:rFonts w:ascii="Arial" w:hAnsi="Arial" w:cs="Arial"/>
          <w:sz w:val="20"/>
          <w:szCs w:val="20"/>
        </w:rPr>
        <w:softHyphen/>
        <w:t>ная ко</w:t>
      </w:r>
      <w:r w:rsidR="00B76F79">
        <w:rPr>
          <w:rFonts w:ascii="Arial" w:hAnsi="Arial" w:cs="Arial"/>
          <w:sz w:val="20"/>
          <w:szCs w:val="20"/>
        </w:rPr>
        <w:softHyphen/>
        <w:t>мис</w:t>
      </w:r>
      <w:r w:rsidR="00B76F79">
        <w:rPr>
          <w:rFonts w:ascii="Arial" w:hAnsi="Arial" w:cs="Arial"/>
          <w:sz w:val="20"/>
          <w:szCs w:val="20"/>
        </w:rPr>
        <w:softHyphen/>
        <w:t>сия дол</w:t>
      </w:r>
      <w:r w:rsidR="00B76F79">
        <w:rPr>
          <w:rFonts w:ascii="Arial" w:hAnsi="Arial" w:cs="Arial"/>
          <w:sz w:val="20"/>
          <w:szCs w:val="20"/>
        </w:rPr>
        <w:softHyphen/>
        <w:t>ж</w:t>
      </w:r>
      <w:r w:rsidR="00B76F79">
        <w:rPr>
          <w:rFonts w:ascii="Arial" w:hAnsi="Arial" w:cs="Arial"/>
          <w:sz w:val="20"/>
          <w:szCs w:val="20"/>
        </w:rPr>
        <w:softHyphen/>
        <w:t>на ве</w:t>
      </w:r>
      <w:r w:rsidR="00B76F79">
        <w:rPr>
          <w:rFonts w:ascii="Arial" w:hAnsi="Arial" w:cs="Arial"/>
          <w:sz w:val="20"/>
          <w:szCs w:val="20"/>
        </w:rPr>
        <w:softHyphen/>
        <w:t>с</w:t>
      </w:r>
      <w:r w:rsidR="00B76F79">
        <w:rPr>
          <w:rFonts w:ascii="Arial" w:hAnsi="Arial" w:cs="Arial"/>
          <w:sz w:val="20"/>
          <w:szCs w:val="20"/>
        </w:rPr>
        <w:softHyphen/>
        <w:t>ти жур</w:t>
      </w:r>
      <w:r w:rsidR="00B76F79">
        <w:rPr>
          <w:rFonts w:ascii="Arial" w:hAnsi="Arial" w:cs="Arial"/>
          <w:sz w:val="20"/>
          <w:szCs w:val="20"/>
        </w:rPr>
        <w:softHyphen/>
        <w:t>на</w:t>
      </w:r>
      <w:r w:rsidR="00B76F79">
        <w:rPr>
          <w:rFonts w:ascii="Arial" w:hAnsi="Arial" w:cs="Arial"/>
          <w:sz w:val="20"/>
          <w:szCs w:val="20"/>
        </w:rPr>
        <w:softHyphen/>
        <w:t>лы:</w:t>
      </w:r>
    </w:p>
    <w:p w:rsidR="00B76F79" w:rsidRDefault="00B76F79" w:rsidP="00862B8F">
      <w:pPr>
        <w:numPr>
          <w:ilvl w:val="0"/>
          <w:numId w:val="27"/>
        </w:numPr>
        <w:tabs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ре</w:t>
      </w:r>
      <w:r>
        <w:rPr>
          <w:rFonts w:ascii="Arial" w:hAnsi="Arial" w:cs="Arial"/>
          <w:sz w:val="20"/>
          <w:szCs w:val="20"/>
        </w:rPr>
        <w:softHyphen/>
        <w:t>ги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ции уча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ни</w:t>
      </w:r>
      <w:r>
        <w:rPr>
          <w:rFonts w:ascii="Arial" w:hAnsi="Arial" w:cs="Arial"/>
          <w:sz w:val="20"/>
          <w:szCs w:val="20"/>
        </w:rPr>
        <w:softHyphen/>
        <w:t>ков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ния;</w:t>
      </w:r>
    </w:p>
    <w:p w:rsidR="00B76F79" w:rsidRDefault="00B76F79" w:rsidP="00862B8F">
      <w:pPr>
        <w:numPr>
          <w:ilvl w:val="0"/>
          <w:numId w:val="27"/>
        </w:numPr>
        <w:tabs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уче</w:t>
      </w:r>
      <w:r>
        <w:rPr>
          <w:rFonts w:ascii="Arial" w:hAnsi="Arial" w:cs="Arial"/>
          <w:sz w:val="20"/>
          <w:szCs w:val="20"/>
        </w:rPr>
        <w:softHyphen/>
        <w:t>та до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рен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стей и иных до</w:t>
      </w:r>
      <w:r>
        <w:rPr>
          <w:rFonts w:ascii="Arial" w:hAnsi="Arial" w:cs="Arial"/>
          <w:sz w:val="20"/>
          <w:szCs w:val="20"/>
        </w:rPr>
        <w:softHyphen/>
        <w:t>ку</w:t>
      </w:r>
      <w:r>
        <w:rPr>
          <w:rFonts w:ascii="Arial" w:hAnsi="Arial" w:cs="Arial"/>
          <w:sz w:val="20"/>
          <w:szCs w:val="20"/>
        </w:rPr>
        <w:softHyphen/>
        <w:t>мен</w:t>
      </w:r>
      <w:r>
        <w:rPr>
          <w:rFonts w:ascii="Arial" w:hAnsi="Arial" w:cs="Arial"/>
          <w:sz w:val="20"/>
          <w:szCs w:val="20"/>
        </w:rPr>
        <w:softHyphen/>
        <w:t>тов, под</w:t>
      </w:r>
      <w:r>
        <w:rPr>
          <w:rFonts w:ascii="Arial" w:hAnsi="Arial" w:cs="Arial"/>
          <w:sz w:val="20"/>
          <w:szCs w:val="20"/>
        </w:rPr>
        <w:softHyphen/>
        <w:t>твер</w:t>
      </w:r>
      <w:r>
        <w:rPr>
          <w:rFonts w:ascii="Arial" w:hAnsi="Arial" w:cs="Arial"/>
          <w:sz w:val="20"/>
          <w:szCs w:val="20"/>
        </w:rPr>
        <w:softHyphen/>
        <w:t>жда</w:t>
      </w:r>
      <w:r>
        <w:rPr>
          <w:rFonts w:ascii="Arial" w:hAnsi="Arial" w:cs="Arial"/>
          <w:sz w:val="20"/>
          <w:szCs w:val="20"/>
        </w:rPr>
        <w:softHyphen/>
        <w:t>ю</w:t>
      </w:r>
      <w:r>
        <w:rPr>
          <w:rFonts w:ascii="Arial" w:hAnsi="Arial" w:cs="Arial"/>
          <w:sz w:val="20"/>
          <w:szCs w:val="20"/>
        </w:rPr>
        <w:softHyphen/>
        <w:t>щих пра</w:t>
      </w:r>
      <w:r>
        <w:rPr>
          <w:rFonts w:ascii="Arial" w:hAnsi="Arial" w:cs="Arial"/>
          <w:sz w:val="20"/>
          <w:szCs w:val="20"/>
        </w:rPr>
        <w:softHyphen/>
        <w:t>во уча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ни</w:t>
      </w:r>
      <w:r>
        <w:rPr>
          <w:rFonts w:ascii="Arial" w:hAnsi="Arial" w:cs="Arial"/>
          <w:sz w:val="20"/>
          <w:szCs w:val="20"/>
        </w:rPr>
        <w:softHyphen/>
        <w:t>ка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дей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во</w:t>
      </w:r>
      <w:r>
        <w:rPr>
          <w:rFonts w:ascii="Arial" w:hAnsi="Arial" w:cs="Arial"/>
          <w:sz w:val="20"/>
          <w:szCs w:val="20"/>
        </w:rPr>
        <w:softHyphen/>
        <w:t>вать</w:t>
      </w:r>
      <w:r w:rsidR="00862B8F">
        <w:rPr>
          <w:rFonts w:ascii="Arial" w:hAnsi="Arial" w:cs="Arial"/>
          <w:sz w:val="20"/>
          <w:szCs w:val="20"/>
        </w:rPr>
        <w:t xml:space="preserve"> от име</w:t>
      </w:r>
      <w:r w:rsidR="00862B8F">
        <w:rPr>
          <w:rFonts w:ascii="Arial" w:hAnsi="Arial" w:cs="Arial"/>
          <w:sz w:val="20"/>
          <w:szCs w:val="20"/>
        </w:rPr>
        <w:softHyphen/>
        <w:t>ни 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ва.</w:t>
      </w:r>
    </w:p>
    <w:p w:rsidR="00B76F79" w:rsidRDefault="00B76F79" w:rsidP="00E928BF">
      <w:pPr>
        <w:tabs>
          <w:tab w:val="left" w:pos="0"/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Счет</w:t>
      </w:r>
      <w:r>
        <w:rPr>
          <w:rFonts w:ascii="Arial" w:hAnsi="Arial" w:cs="Arial"/>
          <w:sz w:val="20"/>
          <w:szCs w:val="20"/>
        </w:rPr>
        <w:softHyphen/>
        <w:t>ная ко</w:t>
      </w:r>
      <w:r>
        <w:rPr>
          <w:rFonts w:ascii="Arial" w:hAnsi="Arial" w:cs="Arial"/>
          <w:sz w:val="20"/>
          <w:szCs w:val="20"/>
        </w:rPr>
        <w:softHyphen/>
        <w:t>мис</w:t>
      </w:r>
      <w:r>
        <w:rPr>
          <w:rFonts w:ascii="Arial" w:hAnsi="Arial" w:cs="Arial"/>
          <w:sz w:val="20"/>
          <w:szCs w:val="20"/>
        </w:rPr>
        <w:softHyphen/>
        <w:t>сия по сво</w:t>
      </w:r>
      <w:r>
        <w:rPr>
          <w:rFonts w:ascii="Arial" w:hAnsi="Arial" w:cs="Arial"/>
          <w:sz w:val="20"/>
          <w:szCs w:val="20"/>
        </w:rPr>
        <w:softHyphen/>
        <w:t>ей ини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а</w:t>
      </w:r>
      <w:r>
        <w:rPr>
          <w:rFonts w:ascii="Arial" w:hAnsi="Arial" w:cs="Arial"/>
          <w:sz w:val="20"/>
          <w:szCs w:val="20"/>
        </w:rPr>
        <w:softHyphen/>
        <w:t>ти</w:t>
      </w:r>
      <w:r>
        <w:rPr>
          <w:rFonts w:ascii="Arial" w:hAnsi="Arial" w:cs="Arial"/>
          <w:sz w:val="20"/>
          <w:szCs w:val="20"/>
        </w:rPr>
        <w:softHyphen/>
        <w:t>ве мо</w:t>
      </w:r>
      <w:r>
        <w:rPr>
          <w:rFonts w:ascii="Arial" w:hAnsi="Arial" w:cs="Arial"/>
          <w:sz w:val="20"/>
          <w:szCs w:val="20"/>
        </w:rPr>
        <w:softHyphen/>
        <w:t>жет ве</w:t>
      </w:r>
      <w:r>
        <w:rPr>
          <w:rFonts w:ascii="Arial" w:hAnsi="Arial" w:cs="Arial"/>
          <w:sz w:val="20"/>
          <w:szCs w:val="20"/>
        </w:rPr>
        <w:softHyphen/>
        <w:t>с</w:t>
      </w:r>
      <w:r>
        <w:rPr>
          <w:rFonts w:ascii="Arial" w:hAnsi="Arial" w:cs="Arial"/>
          <w:sz w:val="20"/>
          <w:szCs w:val="20"/>
        </w:rPr>
        <w:softHyphen/>
        <w:t>ти и дру</w:t>
      </w:r>
      <w:r>
        <w:rPr>
          <w:rFonts w:ascii="Arial" w:hAnsi="Arial" w:cs="Arial"/>
          <w:sz w:val="20"/>
          <w:szCs w:val="20"/>
        </w:rPr>
        <w:softHyphen/>
        <w:t>гие ре</w:t>
      </w:r>
      <w:r>
        <w:rPr>
          <w:rFonts w:ascii="Arial" w:hAnsi="Arial" w:cs="Arial"/>
          <w:sz w:val="20"/>
          <w:szCs w:val="20"/>
        </w:rPr>
        <w:softHyphen/>
        <w:t>ги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он</w:t>
      </w:r>
      <w:r>
        <w:rPr>
          <w:rFonts w:ascii="Arial" w:hAnsi="Arial" w:cs="Arial"/>
          <w:sz w:val="20"/>
          <w:szCs w:val="20"/>
        </w:rPr>
        <w:softHyphen/>
        <w:t>ные фор</w:t>
      </w:r>
      <w:r>
        <w:rPr>
          <w:rFonts w:ascii="Arial" w:hAnsi="Arial" w:cs="Arial"/>
          <w:sz w:val="20"/>
          <w:szCs w:val="20"/>
        </w:rPr>
        <w:softHyphen/>
        <w:t>мы и жур</w:t>
      </w:r>
      <w:r>
        <w:rPr>
          <w:rFonts w:ascii="Arial" w:hAnsi="Arial" w:cs="Arial"/>
          <w:sz w:val="20"/>
          <w:szCs w:val="20"/>
        </w:rPr>
        <w:softHyphen/>
        <w:t>на</w:t>
      </w:r>
      <w:r>
        <w:rPr>
          <w:rFonts w:ascii="Arial" w:hAnsi="Arial" w:cs="Arial"/>
          <w:sz w:val="20"/>
          <w:szCs w:val="20"/>
        </w:rPr>
        <w:softHyphen/>
        <w:t>лы.</w:t>
      </w:r>
    </w:p>
    <w:p w:rsidR="00B76F79" w:rsidRDefault="00862B8F" w:rsidP="00E928BF">
      <w:pPr>
        <w:tabs>
          <w:tab w:val="left" w:pos="0"/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9.4</w:t>
      </w:r>
      <w:r w:rsidR="00B76F79">
        <w:rPr>
          <w:rFonts w:ascii="Arial" w:hAnsi="Arial" w:cs="Arial"/>
          <w:sz w:val="20"/>
          <w:szCs w:val="20"/>
        </w:rPr>
        <w:t>. Ре</w:t>
      </w:r>
      <w:r w:rsidR="00B76F79">
        <w:rPr>
          <w:rFonts w:ascii="Arial" w:hAnsi="Arial" w:cs="Arial"/>
          <w:sz w:val="20"/>
          <w:szCs w:val="20"/>
        </w:rPr>
        <w:softHyphen/>
        <w:t>ги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ция на</w:t>
      </w:r>
      <w:r w:rsidR="00B76F79">
        <w:rPr>
          <w:rFonts w:ascii="Arial" w:hAnsi="Arial" w:cs="Arial"/>
          <w:sz w:val="20"/>
          <w:szCs w:val="20"/>
        </w:rPr>
        <w:softHyphen/>
        <w:t>чи</w:t>
      </w:r>
      <w:r w:rsidR="00B76F79">
        <w:rPr>
          <w:rFonts w:ascii="Arial" w:hAnsi="Arial" w:cs="Arial"/>
          <w:sz w:val="20"/>
          <w:szCs w:val="20"/>
        </w:rPr>
        <w:softHyphen/>
        <w:t>на</w:t>
      </w:r>
      <w:r w:rsidR="00B76F79">
        <w:rPr>
          <w:rFonts w:ascii="Arial" w:hAnsi="Arial" w:cs="Arial"/>
          <w:sz w:val="20"/>
          <w:szCs w:val="20"/>
        </w:rPr>
        <w:softHyphen/>
        <w:t>ет</w:t>
      </w:r>
      <w:r w:rsidR="00B76F79">
        <w:rPr>
          <w:rFonts w:ascii="Arial" w:hAnsi="Arial" w:cs="Arial"/>
          <w:sz w:val="20"/>
          <w:szCs w:val="20"/>
        </w:rPr>
        <w:softHyphen/>
        <w:t>ся не позд</w:t>
      </w:r>
      <w:r w:rsidR="00B76F79">
        <w:rPr>
          <w:rFonts w:ascii="Arial" w:hAnsi="Arial" w:cs="Arial"/>
          <w:sz w:val="20"/>
          <w:szCs w:val="20"/>
        </w:rPr>
        <w:softHyphen/>
        <w:t>нее</w:t>
      </w:r>
      <w:r>
        <w:rPr>
          <w:rFonts w:ascii="Arial" w:hAnsi="Arial" w:cs="Arial"/>
          <w:sz w:val="20"/>
          <w:szCs w:val="20"/>
        </w:rPr>
        <w:t>,</w:t>
      </w:r>
      <w:r w:rsidR="00B76F79">
        <w:rPr>
          <w:rFonts w:ascii="Arial" w:hAnsi="Arial" w:cs="Arial"/>
          <w:sz w:val="20"/>
          <w:szCs w:val="20"/>
        </w:rPr>
        <w:t xml:space="preserve"> чем за </w:t>
      </w:r>
      <w:r>
        <w:rPr>
          <w:rFonts w:ascii="Arial" w:hAnsi="Arial" w:cs="Arial"/>
          <w:sz w:val="20"/>
          <w:szCs w:val="20"/>
        </w:rPr>
        <w:t>30 (Тридцать) минут</w:t>
      </w:r>
      <w:r w:rsidR="00B76F79">
        <w:rPr>
          <w:rFonts w:ascii="Arial" w:hAnsi="Arial" w:cs="Arial"/>
          <w:sz w:val="20"/>
          <w:szCs w:val="20"/>
        </w:rPr>
        <w:t xml:space="preserve"> до вре</w:t>
      </w:r>
      <w:r w:rsidR="00B76F79">
        <w:rPr>
          <w:rFonts w:ascii="Arial" w:hAnsi="Arial" w:cs="Arial"/>
          <w:sz w:val="20"/>
          <w:szCs w:val="20"/>
        </w:rPr>
        <w:softHyphen/>
        <w:t>ме</w:t>
      </w:r>
      <w:r w:rsidR="00B76F79">
        <w:rPr>
          <w:rFonts w:ascii="Arial" w:hAnsi="Arial" w:cs="Arial"/>
          <w:sz w:val="20"/>
          <w:szCs w:val="20"/>
        </w:rPr>
        <w:softHyphen/>
        <w:t>ни про</w:t>
      </w:r>
      <w:r w:rsidR="00B76F79">
        <w:rPr>
          <w:rFonts w:ascii="Arial" w:hAnsi="Arial" w:cs="Arial"/>
          <w:sz w:val="20"/>
          <w:szCs w:val="20"/>
        </w:rPr>
        <w:softHyphen/>
        <w:t>ве</w:t>
      </w:r>
      <w:r w:rsidR="00B76F79">
        <w:rPr>
          <w:rFonts w:ascii="Arial" w:hAnsi="Arial" w:cs="Arial"/>
          <w:sz w:val="20"/>
          <w:szCs w:val="20"/>
        </w:rPr>
        <w:softHyphen/>
        <w:t>де</w:t>
      </w:r>
      <w:r w:rsidR="00B76F79">
        <w:rPr>
          <w:rFonts w:ascii="Arial" w:hAnsi="Arial" w:cs="Arial"/>
          <w:sz w:val="20"/>
          <w:szCs w:val="20"/>
        </w:rPr>
        <w:softHyphen/>
        <w:t>ния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ния.</w:t>
      </w:r>
    </w:p>
    <w:p w:rsidR="00B76F79" w:rsidRDefault="00862B8F" w:rsidP="00E928BF">
      <w:pPr>
        <w:tabs>
          <w:tab w:val="left" w:pos="0"/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9</w:t>
      </w:r>
      <w:r w:rsidR="00B76F79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5.</w:t>
      </w:r>
      <w:r w:rsidR="00B76F79">
        <w:rPr>
          <w:rFonts w:ascii="Arial" w:hAnsi="Arial" w:cs="Arial"/>
          <w:sz w:val="20"/>
          <w:szCs w:val="20"/>
        </w:rPr>
        <w:t xml:space="preserve"> </w:t>
      </w:r>
      <w:r w:rsidR="00B76F79" w:rsidRPr="0089098E">
        <w:rPr>
          <w:rFonts w:ascii="Arial" w:hAnsi="Arial" w:cs="Arial"/>
          <w:sz w:val="20"/>
          <w:szCs w:val="20"/>
        </w:rPr>
        <w:t xml:space="preserve">Регистрация лиц, имеющих право на участие в </w:t>
      </w:r>
      <w:r>
        <w:rPr>
          <w:rFonts w:ascii="Arial" w:hAnsi="Arial" w:cs="Arial"/>
          <w:sz w:val="20"/>
          <w:szCs w:val="20"/>
        </w:rPr>
        <w:t>О</w:t>
      </w:r>
      <w:r w:rsidR="00B76F79" w:rsidRPr="0089098E">
        <w:rPr>
          <w:rFonts w:ascii="Arial" w:hAnsi="Arial" w:cs="Arial"/>
          <w:sz w:val="20"/>
          <w:szCs w:val="20"/>
        </w:rPr>
        <w:t>бщем собрании, должна осуществляться при условии идентификаци</w:t>
      </w:r>
      <w:r>
        <w:rPr>
          <w:rFonts w:ascii="Arial" w:hAnsi="Arial" w:cs="Arial"/>
          <w:sz w:val="20"/>
          <w:szCs w:val="20"/>
        </w:rPr>
        <w:t>и лиц, явившихся для участия в О</w:t>
      </w:r>
      <w:r w:rsidR="00B76F79" w:rsidRPr="0089098E">
        <w:rPr>
          <w:rFonts w:ascii="Arial" w:hAnsi="Arial" w:cs="Arial"/>
          <w:sz w:val="20"/>
          <w:szCs w:val="20"/>
        </w:rPr>
        <w:t>бщем собрании, путем сравнения данных, содержащихся в списке л</w:t>
      </w:r>
      <w:r>
        <w:rPr>
          <w:rFonts w:ascii="Arial" w:hAnsi="Arial" w:cs="Arial"/>
          <w:sz w:val="20"/>
          <w:szCs w:val="20"/>
        </w:rPr>
        <w:t>иц, имеющих право на участие в О</w:t>
      </w:r>
      <w:r w:rsidR="00B76F79" w:rsidRPr="0089098E">
        <w:rPr>
          <w:rFonts w:ascii="Arial" w:hAnsi="Arial" w:cs="Arial"/>
          <w:sz w:val="20"/>
          <w:szCs w:val="20"/>
        </w:rPr>
        <w:t>бщем собрании, с данными документов, предъявляемых (пр</w:t>
      </w:r>
      <w:r w:rsidR="00B76F79">
        <w:rPr>
          <w:rFonts w:ascii="Arial" w:hAnsi="Arial" w:cs="Arial"/>
          <w:sz w:val="20"/>
          <w:szCs w:val="20"/>
        </w:rPr>
        <w:t xml:space="preserve">едставляемых) указанными лицами и (или) их представителями. </w:t>
      </w:r>
    </w:p>
    <w:p w:rsidR="00B76F79" w:rsidRDefault="00B76F79" w:rsidP="00E928BF">
      <w:pPr>
        <w:tabs>
          <w:tab w:val="left" w:pos="0"/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 регистрации ли</w:t>
      </w:r>
      <w:r w:rsidR="00862B8F">
        <w:rPr>
          <w:rFonts w:ascii="Arial" w:hAnsi="Arial" w:cs="Arial"/>
          <w:sz w:val="20"/>
          <w:szCs w:val="20"/>
        </w:rPr>
        <w:t>ца, имеющие право на участие в О</w:t>
      </w:r>
      <w:r>
        <w:rPr>
          <w:rFonts w:ascii="Arial" w:hAnsi="Arial" w:cs="Arial"/>
          <w:sz w:val="20"/>
          <w:szCs w:val="20"/>
        </w:rPr>
        <w:t>бщем собрании акционеров (их представители)</w:t>
      </w:r>
      <w:r w:rsidR="00667DB3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предъявляют (представляют) следующие документы:</w:t>
      </w:r>
    </w:p>
    <w:p w:rsidR="00B76F79" w:rsidRDefault="00B76F79" w:rsidP="00862B8F">
      <w:pPr>
        <w:numPr>
          <w:ilvl w:val="0"/>
          <w:numId w:val="28"/>
        </w:numPr>
        <w:tabs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акционер </w:t>
      </w:r>
      <w:r w:rsidR="00667DB3">
        <w:rPr>
          <w:i/>
          <w:iCs/>
        </w:rPr>
        <w:t>—</w:t>
      </w:r>
      <w:r>
        <w:rPr>
          <w:rFonts w:ascii="Arial" w:hAnsi="Arial" w:cs="Arial"/>
          <w:sz w:val="20"/>
          <w:szCs w:val="20"/>
        </w:rPr>
        <w:t xml:space="preserve"> физическое лицо – документ (документы), удостоверяющий личность и позволяющий идентифицировать его по списку лиц, </w:t>
      </w:r>
      <w:r w:rsidRPr="0089098E">
        <w:rPr>
          <w:rFonts w:ascii="Arial" w:hAnsi="Arial" w:cs="Arial"/>
          <w:sz w:val="20"/>
          <w:szCs w:val="20"/>
        </w:rPr>
        <w:t>имеющих право на участие в общем собрании</w:t>
      </w:r>
      <w:r>
        <w:rPr>
          <w:rFonts w:ascii="Arial" w:hAnsi="Arial" w:cs="Arial"/>
          <w:sz w:val="20"/>
          <w:szCs w:val="20"/>
        </w:rPr>
        <w:t xml:space="preserve"> акционеров;</w:t>
      </w:r>
    </w:p>
    <w:p w:rsidR="00B76F79" w:rsidRDefault="0008720B" w:rsidP="00862B8F">
      <w:pPr>
        <w:numPr>
          <w:ilvl w:val="0"/>
          <w:numId w:val="28"/>
        </w:numPr>
        <w:tabs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представитель акционера </w:t>
      </w:r>
      <w:r>
        <w:rPr>
          <w:i/>
          <w:iCs/>
        </w:rPr>
        <w:t>—</w:t>
      </w:r>
      <w:r w:rsidR="00B76F79">
        <w:rPr>
          <w:rFonts w:ascii="Arial" w:hAnsi="Arial" w:cs="Arial"/>
          <w:sz w:val="20"/>
          <w:szCs w:val="20"/>
        </w:rPr>
        <w:t xml:space="preserve"> физического лица – доверенность от имени физического лица и документ (документы), удостоверяющий личность представителя;</w:t>
      </w:r>
    </w:p>
    <w:p w:rsidR="00B76F79" w:rsidRDefault="00B76F79" w:rsidP="00862B8F">
      <w:pPr>
        <w:numPr>
          <w:ilvl w:val="0"/>
          <w:numId w:val="28"/>
        </w:numPr>
        <w:tabs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лицо, представляющее акционера </w:t>
      </w:r>
      <w:r w:rsidR="0008720B">
        <w:rPr>
          <w:i/>
          <w:iCs/>
        </w:rPr>
        <w:t>—</w:t>
      </w:r>
      <w:r>
        <w:rPr>
          <w:rFonts w:ascii="Arial" w:hAnsi="Arial" w:cs="Arial"/>
          <w:sz w:val="20"/>
          <w:szCs w:val="20"/>
        </w:rPr>
        <w:t xml:space="preserve"> юридическое лицо без доверенности в силу закона или учредительных документов – копию учредительных документов акционера </w:t>
      </w:r>
      <w:r w:rsidR="0008720B">
        <w:rPr>
          <w:i/>
          <w:iCs/>
        </w:rPr>
        <w:t>—</w:t>
      </w:r>
      <w:r>
        <w:rPr>
          <w:rFonts w:ascii="Arial" w:hAnsi="Arial" w:cs="Arial"/>
          <w:sz w:val="20"/>
          <w:szCs w:val="20"/>
        </w:rPr>
        <w:t xml:space="preserve"> юридического лица и документ (документы), подтверждающий его полномочия (в частности, копию решения об избрании или назначении на должность), документ (документы), удостоверяющий его личность;</w:t>
      </w:r>
    </w:p>
    <w:p w:rsidR="00B76F79" w:rsidRDefault="00B76F79" w:rsidP="00862B8F">
      <w:pPr>
        <w:numPr>
          <w:ilvl w:val="0"/>
          <w:numId w:val="28"/>
        </w:numPr>
        <w:tabs>
          <w:tab w:val="left" w:pos="0"/>
        </w:tabs>
        <w:spacing w:line="320" w:lineRule="atLeast"/>
        <w:ind w:left="1276" w:hanging="283"/>
        <w:rPr>
          <w:ins w:id="106" w:author="Rakhmanova" w:date="2014-10-10T16:15:00Z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представитель акционера </w:t>
      </w:r>
      <w:r w:rsidR="0008720B">
        <w:rPr>
          <w:i/>
          <w:iCs/>
        </w:rPr>
        <w:t xml:space="preserve">— </w:t>
      </w:r>
      <w:r>
        <w:rPr>
          <w:rFonts w:ascii="Arial" w:hAnsi="Arial" w:cs="Arial"/>
          <w:sz w:val="20"/>
          <w:szCs w:val="20"/>
        </w:rPr>
        <w:t>юридического лица – доверенность от имени юридического лица и документ (документы), удостоверяющий личность представителя;</w:t>
      </w:r>
    </w:p>
    <w:p w:rsidR="00BC63B3" w:rsidRPr="00BC63B3" w:rsidRDefault="00BC63B3" w:rsidP="00BC63B3">
      <w:pPr>
        <w:numPr>
          <w:ilvl w:val="0"/>
          <w:numId w:val="28"/>
        </w:numPr>
        <w:tabs>
          <w:tab w:val="left" w:pos="0"/>
          <w:tab w:val="left" w:pos="1260"/>
        </w:tabs>
        <w:spacing w:line="320" w:lineRule="atLeast"/>
        <w:ind w:left="1260"/>
        <w:rPr>
          <w:rFonts w:ascii="Arial" w:hAnsi="Arial" w:cs="Arial"/>
          <w:sz w:val="20"/>
          <w:szCs w:val="20"/>
        </w:rPr>
      </w:pPr>
      <w:ins w:id="107" w:author="Rakhmanova" w:date="2014-10-10T16:15:00Z">
        <w:r w:rsidRPr="00BC63B3">
          <w:rPr>
            <w:rFonts w:ascii="Arial" w:hAnsi="Arial" w:cs="Arial"/>
            <w:sz w:val="20"/>
            <w:szCs w:val="20"/>
          </w:rPr>
          <w:t>Правопреемники лиц, имеющих право на участие в Общем собрании акционеров, предъявляют также документы, удостоверяющие полномочия правопреемников.</w:t>
        </w:r>
      </w:ins>
    </w:p>
    <w:p w:rsidR="00B76F79" w:rsidRDefault="00B76F79" w:rsidP="00862B8F">
      <w:pPr>
        <w:numPr>
          <w:ilvl w:val="0"/>
          <w:numId w:val="28"/>
        </w:numPr>
        <w:tabs>
          <w:tab w:val="left" w:pos="0"/>
        </w:tabs>
        <w:spacing w:line="320" w:lineRule="atLeast"/>
        <w:ind w:left="1276" w:hanging="283"/>
        <w:rPr>
          <w:ins w:id="108" w:author="Rakhmanova" w:date="2014-10-10T16:18:00Z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лицо, представляющее </w:t>
      </w:r>
      <w:r w:rsidRPr="00E101ED">
        <w:rPr>
          <w:rFonts w:ascii="Arial" w:hAnsi="Arial" w:cs="Arial"/>
          <w:sz w:val="20"/>
          <w:szCs w:val="20"/>
        </w:rPr>
        <w:t>акционера</w:t>
      </w:r>
      <w:r>
        <w:rPr>
          <w:rFonts w:ascii="Arial" w:hAnsi="Arial" w:cs="Arial"/>
          <w:sz w:val="20"/>
          <w:szCs w:val="20"/>
        </w:rPr>
        <w:t xml:space="preserve"> - государство или муниципальное образование, действующее без доверенности на основании </w:t>
      </w:r>
      <w:r w:rsidRPr="00E101ED">
        <w:rPr>
          <w:rFonts w:ascii="Arial" w:hAnsi="Arial" w:cs="Arial"/>
          <w:sz w:val="20"/>
          <w:szCs w:val="20"/>
        </w:rPr>
        <w:t>указани</w:t>
      </w:r>
      <w:r>
        <w:rPr>
          <w:rFonts w:ascii="Arial" w:hAnsi="Arial" w:cs="Arial"/>
          <w:sz w:val="20"/>
          <w:szCs w:val="20"/>
        </w:rPr>
        <w:t>й</w:t>
      </w:r>
      <w:r w:rsidRPr="00E101ED">
        <w:rPr>
          <w:rFonts w:ascii="Arial" w:hAnsi="Arial" w:cs="Arial"/>
          <w:sz w:val="20"/>
          <w:szCs w:val="20"/>
        </w:rPr>
        <w:t xml:space="preserve"> федеральных законов или актов уполномоченных на то государственных органов или органов местного самоуправления </w:t>
      </w:r>
      <w:r>
        <w:rPr>
          <w:rFonts w:ascii="Arial" w:hAnsi="Arial" w:cs="Arial"/>
          <w:sz w:val="20"/>
          <w:szCs w:val="20"/>
        </w:rPr>
        <w:t xml:space="preserve">– документ (документы), подтверждающие наличие соответствующих полномочий (служебное удостоверение, директивы на голосование и др.) и документ (документы), удостоверяющий личность. </w:t>
      </w:r>
    </w:p>
    <w:p w:rsidR="00BC63B3" w:rsidRPr="0089098E" w:rsidRDefault="00BC63B3" w:rsidP="00BC63B3">
      <w:pPr>
        <w:tabs>
          <w:tab w:val="left" w:pos="0"/>
        </w:tabs>
        <w:spacing w:line="320" w:lineRule="atLeast"/>
        <w:ind w:firstLine="450"/>
        <w:rPr>
          <w:rFonts w:ascii="Arial" w:hAnsi="Arial" w:cs="Arial"/>
          <w:sz w:val="20"/>
          <w:szCs w:val="20"/>
        </w:rPr>
      </w:pPr>
      <w:ins w:id="109" w:author="Rakhmanova" w:date="2014-10-10T16:18:00Z">
        <w:r w:rsidRPr="00BC63B3">
          <w:rPr>
            <w:rFonts w:ascii="Arial" w:hAnsi="Arial" w:cs="Arial"/>
            <w:sz w:val="20"/>
            <w:szCs w:val="20"/>
          </w:rPr>
          <w:t>Серия, номер и иные реквизиты документов, удостоверяющих личность</w:t>
        </w:r>
        <w:r>
          <w:rPr>
            <w:rFonts w:ascii="Arial" w:hAnsi="Arial" w:cs="Arial"/>
            <w:sz w:val="20"/>
            <w:szCs w:val="20"/>
          </w:rPr>
          <w:t xml:space="preserve"> </w:t>
        </w:r>
        <w:r w:rsidRPr="00BC63B3">
          <w:rPr>
            <w:rFonts w:ascii="Arial" w:hAnsi="Arial" w:cs="Arial"/>
            <w:sz w:val="20"/>
            <w:szCs w:val="20"/>
          </w:rPr>
          <w:t>акционера или правовое положение юридического лица, являющегося</w:t>
        </w:r>
        <w:r>
          <w:rPr>
            <w:rFonts w:ascii="Arial" w:hAnsi="Arial" w:cs="Arial"/>
            <w:sz w:val="20"/>
            <w:szCs w:val="20"/>
          </w:rPr>
          <w:t xml:space="preserve"> </w:t>
        </w:r>
        <w:r w:rsidRPr="00BC63B3">
          <w:rPr>
            <w:rFonts w:ascii="Arial" w:hAnsi="Arial" w:cs="Arial"/>
            <w:sz w:val="20"/>
            <w:szCs w:val="20"/>
          </w:rPr>
          <w:t>акционером Общества, должны совпадать с соответствующими реквизитами, имеющимися у держателя реестра акционеров Общества. Серия, номер и иные</w:t>
        </w:r>
        <w:r>
          <w:rPr>
            <w:rFonts w:ascii="Arial" w:hAnsi="Arial" w:cs="Arial"/>
            <w:sz w:val="20"/>
            <w:szCs w:val="20"/>
          </w:rPr>
          <w:t xml:space="preserve"> </w:t>
        </w:r>
        <w:r w:rsidRPr="00BC63B3">
          <w:rPr>
            <w:rFonts w:ascii="Arial" w:hAnsi="Arial" w:cs="Arial"/>
            <w:sz w:val="20"/>
            <w:szCs w:val="20"/>
          </w:rPr>
          <w:t>реквизиты документов, удостоверяющих личность представителя акционера,</w:t>
        </w:r>
        <w:r>
          <w:rPr>
            <w:rFonts w:ascii="Arial" w:hAnsi="Arial" w:cs="Arial"/>
            <w:sz w:val="20"/>
            <w:szCs w:val="20"/>
          </w:rPr>
          <w:t xml:space="preserve"> </w:t>
        </w:r>
        <w:r w:rsidRPr="00BC63B3">
          <w:rPr>
            <w:rFonts w:ascii="Arial" w:hAnsi="Arial" w:cs="Arial"/>
            <w:sz w:val="20"/>
            <w:szCs w:val="20"/>
          </w:rPr>
          <w:t>должны совпадать с соответствующими реквизитами, указанными в</w:t>
        </w:r>
        <w:r>
          <w:rPr>
            <w:rFonts w:ascii="Arial" w:hAnsi="Arial" w:cs="Arial"/>
            <w:sz w:val="20"/>
            <w:szCs w:val="20"/>
          </w:rPr>
          <w:t xml:space="preserve"> </w:t>
        </w:r>
        <w:r w:rsidRPr="00BC63B3">
          <w:rPr>
            <w:rFonts w:ascii="Arial" w:hAnsi="Arial" w:cs="Arial"/>
            <w:sz w:val="20"/>
            <w:szCs w:val="20"/>
          </w:rPr>
          <w:t>доверенности на имя представителя.</w:t>
        </w:r>
      </w:ins>
    </w:p>
    <w:p w:rsidR="00B76F79" w:rsidRDefault="00862B8F" w:rsidP="00862B8F">
      <w:pPr>
        <w:tabs>
          <w:tab w:val="left" w:pos="0"/>
          <w:tab w:val="left" w:pos="709"/>
        </w:tabs>
        <w:spacing w:line="320" w:lineRule="atLeast"/>
        <w:ind w:firstLine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9.6</w:t>
      </w:r>
      <w:r w:rsidR="00B76F79">
        <w:rPr>
          <w:rFonts w:ascii="Arial" w:hAnsi="Arial" w:cs="Arial"/>
          <w:sz w:val="20"/>
          <w:szCs w:val="20"/>
        </w:rPr>
        <w:t>. До</w:t>
      </w:r>
      <w:r w:rsidR="00B76F79">
        <w:rPr>
          <w:rFonts w:ascii="Arial" w:hAnsi="Arial" w:cs="Arial"/>
          <w:sz w:val="20"/>
          <w:szCs w:val="20"/>
        </w:rPr>
        <w:softHyphen/>
        <w:t>ве</w:t>
      </w:r>
      <w:r w:rsidR="00B76F79">
        <w:rPr>
          <w:rFonts w:ascii="Arial" w:hAnsi="Arial" w:cs="Arial"/>
          <w:sz w:val="20"/>
          <w:szCs w:val="20"/>
        </w:rPr>
        <w:softHyphen/>
        <w:t>рен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>сти и иные до</w:t>
      </w:r>
      <w:r w:rsidR="00B76F79">
        <w:rPr>
          <w:rFonts w:ascii="Arial" w:hAnsi="Arial" w:cs="Arial"/>
          <w:sz w:val="20"/>
          <w:szCs w:val="20"/>
        </w:rPr>
        <w:softHyphen/>
        <w:t>ку</w:t>
      </w:r>
      <w:r w:rsidR="00B76F79">
        <w:rPr>
          <w:rFonts w:ascii="Arial" w:hAnsi="Arial" w:cs="Arial"/>
          <w:sz w:val="20"/>
          <w:szCs w:val="20"/>
        </w:rPr>
        <w:softHyphen/>
        <w:t>мен</w:t>
      </w:r>
      <w:r w:rsidR="00B76F79">
        <w:rPr>
          <w:rFonts w:ascii="Arial" w:hAnsi="Arial" w:cs="Arial"/>
          <w:sz w:val="20"/>
          <w:szCs w:val="20"/>
        </w:rPr>
        <w:softHyphen/>
        <w:t>ты, под</w:t>
      </w:r>
      <w:r w:rsidR="00B76F79">
        <w:rPr>
          <w:rFonts w:ascii="Arial" w:hAnsi="Arial" w:cs="Arial"/>
          <w:sz w:val="20"/>
          <w:szCs w:val="20"/>
        </w:rPr>
        <w:softHyphen/>
        <w:t>твер</w:t>
      </w:r>
      <w:r w:rsidR="00B76F79">
        <w:rPr>
          <w:rFonts w:ascii="Arial" w:hAnsi="Arial" w:cs="Arial"/>
          <w:sz w:val="20"/>
          <w:szCs w:val="20"/>
        </w:rPr>
        <w:softHyphen/>
        <w:t>жда</w:t>
      </w:r>
      <w:r w:rsidR="00B76F79">
        <w:rPr>
          <w:rFonts w:ascii="Arial" w:hAnsi="Arial" w:cs="Arial"/>
          <w:sz w:val="20"/>
          <w:szCs w:val="20"/>
        </w:rPr>
        <w:softHyphen/>
        <w:t>ю</w:t>
      </w:r>
      <w:r w:rsidR="00B76F79">
        <w:rPr>
          <w:rFonts w:ascii="Arial" w:hAnsi="Arial" w:cs="Arial"/>
          <w:sz w:val="20"/>
          <w:szCs w:val="20"/>
        </w:rPr>
        <w:softHyphen/>
        <w:t>щие пра</w:t>
      </w:r>
      <w:r w:rsidR="00B76F79">
        <w:rPr>
          <w:rFonts w:ascii="Arial" w:hAnsi="Arial" w:cs="Arial"/>
          <w:sz w:val="20"/>
          <w:szCs w:val="20"/>
        </w:rPr>
        <w:softHyphen/>
        <w:t>во уча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ни</w:t>
      </w:r>
      <w:r w:rsidR="00B76F79">
        <w:rPr>
          <w:rFonts w:ascii="Arial" w:hAnsi="Arial" w:cs="Arial"/>
          <w:sz w:val="20"/>
          <w:szCs w:val="20"/>
        </w:rPr>
        <w:softHyphen/>
        <w:t>ка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дей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во</w:t>
      </w:r>
      <w:r w:rsidR="00B76F79">
        <w:rPr>
          <w:rFonts w:ascii="Arial" w:hAnsi="Arial" w:cs="Arial"/>
          <w:sz w:val="20"/>
          <w:szCs w:val="20"/>
        </w:rPr>
        <w:softHyphen/>
        <w:t>вать от име</w:t>
      </w:r>
      <w:r w:rsidR="0011383F">
        <w:rPr>
          <w:rFonts w:ascii="Arial" w:hAnsi="Arial" w:cs="Arial"/>
          <w:sz w:val="20"/>
          <w:szCs w:val="20"/>
        </w:rPr>
        <w:softHyphen/>
        <w:t>ни ак</w:t>
      </w:r>
      <w:r w:rsidR="0011383F">
        <w:rPr>
          <w:rFonts w:ascii="Arial" w:hAnsi="Arial" w:cs="Arial"/>
          <w:sz w:val="20"/>
          <w:szCs w:val="20"/>
        </w:rPr>
        <w:softHyphen/>
        <w:t>ци</w:t>
      </w:r>
      <w:r w:rsidR="0011383F">
        <w:rPr>
          <w:rFonts w:ascii="Arial" w:hAnsi="Arial" w:cs="Arial"/>
          <w:sz w:val="20"/>
          <w:szCs w:val="20"/>
        </w:rPr>
        <w:softHyphen/>
        <w:t>о</w:t>
      </w:r>
      <w:r w:rsidR="0011383F">
        <w:rPr>
          <w:rFonts w:ascii="Arial" w:hAnsi="Arial" w:cs="Arial"/>
          <w:sz w:val="20"/>
          <w:szCs w:val="20"/>
        </w:rPr>
        <w:softHyphen/>
        <w:t>не</w:t>
      </w:r>
      <w:r w:rsidR="0011383F">
        <w:rPr>
          <w:rFonts w:ascii="Arial" w:hAnsi="Arial" w:cs="Arial"/>
          <w:sz w:val="20"/>
          <w:szCs w:val="20"/>
        </w:rPr>
        <w:softHyphen/>
        <w:t xml:space="preserve">ра, </w:t>
      </w:r>
      <w:r w:rsidR="00262569">
        <w:rPr>
          <w:rFonts w:ascii="Arial" w:hAnsi="Arial" w:cs="Arial"/>
          <w:sz w:val="20"/>
          <w:szCs w:val="20"/>
        </w:rPr>
        <w:t>передаются Счетной комиссии</w:t>
      </w:r>
      <w:r w:rsidR="00B76F79">
        <w:rPr>
          <w:rFonts w:ascii="Arial" w:hAnsi="Arial" w:cs="Arial"/>
          <w:sz w:val="20"/>
          <w:szCs w:val="20"/>
        </w:rPr>
        <w:t xml:space="preserve"> при ре</w:t>
      </w:r>
      <w:r w:rsidR="00B76F79">
        <w:rPr>
          <w:rFonts w:ascii="Arial" w:hAnsi="Arial" w:cs="Arial"/>
          <w:sz w:val="20"/>
          <w:szCs w:val="20"/>
        </w:rPr>
        <w:softHyphen/>
        <w:t>ги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 xml:space="preserve">ции. </w:t>
      </w:r>
    </w:p>
    <w:p w:rsidR="00B76F79" w:rsidRDefault="00F67386" w:rsidP="00F67386">
      <w:pPr>
        <w:tabs>
          <w:tab w:val="left" w:pos="0"/>
          <w:tab w:val="left" w:pos="2977"/>
        </w:tabs>
        <w:spacing w:line="320" w:lineRule="atLeast"/>
        <w:ind w:firstLine="397"/>
        <w:rPr>
          <w:ins w:id="110" w:author="Rakhmanova" w:date="2014-10-10T16:19:00Z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9</w:t>
      </w:r>
      <w:r w:rsidR="00B76F79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7.</w:t>
      </w:r>
      <w:r w:rsidR="00B76F79">
        <w:rPr>
          <w:rFonts w:ascii="Arial" w:hAnsi="Arial" w:cs="Arial"/>
          <w:sz w:val="20"/>
          <w:szCs w:val="20"/>
        </w:rPr>
        <w:t xml:space="preserve"> Ре</w:t>
      </w:r>
      <w:r w:rsidR="00B76F79">
        <w:rPr>
          <w:rFonts w:ascii="Arial" w:hAnsi="Arial" w:cs="Arial"/>
          <w:sz w:val="20"/>
          <w:szCs w:val="20"/>
        </w:rPr>
        <w:softHyphen/>
        <w:t>ги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 xml:space="preserve">ция лиц, </w:t>
      </w:r>
      <w:r>
        <w:rPr>
          <w:rFonts w:ascii="Arial" w:hAnsi="Arial" w:cs="Arial"/>
          <w:sz w:val="20"/>
          <w:szCs w:val="20"/>
        </w:rPr>
        <w:t>име</w:t>
      </w:r>
      <w:r>
        <w:rPr>
          <w:rFonts w:ascii="Arial" w:hAnsi="Arial" w:cs="Arial"/>
          <w:sz w:val="20"/>
          <w:szCs w:val="20"/>
        </w:rPr>
        <w:softHyphen/>
        <w:t>ю</w:t>
      </w:r>
      <w:r>
        <w:rPr>
          <w:rFonts w:ascii="Arial" w:hAnsi="Arial" w:cs="Arial"/>
          <w:sz w:val="20"/>
          <w:szCs w:val="20"/>
        </w:rPr>
        <w:softHyphen/>
        <w:t>щих пра</w:t>
      </w:r>
      <w:r>
        <w:rPr>
          <w:rFonts w:ascii="Arial" w:hAnsi="Arial" w:cs="Arial"/>
          <w:sz w:val="20"/>
          <w:szCs w:val="20"/>
        </w:rPr>
        <w:softHyphen/>
        <w:t>во на уча</w:t>
      </w:r>
      <w:r>
        <w:rPr>
          <w:rFonts w:ascii="Arial" w:hAnsi="Arial" w:cs="Arial"/>
          <w:sz w:val="20"/>
          <w:szCs w:val="20"/>
        </w:rPr>
        <w:softHyphen/>
        <w:t>стие в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щем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нии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ров, за</w:t>
      </w:r>
      <w:r w:rsidR="00B76F79">
        <w:rPr>
          <w:rFonts w:ascii="Arial" w:hAnsi="Arial" w:cs="Arial"/>
          <w:sz w:val="20"/>
          <w:szCs w:val="20"/>
        </w:rPr>
        <w:softHyphen/>
        <w:t>кан</w:t>
      </w:r>
      <w:r w:rsidR="00B76F79">
        <w:rPr>
          <w:rFonts w:ascii="Arial" w:hAnsi="Arial" w:cs="Arial"/>
          <w:sz w:val="20"/>
          <w:szCs w:val="20"/>
        </w:rPr>
        <w:softHyphen/>
        <w:t>чи</w:t>
      </w:r>
      <w:r w:rsidR="00B76F79">
        <w:rPr>
          <w:rFonts w:ascii="Arial" w:hAnsi="Arial" w:cs="Arial"/>
          <w:sz w:val="20"/>
          <w:szCs w:val="20"/>
        </w:rPr>
        <w:softHyphen/>
        <w:t>ва</w:t>
      </w:r>
      <w:r w:rsidR="00B76F79">
        <w:rPr>
          <w:rFonts w:ascii="Arial" w:hAnsi="Arial" w:cs="Arial"/>
          <w:sz w:val="20"/>
          <w:szCs w:val="20"/>
        </w:rPr>
        <w:softHyphen/>
        <w:t>ет</w:t>
      </w:r>
      <w:r w:rsidR="00B76F79">
        <w:rPr>
          <w:rFonts w:ascii="Arial" w:hAnsi="Arial" w:cs="Arial"/>
          <w:sz w:val="20"/>
          <w:szCs w:val="20"/>
        </w:rPr>
        <w:softHyphen/>
        <w:t xml:space="preserve">ся в момент завершения голосования (окончания приема счетной комиссией бюллетеней для голосования) </w:t>
      </w:r>
      <w:r w:rsidR="00B76F79" w:rsidRPr="00045665">
        <w:rPr>
          <w:rFonts w:ascii="Arial" w:hAnsi="Arial" w:cs="Arial"/>
          <w:sz w:val="20"/>
          <w:szCs w:val="20"/>
        </w:rPr>
        <w:t>по всем вопросам повестки дня</w:t>
      </w:r>
      <w:r w:rsidR="00B76F79">
        <w:rPr>
          <w:rFonts w:ascii="Arial" w:hAnsi="Arial" w:cs="Arial"/>
          <w:sz w:val="20"/>
          <w:szCs w:val="20"/>
        </w:rPr>
        <w:t xml:space="preserve">. </w:t>
      </w:r>
    </w:p>
    <w:p w:rsidR="00BC63B3" w:rsidRDefault="00BC63B3" w:rsidP="00BC63B3">
      <w:pPr>
        <w:tabs>
          <w:tab w:val="left" w:pos="0"/>
          <w:tab w:val="left" w:pos="2977"/>
        </w:tabs>
        <w:spacing w:line="320" w:lineRule="atLeast"/>
        <w:ind w:firstLine="397"/>
        <w:rPr>
          <w:ins w:id="111" w:author="Rakhmanova" w:date="2014-10-10T16:20:00Z"/>
          <w:rFonts w:ascii="Arial" w:hAnsi="Arial" w:cs="Arial"/>
          <w:sz w:val="20"/>
          <w:szCs w:val="20"/>
        </w:rPr>
      </w:pPr>
      <w:ins w:id="112" w:author="Rakhmanova" w:date="2014-10-10T16:19:00Z">
        <w:r>
          <w:rPr>
            <w:rFonts w:ascii="Arial" w:hAnsi="Arial" w:cs="Arial"/>
            <w:sz w:val="20"/>
            <w:szCs w:val="20"/>
          </w:rPr>
          <w:t xml:space="preserve">9.8. </w:t>
        </w:r>
      </w:ins>
      <w:ins w:id="113" w:author="Rakhmanova" w:date="2014-10-10T16:20:00Z">
        <w:r w:rsidRPr="00BC63B3">
          <w:rPr>
            <w:rFonts w:ascii="Arial" w:hAnsi="Arial" w:cs="Arial"/>
            <w:sz w:val="20"/>
            <w:szCs w:val="20"/>
          </w:rPr>
          <w:t>При регистрации участникам Общего собрания акционеров</w:t>
        </w:r>
        <w:r>
          <w:rPr>
            <w:rFonts w:ascii="Arial" w:hAnsi="Arial" w:cs="Arial"/>
            <w:sz w:val="20"/>
            <w:szCs w:val="20"/>
          </w:rPr>
          <w:t xml:space="preserve"> </w:t>
        </w:r>
        <w:r w:rsidRPr="00BC63B3">
          <w:rPr>
            <w:rFonts w:ascii="Arial" w:hAnsi="Arial" w:cs="Arial"/>
            <w:sz w:val="20"/>
            <w:szCs w:val="20"/>
          </w:rPr>
          <w:t>предоставляется информация (материалы), предусмотренная</w:t>
        </w:r>
        <w:r>
          <w:rPr>
            <w:rFonts w:ascii="Arial" w:hAnsi="Arial" w:cs="Arial"/>
            <w:sz w:val="20"/>
            <w:szCs w:val="20"/>
          </w:rPr>
          <w:t xml:space="preserve"> </w:t>
        </w:r>
        <w:r w:rsidRPr="00BC63B3">
          <w:rPr>
            <w:rFonts w:ascii="Arial" w:hAnsi="Arial" w:cs="Arial"/>
            <w:sz w:val="20"/>
            <w:szCs w:val="20"/>
          </w:rPr>
          <w:t>законодательством Российской Федерации, Уставом Общества и внутренними</w:t>
        </w:r>
        <w:r>
          <w:rPr>
            <w:rFonts w:ascii="Arial" w:hAnsi="Arial" w:cs="Arial"/>
            <w:sz w:val="20"/>
            <w:szCs w:val="20"/>
          </w:rPr>
          <w:t xml:space="preserve"> </w:t>
        </w:r>
        <w:r w:rsidRPr="00BC63B3">
          <w:rPr>
            <w:rFonts w:ascii="Arial" w:hAnsi="Arial" w:cs="Arial"/>
            <w:sz w:val="20"/>
            <w:szCs w:val="20"/>
          </w:rPr>
          <w:t xml:space="preserve">документами Общества. </w:t>
        </w:r>
      </w:ins>
    </w:p>
    <w:p w:rsidR="00BC63B3" w:rsidRDefault="00BC63B3" w:rsidP="00BC63B3">
      <w:pPr>
        <w:tabs>
          <w:tab w:val="left" w:pos="0"/>
          <w:tab w:val="left" w:pos="2977"/>
        </w:tabs>
        <w:spacing w:line="320" w:lineRule="atLeast"/>
        <w:ind w:firstLine="397"/>
        <w:rPr>
          <w:ins w:id="114" w:author="Rakhmanova" w:date="2014-10-10T16:20:00Z"/>
          <w:rFonts w:ascii="Arial" w:hAnsi="Arial" w:cs="Arial"/>
          <w:sz w:val="20"/>
          <w:szCs w:val="20"/>
        </w:rPr>
      </w:pPr>
      <w:ins w:id="115" w:author="Rakhmanova" w:date="2014-10-10T16:20:00Z">
        <w:r w:rsidRPr="00BC63B3">
          <w:rPr>
            <w:rFonts w:ascii="Arial" w:hAnsi="Arial" w:cs="Arial"/>
            <w:sz w:val="20"/>
            <w:szCs w:val="20"/>
          </w:rPr>
          <w:t>По требованию лиц, регистрирующихся для участия в</w:t>
        </w:r>
        <w:r>
          <w:rPr>
            <w:rFonts w:ascii="Arial" w:hAnsi="Arial" w:cs="Arial"/>
            <w:sz w:val="20"/>
            <w:szCs w:val="20"/>
          </w:rPr>
          <w:t xml:space="preserve"> </w:t>
        </w:r>
        <w:r w:rsidRPr="00BC63B3">
          <w:rPr>
            <w:rFonts w:ascii="Arial" w:hAnsi="Arial" w:cs="Arial"/>
            <w:sz w:val="20"/>
            <w:szCs w:val="20"/>
          </w:rPr>
          <w:t>Общем собрании акционеров, им могут быть выданы бюллетени для</w:t>
        </w:r>
        <w:r>
          <w:rPr>
            <w:rFonts w:ascii="Arial" w:hAnsi="Arial" w:cs="Arial"/>
            <w:sz w:val="20"/>
            <w:szCs w:val="20"/>
          </w:rPr>
          <w:t xml:space="preserve"> </w:t>
        </w:r>
        <w:r w:rsidRPr="00BC63B3">
          <w:rPr>
            <w:rFonts w:ascii="Arial" w:hAnsi="Arial" w:cs="Arial"/>
            <w:sz w:val="20"/>
            <w:szCs w:val="20"/>
          </w:rPr>
          <w:t>голосования с отметкой об их повторной выдаче, если заполненные ими</w:t>
        </w:r>
        <w:r>
          <w:rPr>
            <w:rFonts w:ascii="Arial" w:hAnsi="Arial" w:cs="Arial"/>
            <w:sz w:val="20"/>
            <w:szCs w:val="20"/>
          </w:rPr>
          <w:t xml:space="preserve"> </w:t>
        </w:r>
        <w:r w:rsidRPr="00BC63B3">
          <w:rPr>
            <w:rFonts w:ascii="Arial" w:hAnsi="Arial" w:cs="Arial"/>
            <w:sz w:val="20"/>
            <w:szCs w:val="20"/>
          </w:rPr>
          <w:t>бюллетени не получены Обществом в установленные сроки.</w:t>
        </w:r>
      </w:ins>
    </w:p>
    <w:p w:rsidR="00BC63B3" w:rsidRPr="00000EC6" w:rsidRDefault="00BC63B3" w:rsidP="00BC63B3">
      <w:pPr>
        <w:tabs>
          <w:tab w:val="left" w:pos="0"/>
          <w:tab w:val="left" w:pos="2977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</w:p>
    <w:p w:rsidR="00B76F79" w:rsidRPr="00CA6F73" w:rsidRDefault="00B76F79" w:rsidP="00CA6F73">
      <w:pPr>
        <w:pStyle w:val="1"/>
        <w:spacing w:before="0" w:after="0" w:line="320" w:lineRule="atLeast"/>
        <w:ind w:firstLine="397"/>
        <w:jc w:val="center"/>
        <w:rPr>
          <w:sz w:val="40"/>
        </w:rPr>
      </w:pPr>
      <w:bookmarkStart w:id="116" w:name="_Toc525822819"/>
      <w:bookmarkStart w:id="117" w:name="_Toc391392630"/>
      <w:r w:rsidRPr="00CA6372">
        <w:rPr>
          <w:sz w:val="24"/>
          <w:szCs w:val="20"/>
        </w:rPr>
        <w:t>1</w:t>
      </w:r>
      <w:r w:rsidR="006D5316" w:rsidRPr="00CA6372">
        <w:rPr>
          <w:sz w:val="24"/>
          <w:szCs w:val="20"/>
        </w:rPr>
        <w:t>0</w:t>
      </w:r>
      <w:r w:rsidRPr="00CA6372">
        <w:rPr>
          <w:sz w:val="24"/>
          <w:szCs w:val="20"/>
        </w:rPr>
        <w:t xml:space="preserve">. </w:t>
      </w:r>
      <w:r w:rsidR="00CA6372" w:rsidRPr="00CA6372">
        <w:rPr>
          <w:sz w:val="24"/>
          <w:szCs w:val="20"/>
        </w:rPr>
        <w:t>Порядок ведения Общего собрания акционеров в форме совместного присутствия</w:t>
      </w:r>
      <w:bookmarkEnd w:id="116"/>
      <w:bookmarkEnd w:id="117"/>
    </w:p>
    <w:p w:rsidR="00B76F79" w:rsidRDefault="00CA6F73" w:rsidP="00CA6F73">
      <w:pPr>
        <w:tabs>
          <w:tab w:val="left" w:pos="-180"/>
          <w:tab w:val="left" w:pos="0"/>
          <w:tab w:val="left" w:pos="709"/>
        </w:tabs>
        <w:spacing w:line="320" w:lineRule="atLeast"/>
        <w:ind w:firstLine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10.</w:t>
      </w:r>
      <w:r w:rsidR="00B76F79">
        <w:rPr>
          <w:rFonts w:ascii="Arial" w:hAnsi="Arial" w:cs="Arial"/>
          <w:sz w:val="20"/>
          <w:szCs w:val="20"/>
        </w:rPr>
        <w:t xml:space="preserve">1. Не </w:t>
      </w:r>
      <w:r>
        <w:rPr>
          <w:rFonts w:ascii="Arial" w:hAnsi="Arial" w:cs="Arial"/>
          <w:sz w:val="20"/>
          <w:szCs w:val="20"/>
        </w:rPr>
        <w:t>до</w:t>
      </w:r>
      <w:r>
        <w:rPr>
          <w:rFonts w:ascii="Arial" w:hAnsi="Arial" w:cs="Arial"/>
          <w:sz w:val="20"/>
          <w:szCs w:val="20"/>
        </w:rPr>
        <w:softHyphen/>
        <w:t>пу</w:t>
      </w:r>
      <w:r>
        <w:rPr>
          <w:rFonts w:ascii="Arial" w:hAnsi="Arial" w:cs="Arial"/>
          <w:sz w:val="20"/>
          <w:szCs w:val="20"/>
        </w:rPr>
        <w:softHyphen/>
        <w:t>с</w:t>
      </w:r>
      <w:r>
        <w:rPr>
          <w:rFonts w:ascii="Arial" w:hAnsi="Arial" w:cs="Arial"/>
          <w:sz w:val="20"/>
          <w:szCs w:val="20"/>
        </w:rPr>
        <w:softHyphen/>
        <w:t>ка</w:t>
      </w:r>
      <w:r>
        <w:rPr>
          <w:rFonts w:ascii="Arial" w:hAnsi="Arial" w:cs="Arial"/>
          <w:sz w:val="20"/>
          <w:szCs w:val="20"/>
        </w:rPr>
        <w:softHyphen/>
        <w:t>ет</w:t>
      </w:r>
      <w:r>
        <w:rPr>
          <w:rFonts w:ascii="Arial" w:hAnsi="Arial" w:cs="Arial"/>
          <w:sz w:val="20"/>
          <w:szCs w:val="20"/>
        </w:rPr>
        <w:softHyphen/>
        <w:t>ся про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ние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 в ме</w:t>
      </w:r>
      <w:r w:rsidR="00B76F79">
        <w:rPr>
          <w:rFonts w:ascii="Arial" w:hAnsi="Arial" w:cs="Arial"/>
          <w:sz w:val="20"/>
          <w:szCs w:val="20"/>
        </w:rPr>
        <w:softHyphen/>
        <w:t>с</w:t>
      </w:r>
      <w:r w:rsidR="00B76F79">
        <w:rPr>
          <w:rFonts w:ascii="Arial" w:hAnsi="Arial" w:cs="Arial"/>
          <w:sz w:val="20"/>
          <w:szCs w:val="20"/>
        </w:rPr>
        <w:softHyphen/>
        <w:t xml:space="preserve">те и </w:t>
      </w:r>
      <w:r w:rsidR="0008720B">
        <w:rPr>
          <w:rFonts w:ascii="Arial" w:hAnsi="Arial" w:cs="Arial"/>
          <w:sz w:val="20"/>
          <w:szCs w:val="20"/>
        </w:rPr>
        <w:t xml:space="preserve">во </w:t>
      </w:r>
      <w:r w:rsidR="00B76F79">
        <w:rPr>
          <w:rFonts w:ascii="Arial" w:hAnsi="Arial" w:cs="Arial"/>
          <w:sz w:val="20"/>
          <w:szCs w:val="20"/>
        </w:rPr>
        <w:t>вре</w:t>
      </w:r>
      <w:r w:rsidR="00B76F79">
        <w:rPr>
          <w:rFonts w:ascii="Arial" w:hAnsi="Arial" w:cs="Arial"/>
          <w:sz w:val="20"/>
          <w:szCs w:val="20"/>
        </w:rPr>
        <w:softHyphen/>
        <w:t>м</w:t>
      </w:r>
      <w:r w:rsidR="0008720B">
        <w:rPr>
          <w:rFonts w:ascii="Arial" w:hAnsi="Arial" w:cs="Arial"/>
          <w:sz w:val="20"/>
          <w:szCs w:val="20"/>
        </w:rPr>
        <w:t>ени</w:t>
      </w:r>
      <w:r w:rsidR="00B76F79">
        <w:rPr>
          <w:rFonts w:ascii="Arial" w:hAnsi="Arial" w:cs="Arial"/>
          <w:sz w:val="20"/>
          <w:szCs w:val="20"/>
        </w:rPr>
        <w:t>, со</w:t>
      </w:r>
      <w:r w:rsidR="00B76F79">
        <w:rPr>
          <w:rFonts w:ascii="Arial" w:hAnsi="Arial" w:cs="Arial"/>
          <w:sz w:val="20"/>
          <w:szCs w:val="20"/>
        </w:rPr>
        <w:softHyphen/>
        <w:t>з</w:t>
      </w:r>
      <w:r w:rsidR="00B76F79">
        <w:rPr>
          <w:rFonts w:ascii="Arial" w:hAnsi="Arial" w:cs="Arial"/>
          <w:sz w:val="20"/>
          <w:szCs w:val="20"/>
        </w:rPr>
        <w:softHyphen/>
        <w:t>да</w:t>
      </w:r>
      <w:r w:rsidR="00B76F79">
        <w:rPr>
          <w:rFonts w:ascii="Arial" w:hAnsi="Arial" w:cs="Arial"/>
          <w:sz w:val="20"/>
          <w:szCs w:val="20"/>
        </w:rPr>
        <w:softHyphen/>
        <w:t>ю</w:t>
      </w:r>
      <w:r w:rsidR="00B76F79">
        <w:rPr>
          <w:rFonts w:ascii="Arial" w:hAnsi="Arial" w:cs="Arial"/>
          <w:sz w:val="20"/>
          <w:szCs w:val="20"/>
        </w:rPr>
        <w:softHyphen/>
        <w:t>щих для</w:t>
      </w:r>
      <w:r>
        <w:rPr>
          <w:rFonts w:ascii="Arial" w:hAnsi="Arial" w:cs="Arial"/>
          <w:sz w:val="20"/>
          <w:szCs w:val="20"/>
        </w:rPr>
        <w:t xml:space="preserve"> боль</w:t>
      </w:r>
      <w:r>
        <w:rPr>
          <w:rFonts w:ascii="Arial" w:hAnsi="Arial" w:cs="Arial"/>
          <w:sz w:val="20"/>
          <w:szCs w:val="20"/>
        </w:rPr>
        <w:softHyphen/>
        <w:t>шин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 зна</w:t>
      </w:r>
      <w:r w:rsidR="00B76F79">
        <w:rPr>
          <w:rFonts w:ascii="Arial" w:hAnsi="Arial" w:cs="Arial"/>
          <w:sz w:val="20"/>
          <w:szCs w:val="20"/>
        </w:rPr>
        <w:softHyphen/>
        <w:t>чи</w:t>
      </w:r>
      <w:r w:rsidR="00B76F79">
        <w:rPr>
          <w:rFonts w:ascii="Arial" w:hAnsi="Arial" w:cs="Arial"/>
          <w:sz w:val="20"/>
          <w:szCs w:val="20"/>
        </w:rPr>
        <w:softHyphen/>
        <w:t>тель</w:t>
      </w:r>
      <w:r w:rsidR="00B76F79">
        <w:rPr>
          <w:rFonts w:ascii="Arial" w:hAnsi="Arial" w:cs="Arial"/>
          <w:sz w:val="20"/>
          <w:szCs w:val="20"/>
        </w:rPr>
        <w:softHyphen/>
        <w:t>ные пре</w:t>
      </w:r>
      <w:r w:rsidR="00B76F79">
        <w:rPr>
          <w:rFonts w:ascii="Arial" w:hAnsi="Arial" w:cs="Arial"/>
          <w:sz w:val="20"/>
          <w:szCs w:val="20"/>
        </w:rPr>
        <w:softHyphen/>
        <w:t>пят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вия для их при</w:t>
      </w:r>
      <w:r w:rsidR="00B76F79">
        <w:rPr>
          <w:rFonts w:ascii="Arial" w:hAnsi="Arial" w:cs="Arial"/>
          <w:sz w:val="20"/>
          <w:szCs w:val="20"/>
        </w:rPr>
        <w:softHyphen/>
        <w:t>сут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вия на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нии ли</w:t>
      </w:r>
      <w:r w:rsidR="00B76F79">
        <w:rPr>
          <w:rFonts w:ascii="Arial" w:hAnsi="Arial" w:cs="Arial"/>
          <w:sz w:val="20"/>
          <w:szCs w:val="20"/>
        </w:rPr>
        <w:softHyphen/>
        <w:t>бо де</w:t>
      </w:r>
      <w:r w:rsidR="00B76F79">
        <w:rPr>
          <w:rFonts w:ascii="Arial" w:hAnsi="Arial" w:cs="Arial"/>
          <w:sz w:val="20"/>
          <w:szCs w:val="20"/>
        </w:rPr>
        <w:softHyphen/>
        <w:t>ла</w:t>
      </w:r>
      <w:r w:rsidR="00B76F79">
        <w:rPr>
          <w:rFonts w:ascii="Arial" w:hAnsi="Arial" w:cs="Arial"/>
          <w:sz w:val="20"/>
          <w:szCs w:val="20"/>
        </w:rPr>
        <w:softHyphen/>
        <w:t>ю</w:t>
      </w:r>
      <w:r w:rsidR="00B76F79">
        <w:rPr>
          <w:rFonts w:ascii="Arial" w:hAnsi="Arial" w:cs="Arial"/>
          <w:sz w:val="20"/>
          <w:szCs w:val="20"/>
        </w:rPr>
        <w:softHyphen/>
        <w:t>щих та</w:t>
      </w:r>
      <w:r w:rsidR="00B76F79">
        <w:rPr>
          <w:rFonts w:ascii="Arial" w:hAnsi="Arial" w:cs="Arial"/>
          <w:sz w:val="20"/>
          <w:szCs w:val="20"/>
        </w:rPr>
        <w:softHyphen/>
        <w:t>кое при</w:t>
      </w:r>
      <w:r w:rsidR="00B76F79">
        <w:rPr>
          <w:rFonts w:ascii="Arial" w:hAnsi="Arial" w:cs="Arial"/>
          <w:sz w:val="20"/>
          <w:szCs w:val="20"/>
        </w:rPr>
        <w:softHyphen/>
        <w:t>сут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вие не</w:t>
      </w:r>
      <w:r w:rsidR="00B76F79">
        <w:rPr>
          <w:rFonts w:ascii="Arial" w:hAnsi="Arial" w:cs="Arial"/>
          <w:sz w:val="20"/>
          <w:szCs w:val="20"/>
        </w:rPr>
        <w:softHyphen/>
        <w:t>воз</w:t>
      </w:r>
      <w:r w:rsidR="00B76F79">
        <w:rPr>
          <w:rFonts w:ascii="Arial" w:hAnsi="Arial" w:cs="Arial"/>
          <w:sz w:val="20"/>
          <w:szCs w:val="20"/>
        </w:rPr>
        <w:softHyphen/>
        <w:t>мо</w:t>
      </w:r>
      <w:r w:rsidR="00B76F79">
        <w:rPr>
          <w:rFonts w:ascii="Arial" w:hAnsi="Arial" w:cs="Arial"/>
          <w:sz w:val="20"/>
          <w:szCs w:val="20"/>
        </w:rPr>
        <w:softHyphen/>
        <w:t>ж</w:t>
      </w:r>
      <w:r w:rsidR="00B76F79">
        <w:rPr>
          <w:rFonts w:ascii="Arial" w:hAnsi="Arial" w:cs="Arial"/>
          <w:sz w:val="20"/>
          <w:szCs w:val="20"/>
        </w:rPr>
        <w:softHyphen/>
        <w:t>ным.</w:t>
      </w:r>
    </w:p>
    <w:p w:rsidR="00B76F79" w:rsidRDefault="00B76F79" w:rsidP="00E928BF">
      <w:pPr>
        <w:tabs>
          <w:tab w:val="left" w:pos="-180"/>
          <w:tab w:val="left" w:pos="0"/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Не до</w:t>
      </w:r>
      <w:r>
        <w:rPr>
          <w:rFonts w:ascii="Arial" w:hAnsi="Arial" w:cs="Arial"/>
          <w:sz w:val="20"/>
          <w:szCs w:val="20"/>
        </w:rPr>
        <w:softHyphen/>
        <w:t>пу</w:t>
      </w:r>
      <w:r>
        <w:rPr>
          <w:rFonts w:ascii="Arial" w:hAnsi="Arial" w:cs="Arial"/>
          <w:sz w:val="20"/>
          <w:szCs w:val="20"/>
        </w:rPr>
        <w:softHyphen/>
        <w:t>с</w:t>
      </w:r>
      <w:r>
        <w:rPr>
          <w:rFonts w:ascii="Arial" w:hAnsi="Arial" w:cs="Arial"/>
          <w:sz w:val="20"/>
          <w:szCs w:val="20"/>
        </w:rPr>
        <w:softHyphen/>
        <w:t>ка</w:t>
      </w:r>
      <w:r>
        <w:rPr>
          <w:rFonts w:ascii="Arial" w:hAnsi="Arial" w:cs="Arial"/>
          <w:sz w:val="20"/>
          <w:szCs w:val="20"/>
        </w:rPr>
        <w:softHyphen/>
        <w:t>ет</w:t>
      </w:r>
      <w:r>
        <w:rPr>
          <w:rFonts w:ascii="Arial" w:hAnsi="Arial" w:cs="Arial"/>
          <w:sz w:val="20"/>
          <w:szCs w:val="20"/>
        </w:rPr>
        <w:softHyphen/>
        <w:t>ся про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ние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позднее 22 и ранее 9 ча</w:t>
      </w:r>
      <w:r>
        <w:rPr>
          <w:rFonts w:ascii="Arial" w:hAnsi="Arial" w:cs="Arial"/>
          <w:sz w:val="20"/>
          <w:szCs w:val="20"/>
        </w:rPr>
        <w:softHyphen/>
        <w:t>сов по мест</w:t>
      </w:r>
      <w:r>
        <w:rPr>
          <w:rFonts w:ascii="Arial" w:hAnsi="Arial" w:cs="Arial"/>
          <w:sz w:val="20"/>
          <w:szCs w:val="20"/>
        </w:rPr>
        <w:softHyphen/>
        <w:t>ному вре</w:t>
      </w:r>
      <w:r>
        <w:rPr>
          <w:rFonts w:ascii="Arial" w:hAnsi="Arial" w:cs="Arial"/>
          <w:sz w:val="20"/>
          <w:szCs w:val="20"/>
        </w:rPr>
        <w:softHyphen/>
        <w:t>ме</w:t>
      </w:r>
      <w:r>
        <w:rPr>
          <w:rFonts w:ascii="Arial" w:hAnsi="Arial" w:cs="Arial"/>
          <w:sz w:val="20"/>
          <w:szCs w:val="20"/>
        </w:rPr>
        <w:softHyphen/>
        <w:t xml:space="preserve">ни. </w:t>
      </w:r>
    </w:p>
    <w:p w:rsidR="00B76F79" w:rsidDel="00BC63B3" w:rsidRDefault="00B76F79" w:rsidP="00E928BF">
      <w:pPr>
        <w:tabs>
          <w:tab w:val="left" w:pos="-180"/>
          <w:tab w:val="left" w:pos="0"/>
          <w:tab w:val="left" w:pos="709"/>
        </w:tabs>
        <w:spacing w:line="320" w:lineRule="atLeast"/>
        <w:ind w:firstLine="397"/>
        <w:rPr>
          <w:del w:id="118" w:author="Rakhmanova" w:date="2014-10-10T16:21:00Z"/>
          <w:rFonts w:ascii="Arial" w:hAnsi="Arial" w:cs="Arial"/>
          <w:sz w:val="20"/>
          <w:szCs w:val="20"/>
        </w:rPr>
      </w:pPr>
      <w:del w:id="119" w:author="Rakhmanova" w:date="2014-10-10T16:21:00Z">
        <w:r w:rsidDel="00BC63B3">
          <w:rPr>
            <w:rFonts w:ascii="Arial" w:hAnsi="Arial" w:cs="Arial"/>
            <w:sz w:val="20"/>
            <w:szCs w:val="20"/>
          </w:rPr>
          <w:delText>Не до</w:delText>
        </w:r>
        <w:r w:rsidDel="00BC63B3">
          <w:rPr>
            <w:rFonts w:ascii="Arial" w:hAnsi="Arial" w:cs="Arial"/>
            <w:sz w:val="20"/>
            <w:szCs w:val="20"/>
          </w:rPr>
          <w:softHyphen/>
          <w:delText>пу</w:delText>
        </w:r>
        <w:r w:rsidDel="00BC63B3">
          <w:rPr>
            <w:rFonts w:ascii="Arial" w:hAnsi="Arial" w:cs="Arial"/>
            <w:sz w:val="20"/>
            <w:szCs w:val="20"/>
          </w:rPr>
          <w:softHyphen/>
          <w:delText>с</w:delText>
        </w:r>
        <w:r w:rsidDel="00BC63B3">
          <w:rPr>
            <w:rFonts w:ascii="Arial" w:hAnsi="Arial" w:cs="Arial"/>
            <w:sz w:val="20"/>
            <w:szCs w:val="20"/>
          </w:rPr>
          <w:softHyphen/>
          <w:delText>ка</w:delText>
        </w:r>
        <w:r w:rsidDel="00BC63B3">
          <w:rPr>
            <w:rFonts w:ascii="Arial" w:hAnsi="Arial" w:cs="Arial"/>
            <w:sz w:val="20"/>
            <w:szCs w:val="20"/>
          </w:rPr>
          <w:softHyphen/>
          <w:delText>ет</w:delText>
        </w:r>
        <w:r w:rsidDel="00BC63B3">
          <w:rPr>
            <w:rFonts w:ascii="Arial" w:hAnsi="Arial" w:cs="Arial"/>
            <w:sz w:val="20"/>
            <w:szCs w:val="20"/>
          </w:rPr>
          <w:softHyphen/>
          <w:delText>ся про</w:delText>
        </w:r>
        <w:r w:rsidDel="00BC63B3">
          <w:rPr>
            <w:rFonts w:ascii="Arial" w:hAnsi="Arial" w:cs="Arial"/>
            <w:sz w:val="20"/>
            <w:szCs w:val="20"/>
          </w:rPr>
          <w:softHyphen/>
          <w:delText>ве</w:delText>
        </w:r>
        <w:r w:rsidDel="00BC63B3">
          <w:rPr>
            <w:rFonts w:ascii="Arial" w:hAnsi="Arial" w:cs="Arial"/>
            <w:sz w:val="20"/>
            <w:szCs w:val="20"/>
          </w:rPr>
          <w:softHyphen/>
          <w:delText>де</w:delText>
        </w:r>
        <w:r w:rsidDel="00BC63B3">
          <w:rPr>
            <w:rFonts w:ascii="Arial" w:hAnsi="Arial" w:cs="Arial"/>
            <w:sz w:val="20"/>
            <w:szCs w:val="20"/>
          </w:rPr>
          <w:softHyphen/>
          <w:delText>ние со</w:delText>
        </w:r>
        <w:r w:rsidDel="00BC63B3">
          <w:rPr>
            <w:rFonts w:ascii="Arial" w:hAnsi="Arial" w:cs="Arial"/>
            <w:sz w:val="20"/>
            <w:szCs w:val="20"/>
          </w:rPr>
          <w:softHyphen/>
          <w:delText>б</w:delText>
        </w:r>
        <w:r w:rsidDel="00BC63B3">
          <w:rPr>
            <w:rFonts w:ascii="Arial" w:hAnsi="Arial" w:cs="Arial"/>
            <w:sz w:val="20"/>
            <w:szCs w:val="20"/>
          </w:rPr>
          <w:softHyphen/>
          <w:delText>ра</w:delText>
        </w:r>
        <w:r w:rsidDel="00BC63B3">
          <w:rPr>
            <w:rFonts w:ascii="Arial" w:hAnsi="Arial" w:cs="Arial"/>
            <w:sz w:val="20"/>
            <w:szCs w:val="20"/>
          </w:rPr>
          <w:softHyphen/>
          <w:delText>ния вне на</w:delText>
        </w:r>
        <w:r w:rsidDel="00BC63B3">
          <w:rPr>
            <w:rFonts w:ascii="Arial" w:hAnsi="Arial" w:cs="Arial"/>
            <w:sz w:val="20"/>
            <w:szCs w:val="20"/>
          </w:rPr>
          <w:softHyphen/>
          <w:delText>се</w:delText>
        </w:r>
        <w:r w:rsidDel="00BC63B3">
          <w:rPr>
            <w:rFonts w:ascii="Arial" w:hAnsi="Arial" w:cs="Arial"/>
            <w:sz w:val="20"/>
            <w:szCs w:val="20"/>
          </w:rPr>
          <w:softHyphen/>
          <w:delText>лен</w:delText>
        </w:r>
        <w:r w:rsidDel="00BC63B3">
          <w:rPr>
            <w:rFonts w:ascii="Arial" w:hAnsi="Arial" w:cs="Arial"/>
            <w:sz w:val="20"/>
            <w:szCs w:val="20"/>
          </w:rPr>
          <w:softHyphen/>
          <w:delText>ных пун</w:delText>
        </w:r>
        <w:r w:rsidDel="00BC63B3">
          <w:rPr>
            <w:rFonts w:ascii="Arial" w:hAnsi="Arial" w:cs="Arial"/>
            <w:sz w:val="20"/>
            <w:szCs w:val="20"/>
          </w:rPr>
          <w:softHyphen/>
          <w:delText>к</w:delText>
        </w:r>
        <w:r w:rsidDel="00BC63B3">
          <w:rPr>
            <w:rFonts w:ascii="Arial" w:hAnsi="Arial" w:cs="Arial"/>
            <w:sz w:val="20"/>
            <w:szCs w:val="20"/>
          </w:rPr>
          <w:softHyphen/>
          <w:delText>тов.</w:delText>
        </w:r>
      </w:del>
    </w:p>
    <w:p w:rsidR="00B76F79" w:rsidRDefault="00CA6F73" w:rsidP="00CA6F73">
      <w:pPr>
        <w:tabs>
          <w:tab w:val="left" w:pos="-180"/>
          <w:tab w:val="left" w:pos="0"/>
          <w:tab w:val="left" w:pos="709"/>
        </w:tabs>
        <w:spacing w:line="320" w:lineRule="atLeast"/>
        <w:ind w:firstLine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10.</w:t>
      </w:r>
      <w:r w:rsidR="00B76F79">
        <w:rPr>
          <w:rFonts w:ascii="Arial" w:hAnsi="Arial" w:cs="Arial"/>
          <w:sz w:val="20"/>
          <w:szCs w:val="20"/>
        </w:rPr>
        <w:t xml:space="preserve">2. </w:t>
      </w:r>
      <w:r w:rsidR="00B76F79" w:rsidRPr="00164DA7">
        <w:rPr>
          <w:rFonts w:ascii="Arial" w:hAnsi="Arial" w:cs="Arial"/>
          <w:sz w:val="20"/>
          <w:szCs w:val="20"/>
        </w:rPr>
        <w:t xml:space="preserve">Общее собрание должно проводиться в </w:t>
      </w:r>
      <w:r w:rsidR="00A07F55">
        <w:rPr>
          <w:rFonts w:ascii="Arial" w:hAnsi="Arial" w:cs="Arial"/>
          <w:sz w:val="20"/>
          <w:szCs w:val="20"/>
        </w:rPr>
        <w:t>населенном пункте</w:t>
      </w:r>
      <w:r w:rsidR="00B76F79" w:rsidRPr="00164DA7">
        <w:rPr>
          <w:rFonts w:ascii="Arial" w:hAnsi="Arial" w:cs="Arial"/>
          <w:sz w:val="20"/>
          <w:szCs w:val="20"/>
        </w:rPr>
        <w:t>, являющемся ме</w:t>
      </w:r>
      <w:r>
        <w:rPr>
          <w:rFonts w:ascii="Arial" w:hAnsi="Arial" w:cs="Arial"/>
          <w:sz w:val="20"/>
          <w:szCs w:val="20"/>
        </w:rPr>
        <w:t>стом нахождения О</w:t>
      </w:r>
      <w:r w:rsidR="00B76F79">
        <w:rPr>
          <w:rFonts w:ascii="Arial" w:hAnsi="Arial" w:cs="Arial"/>
          <w:sz w:val="20"/>
          <w:szCs w:val="20"/>
        </w:rPr>
        <w:t>бщества.</w:t>
      </w:r>
    </w:p>
    <w:p w:rsidR="00B76F79" w:rsidRDefault="00CA6F73" w:rsidP="00E928BF">
      <w:pPr>
        <w:tabs>
          <w:tab w:val="left" w:pos="-180"/>
          <w:tab w:val="left" w:pos="0"/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10.3</w:t>
      </w:r>
      <w:r w:rsidR="00B76F79">
        <w:rPr>
          <w:rFonts w:ascii="Arial" w:hAnsi="Arial" w:cs="Arial"/>
          <w:sz w:val="20"/>
          <w:szCs w:val="20"/>
        </w:rPr>
        <w:t>. Об</w:t>
      </w:r>
      <w:r w:rsidR="00B76F79">
        <w:rPr>
          <w:rFonts w:ascii="Arial" w:hAnsi="Arial" w:cs="Arial"/>
          <w:sz w:val="20"/>
          <w:szCs w:val="20"/>
        </w:rPr>
        <w:softHyphen/>
        <w:t>щее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ние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 дол</w:t>
      </w:r>
      <w:r w:rsidR="00B76F79">
        <w:rPr>
          <w:rFonts w:ascii="Arial" w:hAnsi="Arial" w:cs="Arial"/>
          <w:sz w:val="20"/>
          <w:szCs w:val="20"/>
        </w:rPr>
        <w:softHyphen/>
        <w:t>ж</w:t>
      </w:r>
      <w:r w:rsidR="00B76F79">
        <w:rPr>
          <w:rFonts w:ascii="Arial" w:hAnsi="Arial" w:cs="Arial"/>
          <w:sz w:val="20"/>
          <w:szCs w:val="20"/>
        </w:rPr>
        <w:softHyphen/>
        <w:t>но про</w:t>
      </w:r>
      <w:r w:rsidR="00B76F79">
        <w:rPr>
          <w:rFonts w:ascii="Arial" w:hAnsi="Arial" w:cs="Arial"/>
          <w:sz w:val="20"/>
          <w:szCs w:val="20"/>
        </w:rPr>
        <w:softHyphen/>
        <w:t>во</w:t>
      </w:r>
      <w:r w:rsidR="00B76F79">
        <w:rPr>
          <w:rFonts w:ascii="Arial" w:hAnsi="Arial" w:cs="Arial"/>
          <w:sz w:val="20"/>
          <w:szCs w:val="20"/>
        </w:rPr>
        <w:softHyphen/>
        <w:t>дить</w:t>
      </w:r>
      <w:r w:rsidR="00B76F79">
        <w:rPr>
          <w:rFonts w:ascii="Arial" w:hAnsi="Arial" w:cs="Arial"/>
          <w:sz w:val="20"/>
          <w:szCs w:val="20"/>
        </w:rPr>
        <w:softHyphen/>
        <w:t>ся в по</w:t>
      </w:r>
      <w:r w:rsidR="00B76F79">
        <w:rPr>
          <w:rFonts w:ascii="Arial" w:hAnsi="Arial" w:cs="Arial"/>
          <w:sz w:val="20"/>
          <w:szCs w:val="20"/>
        </w:rPr>
        <w:softHyphen/>
        <w:t>ме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нии, спо</w:t>
      </w:r>
      <w:r w:rsidR="00B76F79">
        <w:rPr>
          <w:rFonts w:ascii="Arial" w:hAnsi="Arial" w:cs="Arial"/>
          <w:sz w:val="20"/>
          <w:szCs w:val="20"/>
        </w:rPr>
        <w:softHyphen/>
        <w:t>соб</w:t>
      </w:r>
      <w:r w:rsidR="00B76F79">
        <w:rPr>
          <w:rFonts w:ascii="Arial" w:hAnsi="Arial" w:cs="Arial"/>
          <w:sz w:val="20"/>
          <w:szCs w:val="20"/>
        </w:rPr>
        <w:softHyphen/>
        <w:t>ном вме</w:t>
      </w:r>
      <w:r w:rsidR="00B76F79">
        <w:rPr>
          <w:rFonts w:ascii="Arial" w:hAnsi="Arial" w:cs="Arial"/>
          <w:sz w:val="20"/>
          <w:szCs w:val="20"/>
        </w:rPr>
        <w:softHyphen/>
        <w:t>стить ко</w:t>
      </w:r>
      <w:r w:rsidR="00B76F79">
        <w:rPr>
          <w:rFonts w:ascii="Arial" w:hAnsi="Arial" w:cs="Arial"/>
          <w:sz w:val="20"/>
          <w:szCs w:val="20"/>
        </w:rPr>
        <w:softHyphen/>
        <w:t>ли</w:t>
      </w:r>
      <w:r w:rsidR="00B76F79">
        <w:rPr>
          <w:rFonts w:ascii="Arial" w:hAnsi="Arial" w:cs="Arial"/>
          <w:sz w:val="20"/>
          <w:szCs w:val="20"/>
        </w:rPr>
        <w:softHyphen/>
        <w:t>че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во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ров, за</w:t>
      </w:r>
      <w:r w:rsidR="00B76F79">
        <w:rPr>
          <w:rFonts w:ascii="Arial" w:hAnsi="Arial" w:cs="Arial"/>
          <w:sz w:val="20"/>
          <w:szCs w:val="20"/>
        </w:rPr>
        <w:softHyphen/>
        <w:t>ре</w:t>
      </w:r>
      <w:r w:rsidR="00B76F79">
        <w:rPr>
          <w:rFonts w:ascii="Arial" w:hAnsi="Arial" w:cs="Arial"/>
          <w:sz w:val="20"/>
          <w:szCs w:val="20"/>
        </w:rPr>
        <w:softHyphen/>
        <w:t>ги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ри</w:t>
      </w:r>
      <w:r w:rsidR="00B76F79">
        <w:rPr>
          <w:rFonts w:ascii="Arial" w:hAnsi="Arial" w:cs="Arial"/>
          <w:sz w:val="20"/>
          <w:szCs w:val="20"/>
        </w:rPr>
        <w:softHyphen/>
        <w:t>ро</w:t>
      </w:r>
      <w:r w:rsidR="00B76F79">
        <w:rPr>
          <w:rFonts w:ascii="Arial" w:hAnsi="Arial" w:cs="Arial"/>
          <w:sz w:val="20"/>
          <w:szCs w:val="20"/>
        </w:rPr>
        <w:softHyphen/>
        <w:t>ван</w:t>
      </w:r>
      <w:r w:rsidR="00B76F79">
        <w:rPr>
          <w:rFonts w:ascii="Arial" w:hAnsi="Arial" w:cs="Arial"/>
          <w:sz w:val="20"/>
          <w:szCs w:val="20"/>
        </w:rPr>
        <w:softHyphen/>
        <w:t>ных для уча</w:t>
      </w:r>
      <w:r w:rsidR="00B76F79">
        <w:rPr>
          <w:rFonts w:ascii="Arial" w:hAnsi="Arial" w:cs="Arial"/>
          <w:sz w:val="20"/>
          <w:szCs w:val="20"/>
        </w:rPr>
        <w:softHyphen/>
        <w:t>стия в пре</w:t>
      </w:r>
      <w:r w:rsidR="00B76F79">
        <w:rPr>
          <w:rFonts w:ascii="Arial" w:hAnsi="Arial" w:cs="Arial"/>
          <w:sz w:val="20"/>
          <w:szCs w:val="20"/>
        </w:rPr>
        <w:softHyphen/>
        <w:t>ды</w:t>
      </w:r>
      <w:r w:rsidR="00B76F79">
        <w:rPr>
          <w:rFonts w:ascii="Arial" w:hAnsi="Arial" w:cs="Arial"/>
          <w:sz w:val="20"/>
          <w:szCs w:val="20"/>
        </w:rPr>
        <w:softHyphen/>
        <w:t>ду</w:t>
      </w:r>
      <w:r w:rsidR="00B76F79">
        <w:rPr>
          <w:rFonts w:ascii="Arial" w:hAnsi="Arial" w:cs="Arial"/>
          <w:sz w:val="20"/>
          <w:szCs w:val="20"/>
        </w:rPr>
        <w:softHyphen/>
        <w:t>щих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</w:t>
      </w:r>
      <w:r w:rsidR="00B76F79">
        <w:rPr>
          <w:rFonts w:ascii="Arial" w:hAnsi="Arial" w:cs="Arial"/>
          <w:sz w:val="20"/>
          <w:szCs w:val="20"/>
        </w:rPr>
        <w:softHyphen/>
        <w:t>ях.</w:t>
      </w:r>
    </w:p>
    <w:p w:rsidR="00B76F79" w:rsidRPr="008B456F" w:rsidRDefault="00B76F79" w:rsidP="008B456F">
      <w:pPr>
        <w:tabs>
          <w:tab w:val="left" w:pos="-180"/>
          <w:tab w:val="left" w:pos="0"/>
          <w:tab w:val="left" w:pos="709"/>
        </w:tabs>
        <w:spacing w:line="320" w:lineRule="atLeast"/>
        <w:ind w:firstLine="397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Не до</w:t>
      </w:r>
      <w:r>
        <w:rPr>
          <w:rFonts w:ascii="Arial" w:hAnsi="Arial" w:cs="Arial"/>
          <w:sz w:val="20"/>
          <w:szCs w:val="20"/>
        </w:rPr>
        <w:softHyphen/>
        <w:t>пу</w:t>
      </w:r>
      <w:r>
        <w:rPr>
          <w:rFonts w:ascii="Arial" w:hAnsi="Arial" w:cs="Arial"/>
          <w:sz w:val="20"/>
          <w:szCs w:val="20"/>
        </w:rPr>
        <w:softHyphen/>
        <w:t>с</w:t>
      </w:r>
      <w:r>
        <w:rPr>
          <w:rFonts w:ascii="Arial" w:hAnsi="Arial" w:cs="Arial"/>
          <w:sz w:val="20"/>
          <w:szCs w:val="20"/>
        </w:rPr>
        <w:softHyphen/>
        <w:t>ка</w:t>
      </w:r>
      <w:r>
        <w:rPr>
          <w:rFonts w:ascii="Arial" w:hAnsi="Arial" w:cs="Arial"/>
          <w:sz w:val="20"/>
          <w:szCs w:val="20"/>
        </w:rPr>
        <w:softHyphen/>
        <w:t>ет</w:t>
      </w:r>
      <w:r>
        <w:rPr>
          <w:rFonts w:ascii="Arial" w:hAnsi="Arial" w:cs="Arial"/>
          <w:sz w:val="20"/>
          <w:szCs w:val="20"/>
        </w:rPr>
        <w:softHyphen/>
        <w:t>ся про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ние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в про</w:t>
      </w:r>
      <w:r>
        <w:rPr>
          <w:rFonts w:ascii="Arial" w:hAnsi="Arial" w:cs="Arial"/>
          <w:sz w:val="20"/>
          <w:szCs w:val="20"/>
        </w:rPr>
        <w:softHyphen/>
        <w:t>из</w:t>
      </w:r>
      <w:r>
        <w:rPr>
          <w:rFonts w:ascii="Arial" w:hAnsi="Arial" w:cs="Arial"/>
          <w:sz w:val="20"/>
          <w:szCs w:val="20"/>
        </w:rPr>
        <w:softHyphen/>
        <w:t>вод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вен</w:t>
      </w:r>
      <w:r>
        <w:rPr>
          <w:rFonts w:ascii="Arial" w:hAnsi="Arial" w:cs="Arial"/>
          <w:sz w:val="20"/>
          <w:szCs w:val="20"/>
        </w:rPr>
        <w:softHyphen/>
        <w:t>ных по</w:t>
      </w:r>
      <w:r>
        <w:rPr>
          <w:rFonts w:ascii="Arial" w:hAnsi="Arial" w:cs="Arial"/>
          <w:sz w:val="20"/>
          <w:szCs w:val="20"/>
        </w:rPr>
        <w:softHyphen/>
        <w:t>ме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ни</w:t>
      </w:r>
      <w:r>
        <w:rPr>
          <w:rFonts w:ascii="Arial" w:hAnsi="Arial" w:cs="Arial"/>
          <w:sz w:val="20"/>
          <w:szCs w:val="20"/>
        </w:rPr>
        <w:softHyphen/>
        <w:t>ях или в иных по</w:t>
      </w:r>
      <w:r>
        <w:rPr>
          <w:rFonts w:ascii="Arial" w:hAnsi="Arial" w:cs="Arial"/>
          <w:sz w:val="20"/>
          <w:szCs w:val="20"/>
        </w:rPr>
        <w:softHyphen/>
        <w:t>ме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ни</w:t>
      </w:r>
      <w:r>
        <w:rPr>
          <w:rFonts w:ascii="Arial" w:hAnsi="Arial" w:cs="Arial"/>
          <w:sz w:val="20"/>
          <w:szCs w:val="20"/>
        </w:rPr>
        <w:softHyphen/>
        <w:t>ях, где его нор</w:t>
      </w:r>
      <w:r>
        <w:rPr>
          <w:rFonts w:ascii="Arial" w:hAnsi="Arial" w:cs="Arial"/>
          <w:sz w:val="20"/>
          <w:szCs w:val="20"/>
        </w:rPr>
        <w:softHyphen/>
        <w:t>маль</w:t>
      </w:r>
      <w:r>
        <w:rPr>
          <w:rFonts w:ascii="Arial" w:hAnsi="Arial" w:cs="Arial"/>
          <w:sz w:val="20"/>
          <w:szCs w:val="20"/>
        </w:rPr>
        <w:softHyphen/>
        <w:t>ная ра</w:t>
      </w:r>
      <w:r>
        <w:rPr>
          <w:rFonts w:ascii="Arial" w:hAnsi="Arial" w:cs="Arial"/>
          <w:sz w:val="20"/>
          <w:szCs w:val="20"/>
        </w:rPr>
        <w:softHyphen/>
        <w:t>бо</w:t>
      </w:r>
      <w:r>
        <w:rPr>
          <w:rFonts w:ascii="Arial" w:hAnsi="Arial" w:cs="Arial"/>
          <w:sz w:val="20"/>
          <w:szCs w:val="20"/>
        </w:rPr>
        <w:softHyphen/>
        <w:t>та не</w:t>
      </w:r>
      <w:r>
        <w:rPr>
          <w:rFonts w:ascii="Arial" w:hAnsi="Arial" w:cs="Arial"/>
          <w:sz w:val="20"/>
          <w:szCs w:val="20"/>
        </w:rPr>
        <w:softHyphen/>
        <w:t>воз</w:t>
      </w:r>
      <w:r>
        <w:rPr>
          <w:rFonts w:ascii="Arial" w:hAnsi="Arial" w:cs="Arial"/>
          <w:sz w:val="20"/>
          <w:szCs w:val="20"/>
        </w:rPr>
        <w:softHyphen/>
        <w:t>мо</w:t>
      </w:r>
      <w:r>
        <w:rPr>
          <w:rFonts w:ascii="Arial" w:hAnsi="Arial" w:cs="Arial"/>
          <w:sz w:val="20"/>
          <w:szCs w:val="20"/>
        </w:rPr>
        <w:softHyphen/>
        <w:t>ж</w:t>
      </w:r>
      <w:r>
        <w:rPr>
          <w:rFonts w:ascii="Arial" w:hAnsi="Arial" w:cs="Arial"/>
          <w:sz w:val="20"/>
          <w:szCs w:val="20"/>
        </w:rPr>
        <w:softHyphen/>
        <w:t>на.</w:t>
      </w:r>
    </w:p>
    <w:p w:rsidR="00B76F79" w:rsidRDefault="008B456F" w:rsidP="00E928BF">
      <w:pPr>
        <w:tabs>
          <w:tab w:val="left" w:pos="-180"/>
          <w:tab w:val="left" w:pos="0"/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del w:id="120" w:author="Rakhmanova" w:date="2014-10-10T16:33:00Z">
        <w:r w:rsidDel="00980426">
          <w:rPr>
            <w:rFonts w:ascii="Arial" w:hAnsi="Arial" w:cs="Arial"/>
            <w:sz w:val="20"/>
            <w:szCs w:val="20"/>
          </w:rPr>
          <w:delText xml:space="preserve"> </w:delText>
        </w:r>
        <w:r w:rsidR="00B76F79" w:rsidDel="00980426">
          <w:rPr>
            <w:rFonts w:ascii="Arial" w:hAnsi="Arial" w:cs="Arial"/>
            <w:sz w:val="20"/>
            <w:szCs w:val="20"/>
          </w:rPr>
          <w:delText>1</w:delText>
        </w:r>
        <w:r w:rsidDel="00980426">
          <w:rPr>
            <w:rFonts w:ascii="Arial" w:hAnsi="Arial" w:cs="Arial"/>
            <w:sz w:val="20"/>
            <w:szCs w:val="20"/>
          </w:rPr>
          <w:delText>0.4</w:delText>
        </w:r>
        <w:r w:rsidR="00B76F79" w:rsidDel="00980426">
          <w:rPr>
            <w:rFonts w:ascii="Arial" w:hAnsi="Arial" w:cs="Arial"/>
            <w:sz w:val="20"/>
            <w:szCs w:val="20"/>
          </w:rPr>
          <w:delText>. Со</w:delText>
        </w:r>
        <w:r w:rsidR="00B76F79" w:rsidDel="00980426">
          <w:rPr>
            <w:rFonts w:ascii="Arial" w:hAnsi="Arial" w:cs="Arial"/>
            <w:sz w:val="20"/>
            <w:szCs w:val="20"/>
          </w:rPr>
          <w:softHyphen/>
          <w:delText>б</w:delText>
        </w:r>
        <w:r w:rsidR="00B76F79" w:rsidDel="00980426">
          <w:rPr>
            <w:rFonts w:ascii="Arial" w:hAnsi="Arial" w:cs="Arial"/>
            <w:sz w:val="20"/>
            <w:szCs w:val="20"/>
          </w:rPr>
          <w:softHyphen/>
          <w:delText>ра</w:delText>
        </w:r>
        <w:r w:rsidR="00B76F79" w:rsidDel="00980426">
          <w:rPr>
            <w:rFonts w:ascii="Arial" w:hAnsi="Arial" w:cs="Arial"/>
            <w:sz w:val="20"/>
            <w:szCs w:val="20"/>
          </w:rPr>
          <w:softHyphen/>
          <w:delText>ние дол</w:delText>
        </w:r>
        <w:r w:rsidR="00B76F79" w:rsidDel="00980426">
          <w:rPr>
            <w:rFonts w:ascii="Arial" w:hAnsi="Arial" w:cs="Arial"/>
            <w:sz w:val="20"/>
            <w:szCs w:val="20"/>
          </w:rPr>
          <w:softHyphen/>
          <w:delText>ж</w:delText>
        </w:r>
        <w:r w:rsidR="00B76F79" w:rsidDel="00980426">
          <w:rPr>
            <w:rFonts w:ascii="Arial" w:hAnsi="Arial" w:cs="Arial"/>
            <w:sz w:val="20"/>
            <w:szCs w:val="20"/>
          </w:rPr>
          <w:softHyphen/>
          <w:delText>но про</w:delText>
        </w:r>
        <w:r w:rsidR="00B76F79" w:rsidDel="00980426">
          <w:rPr>
            <w:rFonts w:ascii="Arial" w:hAnsi="Arial" w:cs="Arial"/>
            <w:sz w:val="20"/>
            <w:szCs w:val="20"/>
          </w:rPr>
          <w:softHyphen/>
          <w:delText>во</w:delText>
        </w:r>
        <w:r w:rsidR="00B76F79" w:rsidDel="00980426">
          <w:rPr>
            <w:rFonts w:ascii="Arial" w:hAnsi="Arial" w:cs="Arial"/>
            <w:sz w:val="20"/>
            <w:szCs w:val="20"/>
          </w:rPr>
          <w:softHyphen/>
          <w:delText>дить</w:delText>
        </w:r>
        <w:r w:rsidR="00B76F79" w:rsidDel="00980426">
          <w:rPr>
            <w:rFonts w:ascii="Arial" w:hAnsi="Arial" w:cs="Arial"/>
            <w:sz w:val="20"/>
            <w:szCs w:val="20"/>
          </w:rPr>
          <w:softHyphen/>
          <w:delText>ся не</w:delText>
        </w:r>
        <w:r w:rsidR="00B76F79" w:rsidDel="00980426">
          <w:rPr>
            <w:rFonts w:ascii="Arial" w:hAnsi="Arial" w:cs="Arial"/>
            <w:sz w:val="20"/>
            <w:szCs w:val="20"/>
          </w:rPr>
          <w:softHyphen/>
          <w:delText>пре</w:delText>
        </w:r>
        <w:r w:rsidR="00B76F79" w:rsidDel="00980426">
          <w:rPr>
            <w:rFonts w:ascii="Arial" w:hAnsi="Arial" w:cs="Arial"/>
            <w:sz w:val="20"/>
            <w:szCs w:val="20"/>
          </w:rPr>
          <w:softHyphen/>
          <w:delText>рыв</w:delText>
        </w:r>
        <w:r w:rsidR="00B76F79" w:rsidDel="00980426">
          <w:rPr>
            <w:rFonts w:ascii="Arial" w:hAnsi="Arial" w:cs="Arial"/>
            <w:sz w:val="20"/>
            <w:szCs w:val="20"/>
          </w:rPr>
          <w:softHyphen/>
          <w:delText>но.</w:delText>
        </w:r>
      </w:del>
      <w:bookmarkStart w:id="121" w:name="_GoBack"/>
      <w:bookmarkEnd w:id="121"/>
    </w:p>
    <w:p w:rsidR="00B76F79" w:rsidRDefault="008B456F" w:rsidP="00E928BF">
      <w:pPr>
        <w:tabs>
          <w:tab w:val="left" w:pos="-180"/>
          <w:tab w:val="left" w:pos="0"/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10.5</w:t>
      </w:r>
      <w:r w:rsidR="00B76F79">
        <w:rPr>
          <w:rFonts w:ascii="Arial" w:hAnsi="Arial" w:cs="Arial"/>
          <w:sz w:val="20"/>
          <w:szCs w:val="20"/>
        </w:rPr>
        <w:t>. На вы</w:t>
      </w:r>
      <w:r w:rsidR="00B76F79">
        <w:rPr>
          <w:rFonts w:ascii="Arial" w:hAnsi="Arial" w:cs="Arial"/>
          <w:sz w:val="20"/>
          <w:szCs w:val="20"/>
        </w:rPr>
        <w:softHyphen/>
        <w:t>сту</w:t>
      </w:r>
      <w:r w:rsidR="00B76F79">
        <w:rPr>
          <w:rFonts w:ascii="Arial" w:hAnsi="Arial" w:cs="Arial"/>
          <w:sz w:val="20"/>
          <w:szCs w:val="20"/>
        </w:rPr>
        <w:softHyphen/>
        <w:t>п</w:t>
      </w:r>
      <w:r w:rsidR="00B76F79">
        <w:rPr>
          <w:rFonts w:ascii="Arial" w:hAnsi="Arial" w:cs="Arial"/>
          <w:sz w:val="20"/>
          <w:szCs w:val="20"/>
        </w:rPr>
        <w:softHyphen/>
        <w:t>ле</w:t>
      </w:r>
      <w:r w:rsidR="00B76F79">
        <w:rPr>
          <w:rFonts w:ascii="Arial" w:hAnsi="Arial" w:cs="Arial"/>
          <w:sz w:val="20"/>
          <w:szCs w:val="20"/>
        </w:rPr>
        <w:softHyphen/>
        <w:t>ние до</w:t>
      </w:r>
      <w:r w:rsidR="00B76F79">
        <w:rPr>
          <w:rFonts w:ascii="Arial" w:hAnsi="Arial" w:cs="Arial"/>
          <w:sz w:val="20"/>
          <w:szCs w:val="20"/>
        </w:rPr>
        <w:softHyphen/>
        <w:t>к</w:t>
      </w:r>
      <w:r w:rsidR="00B76F79">
        <w:rPr>
          <w:rFonts w:ascii="Arial" w:hAnsi="Arial" w:cs="Arial"/>
          <w:sz w:val="20"/>
          <w:szCs w:val="20"/>
        </w:rPr>
        <w:softHyphen/>
        <w:t>лад</w:t>
      </w:r>
      <w:r w:rsidR="00B76F79">
        <w:rPr>
          <w:rFonts w:ascii="Arial" w:hAnsi="Arial" w:cs="Arial"/>
          <w:sz w:val="20"/>
          <w:szCs w:val="20"/>
        </w:rPr>
        <w:softHyphen/>
        <w:t>чи</w:t>
      </w:r>
      <w:r w:rsidR="00B76F79">
        <w:rPr>
          <w:rFonts w:ascii="Arial" w:hAnsi="Arial" w:cs="Arial"/>
          <w:sz w:val="20"/>
          <w:szCs w:val="20"/>
        </w:rPr>
        <w:softHyphen/>
        <w:t>ка по ка</w:t>
      </w:r>
      <w:r w:rsidR="00B76F79">
        <w:rPr>
          <w:rFonts w:ascii="Arial" w:hAnsi="Arial" w:cs="Arial"/>
          <w:sz w:val="20"/>
          <w:szCs w:val="20"/>
        </w:rPr>
        <w:softHyphen/>
        <w:t>ж</w:t>
      </w:r>
      <w:r w:rsidR="00B76F79">
        <w:rPr>
          <w:rFonts w:ascii="Arial" w:hAnsi="Arial" w:cs="Arial"/>
          <w:sz w:val="20"/>
          <w:szCs w:val="20"/>
        </w:rPr>
        <w:softHyphen/>
        <w:t>до</w:t>
      </w:r>
      <w:r w:rsidR="00B76F79">
        <w:rPr>
          <w:rFonts w:ascii="Arial" w:hAnsi="Arial" w:cs="Arial"/>
          <w:sz w:val="20"/>
          <w:szCs w:val="20"/>
        </w:rPr>
        <w:softHyphen/>
        <w:t>му во</w:t>
      </w:r>
      <w:r w:rsidR="00B76F79">
        <w:rPr>
          <w:rFonts w:ascii="Arial" w:hAnsi="Arial" w:cs="Arial"/>
          <w:sz w:val="20"/>
          <w:szCs w:val="20"/>
        </w:rPr>
        <w:softHyphen/>
        <w:t>п</w:t>
      </w:r>
      <w:r w:rsidR="00B76F79">
        <w:rPr>
          <w:rFonts w:ascii="Arial" w:hAnsi="Arial" w:cs="Arial"/>
          <w:sz w:val="20"/>
          <w:szCs w:val="20"/>
        </w:rPr>
        <w:softHyphen/>
        <w:t>ро</w:t>
      </w:r>
      <w:r w:rsidR="00B76F79">
        <w:rPr>
          <w:rFonts w:ascii="Arial" w:hAnsi="Arial" w:cs="Arial"/>
          <w:sz w:val="20"/>
          <w:szCs w:val="20"/>
        </w:rPr>
        <w:softHyphen/>
        <w:t>су по</w:t>
      </w:r>
      <w:r w:rsidR="00B76F79">
        <w:rPr>
          <w:rFonts w:ascii="Arial" w:hAnsi="Arial" w:cs="Arial"/>
          <w:sz w:val="20"/>
          <w:szCs w:val="20"/>
        </w:rPr>
        <w:softHyphen/>
        <w:t>ве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ки дня дол</w:t>
      </w:r>
      <w:r w:rsidR="00B76F79">
        <w:rPr>
          <w:rFonts w:ascii="Arial" w:hAnsi="Arial" w:cs="Arial"/>
          <w:sz w:val="20"/>
          <w:szCs w:val="20"/>
        </w:rPr>
        <w:softHyphen/>
        <w:t>ж</w:t>
      </w:r>
      <w:r w:rsidR="00B76F79">
        <w:rPr>
          <w:rFonts w:ascii="Arial" w:hAnsi="Arial" w:cs="Arial"/>
          <w:sz w:val="20"/>
          <w:szCs w:val="20"/>
        </w:rPr>
        <w:softHyphen/>
        <w:t>но быть от</w:t>
      </w:r>
      <w:r w:rsidR="00B76F79">
        <w:rPr>
          <w:rFonts w:ascii="Arial" w:hAnsi="Arial" w:cs="Arial"/>
          <w:sz w:val="20"/>
          <w:szCs w:val="20"/>
        </w:rPr>
        <w:softHyphen/>
        <w:t>ве</w:t>
      </w:r>
      <w:r w:rsidR="00B76F79">
        <w:rPr>
          <w:rFonts w:ascii="Arial" w:hAnsi="Arial" w:cs="Arial"/>
          <w:sz w:val="20"/>
          <w:szCs w:val="20"/>
        </w:rPr>
        <w:softHyphen/>
        <w:t>де</w:t>
      </w:r>
      <w:r w:rsidR="00B76F79">
        <w:rPr>
          <w:rFonts w:ascii="Arial" w:hAnsi="Arial" w:cs="Arial"/>
          <w:sz w:val="20"/>
          <w:szCs w:val="20"/>
        </w:rPr>
        <w:softHyphen/>
        <w:t xml:space="preserve">но не </w:t>
      </w:r>
      <w:r>
        <w:rPr>
          <w:rFonts w:ascii="Arial" w:hAnsi="Arial" w:cs="Arial"/>
          <w:sz w:val="20"/>
          <w:szCs w:val="20"/>
        </w:rPr>
        <w:t xml:space="preserve"> более 2</w:t>
      </w:r>
      <w:r w:rsidR="00B76F79">
        <w:rPr>
          <w:rFonts w:ascii="Arial" w:hAnsi="Arial" w:cs="Arial"/>
          <w:sz w:val="20"/>
          <w:szCs w:val="20"/>
        </w:rPr>
        <w:t xml:space="preserve">0 минут. </w:t>
      </w:r>
    </w:p>
    <w:p w:rsidR="00B76F79" w:rsidRDefault="008B456F" w:rsidP="00E928BF">
      <w:pPr>
        <w:tabs>
          <w:tab w:val="left" w:pos="-180"/>
          <w:tab w:val="left" w:pos="0"/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10.6</w:t>
      </w:r>
      <w:r w:rsidR="00B76F79">
        <w:rPr>
          <w:rFonts w:ascii="Arial" w:hAnsi="Arial" w:cs="Arial"/>
          <w:sz w:val="20"/>
          <w:szCs w:val="20"/>
        </w:rPr>
        <w:t>. Во</w:t>
      </w:r>
      <w:r w:rsidR="00B76F79">
        <w:rPr>
          <w:rFonts w:ascii="Arial" w:hAnsi="Arial" w:cs="Arial"/>
          <w:sz w:val="20"/>
          <w:szCs w:val="20"/>
        </w:rPr>
        <w:softHyphen/>
        <w:t>п</w:t>
      </w:r>
      <w:r w:rsidR="00B76F79">
        <w:rPr>
          <w:rFonts w:ascii="Arial" w:hAnsi="Arial" w:cs="Arial"/>
          <w:sz w:val="20"/>
          <w:szCs w:val="20"/>
        </w:rPr>
        <w:softHyphen/>
        <w:t>ро</w:t>
      </w:r>
      <w:r w:rsidR="00B76F79">
        <w:rPr>
          <w:rFonts w:ascii="Arial" w:hAnsi="Arial" w:cs="Arial"/>
          <w:sz w:val="20"/>
          <w:szCs w:val="20"/>
        </w:rPr>
        <w:softHyphen/>
        <w:t>сы к до</w:t>
      </w:r>
      <w:r w:rsidR="00B76F79">
        <w:rPr>
          <w:rFonts w:ascii="Arial" w:hAnsi="Arial" w:cs="Arial"/>
          <w:sz w:val="20"/>
          <w:szCs w:val="20"/>
        </w:rPr>
        <w:softHyphen/>
        <w:t>к</w:t>
      </w:r>
      <w:r w:rsidR="00B76F79">
        <w:rPr>
          <w:rFonts w:ascii="Arial" w:hAnsi="Arial" w:cs="Arial"/>
          <w:sz w:val="20"/>
          <w:szCs w:val="20"/>
        </w:rPr>
        <w:softHyphen/>
        <w:t>лад</w:t>
      </w:r>
      <w:r w:rsidR="00B76F79">
        <w:rPr>
          <w:rFonts w:ascii="Arial" w:hAnsi="Arial" w:cs="Arial"/>
          <w:sz w:val="20"/>
          <w:szCs w:val="20"/>
        </w:rPr>
        <w:softHyphen/>
        <w:t>чи</w:t>
      </w:r>
      <w:r w:rsidR="00B76F79">
        <w:rPr>
          <w:rFonts w:ascii="Arial" w:hAnsi="Arial" w:cs="Arial"/>
          <w:sz w:val="20"/>
          <w:szCs w:val="20"/>
        </w:rPr>
        <w:softHyphen/>
        <w:t>кам и за</w:t>
      </w:r>
      <w:r w:rsidR="00B76F79">
        <w:rPr>
          <w:rFonts w:ascii="Arial" w:hAnsi="Arial" w:cs="Arial"/>
          <w:sz w:val="20"/>
          <w:szCs w:val="20"/>
        </w:rPr>
        <w:softHyphen/>
        <w:t>я</w:t>
      </w:r>
      <w:r w:rsidR="00B76F79">
        <w:rPr>
          <w:rFonts w:ascii="Arial" w:hAnsi="Arial" w:cs="Arial"/>
          <w:sz w:val="20"/>
          <w:szCs w:val="20"/>
        </w:rPr>
        <w:softHyphen/>
        <w:t>в</w:t>
      </w:r>
      <w:r w:rsidR="00B76F79">
        <w:rPr>
          <w:rFonts w:ascii="Arial" w:hAnsi="Arial" w:cs="Arial"/>
          <w:sz w:val="20"/>
          <w:szCs w:val="20"/>
        </w:rPr>
        <w:softHyphen/>
        <w:t>ле</w:t>
      </w:r>
      <w:r w:rsidR="00B76F79">
        <w:rPr>
          <w:rFonts w:ascii="Arial" w:hAnsi="Arial" w:cs="Arial"/>
          <w:sz w:val="20"/>
          <w:szCs w:val="20"/>
        </w:rPr>
        <w:softHyphen/>
        <w:t>ния о пре</w:t>
      </w:r>
      <w:r w:rsidR="00B76F79">
        <w:rPr>
          <w:rFonts w:ascii="Arial" w:hAnsi="Arial" w:cs="Arial"/>
          <w:sz w:val="20"/>
          <w:szCs w:val="20"/>
        </w:rPr>
        <w:softHyphen/>
        <w:t>до</w:t>
      </w:r>
      <w:r w:rsidR="00B76F79">
        <w:rPr>
          <w:rFonts w:ascii="Arial" w:hAnsi="Arial" w:cs="Arial"/>
          <w:sz w:val="20"/>
          <w:szCs w:val="20"/>
        </w:rPr>
        <w:softHyphen/>
        <w:t>с</w:t>
      </w:r>
      <w:r w:rsidR="00B76F79">
        <w:rPr>
          <w:rFonts w:ascii="Arial" w:hAnsi="Arial" w:cs="Arial"/>
          <w:sz w:val="20"/>
          <w:szCs w:val="20"/>
        </w:rPr>
        <w:softHyphen/>
        <w:t>та</w:t>
      </w:r>
      <w:r w:rsidR="00B76F79">
        <w:rPr>
          <w:rFonts w:ascii="Arial" w:hAnsi="Arial" w:cs="Arial"/>
          <w:sz w:val="20"/>
          <w:szCs w:val="20"/>
        </w:rPr>
        <w:softHyphen/>
        <w:t>в</w:t>
      </w:r>
      <w:r w:rsidR="00B76F79">
        <w:rPr>
          <w:rFonts w:ascii="Arial" w:hAnsi="Arial" w:cs="Arial"/>
          <w:sz w:val="20"/>
          <w:szCs w:val="20"/>
        </w:rPr>
        <w:softHyphen/>
        <w:t>ле</w:t>
      </w:r>
      <w:r w:rsidR="00B76F79">
        <w:rPr>
          <w:rFonts w:ascii="Arial" w:hAnsi="Arial" w:cs="Arial"/>
          <w:sz w:val="20"/>
          <w:szCs w:val="20"/>
        </w:rPr>
        <w:softHyphen/>
        <w:t>нии сло</w:t>
      </w:r>
      <w:r w:rsidR="00B76F79">
        <w:rPr>
          <w:rFonts w:ascii="Arial" w:hAnsi="Arial" w:cs="Arial"/>
          <w:sz w:val="20"/>
          <w:szCs w:val="20"/>
        </w:rPr>
        <w:softHyphen/>
        <w:t>ва мо</w:t>
      </w:r>
      <w:r w:rsidR="00B76F79">
        <w:rPr>
          <w:rFonts w:ascii="Arial" w:hAnsi="Arial" w:cs="Arial"/>
          <w:sz w:val="20"/>
          <w:szCs w:val="20"/>
        </w:rPr>
        <w:softHyphen/>
        <w:t>гут быть сде</w:t>
      </w:r>
      <w:r w:rsidR="00B76F79">
        <w:rPr>
          <w:rFonts w:ascii="Arial" w:hAnsi="Arial" w:cs="Arial"/>
          <w:sz w:val="20"/>
          <w:szCs w:val="20"/>
        </w:rPr>
        <w:softHyphen/>
        <w:t>ла</w:t>
      </w:r>
      <w:r w:rsidR="00B76F79">
        <w:rPr>
          <w:rFonts w:ascii="Arial" w:hAnsi="Arial" w:cs="Arial"/>
          <w:sz w:val="20"/>
          <w:szCs w:val="20"/>
        </w:rPr>
        <w:softHyphen/>
        <w:t>ны толь</w:t>
      </w:r>
      <w:r w:rsidR="00B76F79">
        <w:rPr>
          <w:rFonts w:ascii="Arial" w:hAnsi="Arial" w:cs="Arial"/>
          <w:sz w:val="20"/>
          <w:szCs w:val="20"/>
        </w:rPr>
        <w:softHyphen/>
        <w:t>ко в пись</w:t>
      </w:r>
      <w:r w:rsidR="00B76F79">
        <w:rPr>
          <w:rFonts w:ascii="Arial" w:hAnsi="Arial" w:cs="Arial"/>
          <w:sz w:val="20"/>
          <w:szCs w:val="20"/>
        </w:rPr>
        <w:softHyphen/>
        <w:t>мен</w:t>
      </w:r>
      <w:r w:rsidR="00B76F79">
        <w:rPr>
          <w:rFonts w:ascii="Arial" w:hAnsi="Arial" w:cs="Arial"/>
          <w:sz w:val="20"/>
          <w:szCs w:val="20"/>
        </w:rPr>
        <w:softHyphen/>
        <w:t>ной фор</w:t>
      </w:r>
      <w:r w:rsidR="00B76F79">
        <w:rPr>
          <w:rFonts w:ascii="Arial" w:hAnsi="Arial" w:cs="Arial"/>
          <w:sz w:val="20"/>
          <w:szCs w:val="20"/>
        </w:rPr>
        <w:softHyphen/>
        <w:t>ме. За</w:t>
      </w:r>
      <w:r w:rsidR="00B76F79">
        <w:rPr>
          <w:rFonts w:ascii="Arial" w:hAnsi="Arial" w:cs="Arial"/>
          <w:sz w:val="20"/>
          <w:szCs w:val="20"/>
        </w:rPr>
        <w:softHyphen/>
        <w:t>пи</w:t>
      </w:r>
      <w:r w:rsidR="00B76F79">
        <w:rPr>
          <w:rFonts w:ascii="Arial" w:hAnsi="Arial" w:cs="Arial"/>
          <w:sz w:val="20"/>
          <w:szCs w:val="20"/>
        </w:rPr>
        <w:softHyphen/>
        <w:t>с</w:t>
      </w:r>
      <w:r w:rsidR="00B76F79">
        <w:rPr>
          <w:rFonts w:ascii="Arial" w:hAnsi="Arial" w:cs="Arial"/>
          <w:sz w:val="20"/>
          <w:szCs w:val="20"/>
        </w:rPr>
        <w:softHyphen/>
        <w:t>ки с во</w:t>
      </w:r>
      <w:r w:rsidR="00B76F79">
        <w:rPr>
          <w:rFonts w:ascii="Arial" w:hAnsi="Arial" w:cs="Arial"/>
          <w:sz w:val="20"/>
          <w:szCs w:val="20"/>
        </w:rPr>
        <w:softHyphen/>
        <w:t>п</w:t>
      </w:r>
      <w:r w:rsidR="00B76F79">
        <w:rPr>
          <w:rFonts w:ascii="Arial" w:hAnsi="Arial" w:cs="Arial"/>
          <w:sz w:val="20"/>
          <w:szCs w:val="20"/>
        </w:rPr>
        <w:softHyphen/>
        <w:t>ро</w:t>
      </w:r>
      <w:r w:rsidR="00B76F79">
        <w:rPr>
          <w:rFonts w:ascii="Arial" w:hAnsi="Arial" w:cs="Arial"/>
          <w:sz w:val="20"/>
          <w:szCs w:val="20"/>
        </w:rPr>
        <w:softHyphen/>
        <w:t>са</w:t>
      </w:r>
      <w:r w:rsidR="00B76F79">
        <w:rPr>
          <w:rFonts w:ascii="Arial" w:hAnsi="Arial" w:cs="Arial"/>
          <w:sz w:val="20"/>
          <w:szCs w:val="20"/>
        </w:rPr>
        <w:softHyphen/>
        <w:t>ми и за</w:t>
      </w:r>
      <w:r>
        <w:rPr>
          <w:rFonts w:ascii="Arial" w:hAnsi="Arial" w:cs="Arial"/>
          <w:sz w:val="20"/>
          <w:szCs w:val="20"/>
        </w:rPr>
        <w:softHyphen/>
        <w:t>я</w:t>
      </w:r>
      <w:r>
        <w:rPr>
          <w:rFonts w:ascii="Arial" w:hAnsi="Arial" w:cs="Arial"/>
          <w:sz w:val="20"/>
          <w:szCs w:val="20"/>
        </w:rPr>
        <w:softHyphen/>
        <w:t>в</w:t>
      </w:r>
      <w:r>
        <w:rPr>
          <w:rFonts w:ascii="Arial" w:hAnsi="Arial" w:cs="Arial"/>
          <w:sz w:val="20"/>
          <w:szCs w:val="20"/>
        </w:rPr>
        <w:softHyphen/>
        <w:t>ле</w:t>
      </w:r>
      <w:r>
        <w:rPr>
          <w:rFonts w:ascii="Arial" w:hAnsi="Arial" w:cs="Arial"/>
          <w:sz w:val="20"/>
          <w:szCs w:val="20"/>
        </w:rPr>
        <w:softHyphen/>
        <w:t>ни</w:t>
      </w:r>
      <w:r>
        <w:rPr>
          <w:rFonts w:ascii="Arial" w:hAnsi="Arial" w:cs="Arial"/>
          <w:sz w:val="20"/>
          <w:szCs w:val="20"/>
        </w:rPr>
        <w:softHyphen/>
        <w:t>я</w:t>
      </w:r>
      <w:r>
        <w:rPr>
          <w:rFonts w:ascii="Arial" w:hAnsi="Arial" w:cs="Arial"/>
          <w:sz w:val="20"/>
          <w:szCs w:val="20"/>
        </w:rPr>
        <w:softHyphen/>
        <w:t>ми пе</w:t>
      </w:r>
      <w:r>
        <w:rPr>
          <w:rFonts w:ascii="Arial" w:hAnsi="Arial" w:cs="Arial"/>
          <w:sz w:val="20"/>
          <w:szCs w:val="20"/>
        </w:rPr>
        <w:softHyphen/>
        <w:t>ре</w:t>
      </w:r>
      <w:r>
        <w:rPr>
          <w:rFonts w:ascii="Arial" w:hAnsi="Arial" w:cs="Arial"/>
          <w:sz w:val="20"/>
          <w:szCs w:val="20"/>
        </w:rPr>
        <w:softHyphen/>
        <w:t>да</w:t>
      </w:r>
      <w:r>
        <w:rPr>
          <w:rFonts w:ascii="Arial" w:hAnsi="Arial" w:cs="Arial"/>
          <w:sz w:val="20"/>
          <w:szCs w:val="20"/>
        </w:rPr>
        <w:softHyphen/>
        <w:t>ют</w:t>
      </w:r>
      <w:r>
        <w:rPr>
          <w:rFonts w:ascii="Arial" w:hAnsi="Arial" w:cs="Arial"/>
          <w:sz w:val="20"/>
          <w:szCs w:val="20"/>
        </w:rPr>
        <w:softHyphen/>
        <w:t>ся П</w:t>
      </w:r>
      <w:r w:rsidR="00B76F79">
        <w:rPr>
          <w:rFonts w:ascii="Arial" w:hAnsi="Arial" w:cs="Arial"/>
          <w:sz w:val="20"/>
          <w:szCs w:val="20"/>
        </w:rPr>
        <w:t>редседательствующему  на собрании.</w:t>
      </w:r>
    </w:p>
    <w:p w:rsidR="00B76F79" w:rsidRDefault="00B76F79" w:rsidP="00E928BF">
      <w:pPr>
        <w:tabs>
          <w:tab w:val="left" w:pos="-180"/>
          <w:tab w:val="left" w:pos="0"/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Участник собрания не может выступать по одному вопросу повестки дня более двух раз. Продолжительность первого выступления не может превышать 10 минут, а повторного выступления – 3 минуты.</w:t>
      </w:r>
    </w:p>
    <w:p w:rsidR="00B76F79" w:rsidRDefault="008B456F" w:rsidP="00E928BF">
      <w:pPr>
        <w:tabs>
          <w:tab w:val="left" w:pos="-180"/>
          <w:tab w:val="left" w:pos="0"/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10</w:t>
      </w:r>
      <w:r w:rsidR="00B76F79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7.</w:t>
      </w:r>
      <w:r w:rsidR="00B76F79">
        <w:rPr>
          <w:rFonts w:ascii="Arial" w:hAnsi="Arial" w:cs="Arial"/>
          <w:sz w:val="20"/>
          <w:szCs w:val="20"/>
        </w:rPr>
        <w:t xml:space="preserve"> В слу</w:t>
      </w:r>
      <w:r w:rsidR="00B76F79">
        <w:rPr>
          <w:rFonts w:ascii="Arial" w:hAnsi="Arial" w:cs="Arial"/>
          <w:sz w:val="20"/>
          <w:szCs w:val="20"/>
        </w:rPr>
        <w:softHyphen/>
        <w:t>чае про</w:t>
      </w:r>
      <w:r w:rsidR="00B76F79">
        <w:rPr>
          <w:rFonts w:ascii="Arial" w:hAnsi="Arial" w:cs="Arial"/>
          <w:sz w:val="20"/>
          <w:szCs w:val="20"/>
        </w:rPr>
        <w:softHyphen/>
        <w:t>ве</w:t>
      </w:r>
      <w:r w:rsidR="00B76F79">
        <w:rPr>
          <w:rFonts w:ascii="Arial" w:hAnsi="Arial" w:cs="Arial"/>
          <w:sz w:val="20"/>
          <w:szCs w:val="20"/>
        </w:rPr>
        <w:softHyphen/>
        <w:t>де</w:t>
      </w:r>
      <w:r w:rsidR="00B76F79">
        <w:rPr>
          <w:rFonts w:ascii="Arial" w:hAnsi="Arial" w:cs="Arial"/>
          <w:sz w:val="20"/>
          <w:szCs w:val="20"/>
        </w:rPr>
        <w:softHyphen/>
        <w:t>ния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в те</w:t>
      </w:r>
      <w:r w:rsidR="00B76F79">
        <w:rPr>
          <w:rFonts w:ascii="Arial" w:hAnsi="Arial" w:cs="Arial"/>
          <w:sz w:val="20"/>
          <w:szCs w:val="20"/>
        </w:rPr>
        <w:softHyphen/>
        <w:t>че</w:t>
      </w:r>
      <w:r w:rsidR="00B76F79">
        <w:rPr>
          <w:rFonts w:ascii="Arial" w:hAnsi="Arial" w:cs="Arial"/>
          <w:sz w:val="20"/>
          <w:szCs w:val="20"/>
        </w:rPr>
        <w:softHyphen/>
        <w:t>ние 2 ча</w:t>
      </w:r>
      <w:r w:rsidR="00B76F79">
        <w:rPr>
          <w:rFonts w:ascii="Arial" w:hAnsi="Arial" w:cs="Arial"/>
          <w:sz w:val="20"/>
          <w:szCs w:val="20"/>
        </w:rPr>
        <w:softHyphen/>
        <w:t>сов не</w:t>
      </w:r>
      <w:r w:rsidR="00B76F79">
        <w:rPr>
          <w:rFonts w:ascii="Arial" w:hAnsi="Arial" w:cs="Arial"/>
          <w:sz w:val="20"/>
          <w:szCs w:val="20"/>
        </w:rPr>
        <w:softHyphen/>
        <w:t>пре</w:t>
      </w:r>
      <w:r w:rsidR="00B76F79">
        <w:rPr>
          <w:rFonts w:ascii="Arial" w:hAnsi="Arial" w:cs="Arial"/>
          <w:sz w:val="20"/>
          <w:szCs w:val="20"/>
        </w:rPr>
        <w:softHyphen/>
        <w:t>рыв</w:t>
      </w:r>
      <w:r w:rsidR="00B76F79">
        <w:rPr>
          <w:rFonts w:ascii="Arial" w:hAnsi="Arial" w:cs="Arial"/>
          <w:sz w:val="20"/>
          <w:szCs w:val="20"/>
        </w:rPr>
        <w:softHyphen/>
        <w:t>но дол</w:t>
      </w:r>
      <w:r w:rsidR="00B76F79">
        <w:rPr>
          <w:rFonts w:ascii="Arial" w:hAnsi="Arial" w:cs="Arial"/>
          <w:sz w:val="20"/>
          <w:szCs w:val="20"/>
        </w:rPr>
        <w:softHyphen/>
        <w:t>жен быть ус</w:t>
      </w:r>
      <w:r w:rsidR="00B76F79">
        <w:rPr>
          <w:rFonts w:ascii="Arial" w:hAnsi="Arial" w:cs="Arial"/>
          <w:sz w:val="20"/>
          <w:szCs w:val="20"/>
        </w:rPr>
        <w:softHyphen/>
        <w:t>та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>в</w:t>
      </w:r>
      <w:r w:rsidR="00B76F79">
        <w:rPr>
          <w:rFonts w:ascii="Arial" w:hAnsi="Arial" w:cs="Arial"/>
          <w:sz w:val="20"/>
          <w:szCs w:val="20"/>
        </w:rPr>
        <w:softHyphen/>
        <w:t>лен пе</w:t>
      </w:r>
      <w:r w:rsidR="00B76F79">
        <w:rPr>
          <w:rFonts w:ascii="Arial" w:hAnsi="Arial" w:cs="Arial"/>
          <w:sz w:val="20"/>
          <w:szCs w:val="20"/>
        </w:rPr>
        <w:softHyphen/>
        <w:t>ре</w:t>
      </w:r>
      <w:r w:rsidR="00B76F79">
        <w:rPr>
          <w:rFonts w:ascii="Arial" w:hAnsi="Arial" w:cs="Arial"/>
          <w:sz w:val="20"/>
          <w:szCs w:val="20"/>
        </w:rPr>
        <w:softHyphen/>
        <w:t>рыв в ра</w:t>
      </w:r>
      <w:r w:rsidR="00B76F79">
        <w:rPr>
          <w:rFonts w:ascii="Arial" w:hAnsi="Arial" w:cs="Arial"/>
          <w:sz w:val="20"/>
          <w:szCs w:val="20"/>
        </w:rPr>
        <w:softHyphen/>
        <w:t>бо</w:t>
      </w:r>
      <w:r w:rsidR="00B76F79">
        <w:rPr>
          <w:rFonts w:ascii="Arial" w:hAnsi="Arial" w:cs="Arial"/>
          <w:sz w:val="20"/>
          <w:szCs w:val="20"/>
        </w:rPr>
        <w:softHyphen/>
        <w:t>те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на срок не ме</w:t>
      </w:r>
      <w:r w:rsidR="00B76F79">
        <w:rPr>
          <w:rFonts w:ascii="Arial" w:hAnsi="Arial" w:cs="Arial"/>
          <w:sz w:val="20"/>
          <w:szCs w:val="20"/>
        </w:rPr>
        <w:softHyphen/>
        <w:t>нее 15 и не бо</w:t>
      </w:r>
      <w:r w:rsidR="00B76F79">
        <w:rPr>
          <w:rFonts w:ascii="Arial" w:hAnsi="Arial" w:cs="Arial"/>
          <w:sz w:val="20"/>
          <w:szCs w:val="20"/>
        </w:rPr>
        <w:softHyphen/>
        <w:t>лее 30 ми</w:t>
      </w:r>
      <w:r w:rsidR="00B76F79">
        <w:rPr>
          <w:rFonts w:ascii="Arial" w:hAnsi="Arial" w:cs="Arial"/>
          <w:sz w:val="20"/>
          <w:szCs w:val="20"/>
        </w:rPr>
        <w:softHyphen/>
        <w:t>нут.</w:t>
      </w:r>
    </w:p>
    <w:p w:rsidR="00B76F79" w:rsidRDefault="00B76F79" w:rsidP="001B04B2">
      <w:pPr>
        <w:tabs>
          <w:tab w:val="left" w:pos="-180"/>
          <w:tab w:val="left" w:pos="0"/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слу</w:t>
      </w:r>
      <w:r>
        <w:rPr>
          <w:rFonts w:ascii="Arial" w:hAnsi="Arial" w:cs="Arial"/>
          <w:sz w:val="20"/>
          <w:szCs w:val="20"/>
        </w:rPr>
        <w:softHyphen/>
        <w:t>чае про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ния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в те</w:t>
      </w:r>
      <w:r>
        <w:rPr>
          <w:rFonts w:ascii="Arial" w:hAnsi="Arial" w:cs="Arial"/>
          <w:sz w:val="20"/>
          <w:szCs w:val="20"/>
        </w:rPr>
        <w:softHyphen/>
        <w:t>че</w:t>
      </w:r>
      <w:r>
        <w:rPr>
          <w:rFonts w:ascii="Arial" w:hAnsi="Arial" w:cs="Arial"/>
          <w:sz w:val="20"/>
          <w:szCs w:val="20"/>
        </w:rPr>
        <w:softHyphen/>
        <w:t>ние 4 ча</w:t>
      </w:r>
      <w:r>
        <w:rPr>
          <w:rFonts w:ascii="Arial" w:hAnsi="Arial" w:cs="Arial"/>
          <w:sz w:val="20"/>
          <w:szCs w:val="20"/>
        </w:rPr>
        <w:softHyphen/>
        <w:t>сов не</w:t>
      </w:r>
      <w:r>
        <w:rPr>
          <w:rFonts w:ascii="Arial" w:hAnsi="Arial" w:cs="Arial"/>
          <w:sz w:val="20"/>
          <w:szCs w:val="20"/>
        </w:rPr>
        <w:softHyphen/>
        <w:t>пре</w:t>
      </w:r>
      <w:r>
        <w:rPr>
          <w:rFonts w:ascii="Arial" w:hAnsi="Arial" w:cs="Arial"/>
          <w:sz w:val="20"/>
          <w:szCs w:val="20"/>
        </w:rPr>
        <w:softHyphen/>
        <w:t>рыв</w:t>
      </w:r>
      <w:r>
        <w:rPr>
          <w:rFonts w:ascii="Arial" w:hAnsi="Arial" w:cs="Arial"/>
          <w:sz w:val="20"/>
          <w:szCs w:val="20"/>
        </w:rPr>
        <w:softHyphen/>
        <w:t>но мо</w:t>
      </w:r>
      <w:r>
        <w:rPr>
          <w:rFonts w:ascii="Arial" w:hAnsi="Arial" w:cs="Arial"/>
          <w:sz w:val="20"/>
          <w:szCs w:val="20"/>
        </w:rPr>
        <w:softHyphen/>
        <w:t>жет быть ус</w:t>
      </w:r>
      <w:r>
        <w:rPr>
          <w:rFonts w:ascii="Arial" w:hAnsi="Arial" w:cs="Arial"/>
          <w:sz w:val="20"/>
          <w:szCs w:val="20"/>
        </w:rPr>
        <w:softHyphen/>
        <w:t>та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в</w:t>
      </w:r>
      <w:r>
        <w:rPr>
          <w:rFonts w:ascii="Arial" w:hAnsi="Arial" w:cs="Arial"/>
          <w:sz w:val="20"/>
          <w:szCs w:val="20"/>
        </w:rPr>
        <w:softHyphen/>
        <w:t>лен пе</w:t>
      </w:r>
      <w:r>
        <w:rPr>
          <w:rFonts w:ascii="Arial" w:hAnsi="Arial" w:cs="Arial"/>
          <w:sz w:val="20"/>
          <w:szCs w:val="20"/>
        </w:rPr>
        <w:softHyphen/>
        <w:t>ре</w:t>
      </w:r>
      <w:r>
        <w:rPr>
          <w:rFonts w:ascii="Arial" w:hAnsi="Arial" w:cs="Arial"/>
          <w:sz w:val="20"/>
          <w:szCs w:val="20"/>
        </w:rPr>
        <w:softHyphen/>
        <w:t>рыв в ра</w:t>
      </w:r>
      <w:r>
        <w:rPr>
          <w:rFonts w:ascii="Arial" w:hAnsi="Arial" w:cs="Arial"/>
          <w:sz w:val="20"/>
          <w:szCs w:val="20"/>
        </w:rPr>
        <w:softHyphen/>
        <w:t>бо</w:t>
      </w:r>
      <w:r>
        <w:rPr>
          <w:rFonts w:ascii="Arial" w:hAnsi="Arial" w:cs="Arial"/>
          <w:sz w:val="20"/>
          <w:szCs w:val="20"/>
        </w:rPr>
        <w:softHyphen/>
        <w:t>те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на срок не ме</w:t>
      </w:r>
      <w:r>
        <w:rPr>
          <w:rFonts w:ascii="Arial" w:hAnsi="Arial" w:cs="Arial"/>
          <w:sz w:val="20"/>
          <w:szCs w:val="20"/>
        </w:rPr>
        <w:softHyphen/>
        <w:t>нее 40 ми</w:t>
      </w:r>
      <w:r>
        <w:rPr>
          <w:rFonts w:ascii="Arial" w:hAnsi="Arial" w:cs="Arial"/>
          <w:sz w:val="20"/>
          <w:szCs w:val="20"/>
        </w:rPr>
        <w:softHyphen/>
        <w:t>нут и не бо</w:t>
      </w:r>
      <w:r>
        <w:rPr>
          <w:rFonts w:ascii="Arial" w:hAnsi="Arial" w:cs="Arial"/>
          <w:sz w:val="20"/>
          <w:szCs w:val="20"/>
        </w:rPr>
        <w:softHyphen/>
        <w:t>лее 2 ча</w:t>
      </w:r>
      <w:r>
        <w:rPr>
          <w:rFonts w:ascii="Arial" w:hAnsi="Arial" w:cs="Arial"/>
          <w:sz w:val="20"/>
          <w:szCs w:val="20"/>
        </w:rPr>
        <w:softHyphen/>
        <w:t>сов.</w:t>
      </w:r>
    </w:p>
    <w:p w:rsidR="00B76F79" w:rsidRDefault="00B76F79" w:rsidP="00E928BF">
      <w:pPr>
        <w:tabs>
          <w:tab w:val="left" w:pos="-180"/>
          <w:tab w:val="left" w:pos="0"/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Собрание, как общее правило, проводится в течение одного дня.</w:t>
      </w:r>
    </w:p>
    <w:p w:rsidR="00B76F79" w:rsidRDefault="00B76F79" w:rsidP="00E928BF">
      <w:pPr>
        <w:tabs>
          <w:tab w:val="left" w:pos="-180"/>
          <w:tab w:val="left" w:pos="0"/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слу</w:t>
      </w:r>
      <w:r>
        <w:rPr>
          <w:rFonts w:ascii="Arial" w:hAnsi="Arial" w:cs="Arial"/>
          <w:sz w:val="20"/>
          <w:szCs w:val="20"/>
        </w:rPr>
        <w:softHyphen/>
        <w:t>чае не</w:t>
      </w:r>
      <w:r>
        <w:rPr>
          <w:rFonts w:ascii="Arial" w:hAnsi="Arial" w:cs="Arial"/>
          <w:sz w:val="20"/>
          <w:szCs w:val="20"/>
        </w:rPr>
        <w:softHyphen/>
        <w:t>воз</w:t>
      </w:r>
      <w:r>
        <w:rPr>
          <w:rFonts w:ascii="Arial" w:hAnsi="Arial" w:cs="Arial"/>
          <w:sz w:val="20"/>
          <w:szCs w:val="20"/>
        </w:rPr>
        <w:softHyphen/>
        <w:t>мо</w:t>
      </w:r>
      <w:r>
        <w:rPr>
          <w:rFonts w:ascii="Arial" w:hAnsi="Arial" w:cs="Arial"/>
          <w:sz w:val="20"/>
          <w:szCs w:val="20"/>
        </w:rPr>
        <w:softHyphen/>
        <w:t>ж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сти про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ния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в те</w:t>
      </w:r>
      <w:r>
        <w:rPr>
          <w:rFonts w:ascii="Arial" w:hAnsi="Arial" w:cs="Arial"/>
          <w:sz w:val="20"/>
          <w:szCs w:val="20"/>
        </w:rPr>
        <w:softHyphen/>
        <w:t>че</w:t>
      </w:r>
      <w:r>
        <w:rPr>
          <w:rFonts w:ascii="Arial" w:hAnsi="Arial" w:cs="Arial"/>
          <w:sz w:val="20"/>
          <w:szCs w:val="20"/>
        </w:rPr>
        <w:softHyphen/>
        <w:t>ние од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го дня дол</w:t>
      </w:r>
      <w:r>
        <w:rPr>
          <w:rFonts w:ascii="Arial" w:hAnsi="Arial" w:cs="Arial"/>
          <w:sz w:val="20"/>
          <w:szCs w:val="20"/>
        </w:rPr>
        <w:softHyphen/>
        <w:t>жен быть объ</w:t>
      </w:r>
      <w:r>
        <w:rPr>
          <w:rFonts w:ascii="Arial" w:hAnsi="Arial" w:cs="Arial"/>
          <w:sz w:val="20"/>
          <w:szCs w:val="20"/>
        </w:rPr>
        <w:softHyphen/>
        <w:t>я</w:t>
      </w:r>
      <w:r>
        <w:rPr>
          <w:rFonts w:ascii="Arial" w:hAnsi="Arial" w:cs="Arial"/>
          <w:sz w:val="20"/>
          <w:szCs w:val="20"/>
        </w:rPr>
        <w:softHyphen/>
        <w:t>в</w:t>
      </w:r>
      <w:r>
        <w:rPr>
          <w:rFonts w:ascii="Arial" w:hAnsi="Arial" w:cs="Arial"/>
          <w:sz w:val="20"/>
          <w:szCs w:val="20"/>
        </w:rPr>
        <w:softHyphen/>
        <w:t>лен пе</w:t>
      </w:r>
      <w:r>
        <w:rPr>
          <w:rFonts w:ascii="Arial" w:hAnsi="Arial" w:cs="Arial"/>
          <w:sz w:val="20"/>
          <w:szCs w:val="20"/>
        </w:rPr>
        <w:softHyphen/>
        <w:t>ре</w:t>
      </w:r>
      <w:r>
        <w:rPr>
          <w:rFonts w:ascii="Arial" w:hAnsi="Arial" w:cs="Arial"/>
          <w:sz w:val="20"/>
          <w:szCs w:val="20"/>
        </w:rPr>
        <w:softHyphen/>
        <w:t>рыв до сле</w:t>
      </w:r>
      <w:r>
        <w:rPr>
          <w:rFonts w:ascii="Arial" w:hAnsi="Arial" w:cs="Arial"/>
          <w:sz w:val="20"/>
          <w:szCs w:val="20"/>
        </w:rPr>
        <w:softHyphen/>
        <w:t>ду</w:t>
      </w:r>
      <w:r>
        <w:rPr>
          <w:rFonts w:ascii="Arial" w:hAnsi="Arial" w:cs="Arial"/>
          <w:sz w:val="20"/>
          <w:szCs w:val="20"/>
        </w:rPr>
        <w:softHyphen/>
        <w:t>ю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го дня, но не ра</w:t>
      </w:r>
      <w:r>
        <w:rPr>
          <w:rFonts w:ascii="Arial" w:hAnsi="Arial" w:cs="Arial"/>
          <w:sz w:val="20"/>
          <w:szCs w:val="20"/>
        </w:rPr>
        <w:softHyphen/>
        <w:t>нее 9 ча</w:t>
      </w:r>
      <w:r>
        <w:rPr>
          <w:rFonts w:ascii="Arial" w:hAnsi="Arial" w:cs="Arial"/>
          <w:sz w:val="20"/>
          <w:szCs w:val="20"/>
        </w:rPr>
        <w:softHyphen/>
        <w:t>сов ме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го вре</w:t>
      </w:r>
      <w:r>
        <w:rPr>
          <w:rFonts w:ascii="Arial" w:hAnsi="Arial" w:cs="Arial"/>
          <w:sz w:val="20"/>
          <w:szCs w:val="20"/>
        </w:rPr>
        <w:softHyphen/>
        <w:t>ме</w:t>
      </w:r>
      <w:r>
        <w:rPr>
          <w:rFonts w:ascii="Arial" w:hAnsi="Arial" w:cs="Arial"/>
          <w:sz w:val="20"/>
          <w:szCs w:val="20"/>
        </w:rPr>
        <w:softHyphen/>
        <w:t xml:space="preserve">ни. </w:t>
      </w:r>
    </w:p>
    <w:p w:rsidR="00B76F79" w:rsidRDefault="00B76F79" w:rsidP="00E928BF">
      <w:pPr>
        <w:tabs>
          <w:tab w:val="left" w:pos="-180"/>
          <w:tab w:val="left" w:pos="0"/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Пе</w:t>
      </w:r>
      <w:r>
        <w:rPr>
          <w:rFonts w:ascii="Arial" w:hAnsi="Arial" w:cs="Arial"/>
          <w:sz w:val="20"/>
          <w:szCs w:val="20"/>
        </w:rPr>
        <w:softHyphen/>
        <w:t>ре</w:t>
      </w:r>
      <w:r>
        <w:rPr>
          <w:rFonts w:ascii="Arial" w:hAnsi="Arial" w:cs="Arial"/>
          <w:sz w:val="20"/>
          <w:szCs w:val="20"/>
        </w:rPr>
        <w:softHyphen/>
        <w:t>ры</w:t>
      </w:r>
      <w:r>
        <w:rPr>
          <w:rFonts w:ascii="Arial" w:hAnsi="Arial" w:cs="Arial"/>
          <w:sz w:val="20"/>
          <w:szCs w:val="20"/>
        </w:rPr>
        <w:softHyphen/>
        <w:t>вы боль</w:t>
      </w:r>
      <w:r>
        <w:rPr>
          <w:rFonts w:ascii="Arial" w:hAnsi="Arial" w:cs="Arial"/>
          <w:sz w:val="20"/>
          <w:szCs w:val="20"/>
        </w:rPr>
        <w:softHyphen/>
        <w:t>шей про</w:t>
      </w:r>
      <w:r>
        <w:rPr>
          <w:rFonts w:ascii="Arial" w:hAnsi="Arial" w:cs="Arial"/>
          <w:sz w:val="20"/>
          <w:szCs w:val="20"/>
        </w:rPr>
        <w:softHyphen/>
        <w:t>дол</w:t>
      </w:r>
      <w:r>
        <w:rPr>
          <w:rFonts w:ascii="Arial" w:hAnsi="Arial" w:cs="Arial"/>
          <w:sz w:val="20"/>
          <w:szCs w:val="20"/>
        </w:rPr>
        <w:softHyphen/>
        <w:t>жи</w:t>
      </w:r>
      <w:r>
        <w:rPr>
          <w:rFonts w:ascii="Arial" w:hAnsi="Arial" w:cs="Arial"/>
          <w:sz w:val="20"/>
          <w:szCs w:val="20"/>
        </w:rPr>
        <w:softHyphen/>
        <w:t>тель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сти за</w:t>
      </w:r>
      <w:r>
        <w:rPr>
          <w:rFonts w:ascii="Arial" w:hAnsi="Arial" w:cs="Arial"/>
          <w:sz w:val="20"/>
          <w:szCs w:val="20"/>
        </w:rPr>
        <w:softHyphen/>
        <w:t>пре</w:t>
      </w:r>
      <w:r>
        <w:rPr>
          <w:rFonts w:ascii="Arial" w:hAnsi="Arial" w:cs="Arial"/>
          <w:sz w:val="20"/>
          <w:szCs w:val="20"/>
        </w:rPr>
        <w:softHyphen/>
        <w:t>ща</w:t>
      </w:r>
      <w:r>
        <w:rPr>
          <w:rFonts w:ascii="Arial" w:hAnsi="Arial" w:cs="Arial"/>
          <w:sz w:val="20"/>
          <w:szCs w:val="20"/>
        </w:rPr>
        <w:softHyphen/>
        <w:t>ют</w:t>
      </w:r>
      <w:r>
        <w:rPr>
          <w:rFonts w:ascii="Arial" w:hAnsi="Arial" w:cs="Arial"/>
          <w:sz w:val="20"/>
          <w:szCs w:val="20"/>
        </w:rPr>
        <w:softHyphen/>
        <w:t>ся.</w:t>
      </w:r>
    </w:p>
    <w:p w:rsidR="00B76F79" w:rsidRDefault="001B04B2" w:rsidP="00E928BF">
      <w:pPr>
        <w:tabs>
          <w:tab w:val="left" w:pos="-180"/>
          <w:tab w:val="left" w:pos="0"/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10</w:t>
      </w:r>
      <w:r w:rsidR="00B76F79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8.</w:t>
      </w:r>
      <w:r w:rsidR="00597286">
        <w:rPr>
          <w:rFonts w:ascii="Arial" w:hAnsi="Arial" w:cs="Arial"/>
          <w:sz w:val="20"/>
          <w:szCs w:val="20"/>
        </w:rPr>
        <w:t xml:space="preserve"> Порядок ведения О</w:t>
      </w:r>
      <w:r w:rsidR="00B76F79">
        <w:rPr>
          <w:rFonts w:ascii="Arial" w:hAnsi="Arial" w:cs="Arial"/>
          <w:sz w:val="20"/>
          <w:szCs w:val="20"/>
        </w:rPr>
        <w:t>бщего собрания акционеров включает:</w:t>
      </w:r>
    </w:p>
    <w:p w:rsidR="00B76F79" w:rsidRDefault="00597286" w:rsidP="00597286">
      <w:pPr>
        <w:numPr>
          <w:ilvl w:val="0"/>
          <w:numId w:val="30"/>
        </w:numPr>
        <w:tabs>
          <w:tab w:val="left" w:pos="-180"/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открытие О</w:t>
      </w:r>
      <w:r w:rsidR="00B76F79">
        <w:rPr>
          <w:rFonts w:ascii="Arial" w:hAnsi="Arial" w:cs="Arial"/>
          <w:sz w:val="20"/>
          <w:szCs w:val="20"/>
        </w:rPr>
        <w:t>бщего собрания акционеров с оглашением сведений о том, по каким вопросам повестки дня имеется кворум;</w:t>
      </w:r>
    </w:p>
    <w:p w:rsidR="00B76F79" w:rsidRDefault="00B76F79" w:rsidP="00597286">
      <w:pPr>
        <w:numPr>
          <w:ilvl w:val="0"/>
          <w:numId w:val="30"/>
        </w:numPr>
        <w:tabs>
          <w:tab w:val="left" w:pos="-180"/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выступления участников собрания по вопросам повестки дня (обсуждение вопросов повестки дня);</w:t>
      </w:r>
    </w:p>
    <w:p w:rsidR="00B76F79" w:rsidRDefault="00B76F79" w:rsidP="00597286">
      <w:pPr>
        <w:numPr>
          <w:ilvl w:val="0"/>
          <w:numId w:val="30"/>
        </w:numPr>
        <w:tabs>
          <w:tab w:val="left" w:pos="-180"/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</w:t>
      </w:r>
      <w:r w:rsidRPr="00696BEB">
        <w:rPr>
          <w:rFonts w:ascii="Arial" w:hAnsi="Arial" w:cs="Arial"/>
          <w:sz w:val="20"/>
          <w:szCs w:val="20"/>
        </w:rPr>
        <w:t>осле завершения обсуждения п</w:t>
      </w:r>
      <w:r w:rsidR="00597286">
        <w:rPr>
          <w:rFonts w:ascii="Arial" w:hAnsi="Arial" w:cs="Arial"/>
          <w:sz w:val="20"/>
          <w:szCs w:val="20"/>
        </w:rPr>
        <w:t>оследнего вопроса повестки дня О</w:t>
      </w:r>
      <w:r w:rsidRPr="00696BEB">
        <w:rPr>
          <w:rFonts w:ascii="Arial" w:hAnsi="Arial" w:cs="Arial"/>
          <w:sz w:val="20"/>
          <w:szCs w:val="20"/>
        </w:rPr>
        <w:t>бщего собрания (п</w:t>
      </w:r>
      <w:r w:rsidR="00597286">
        <w:rPr>
          <w:rFonts w:ascii="Arial" w:hAnsi="Arial" w:cs="Arial"/>
          <w:sz w:val="20"/>
          <w:szCs w:val="20"/>
        </w:rPr>
        <w:t>оследнего вопроса повестки дня О</w:t>
      </w:r>
      <w:r w:rsidRPr="00696BEB">
        <w:rPr>
          <w:rFonts w:ascii="Arial" w:hAnsi="Arial" w:cs="Arial"/>
          <w:sz w:val="20"/>
          <w:szCs w:val="20"/>
        </w:rPr>
        <w:t xml:space="preserve">бщего собрания, по которому имеется кворум) </w:t>
      </w:r>
      <w:r w:rsidR="0008720B">
        <w:rPr>
          <w:i/>
          <w:iCs/>
        </w:rPr>
        <w:t>—</w:t>
      </w:r>
      <w:r>
        <w:rPr>
          <w:rFonts w:ascii="Arial" w:hAnsi="Arial" w:cs="Arial"/>
          <w:sz w:val="20"/>
          <w:szCs w:val="20"/>
        </w:rPr>
        <w:t xml:space="preserve"> проведение голосования по вопросам повестки дня;</w:t>
      </w:r>
    </w:p>
    <w:p w:rsidR="00B76F79" w:rsidRDefault="00B76F79" w:rsidP="00597286">
      <w:pPr>
        <w:numPr>
          <w:ilvl w:val="0"/>
          <w:numId w:val="30"/>
        </w:numPr>
        <w:tabs>
          <w:tab w:val="left" w:pos="-180"/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закрытие </w:t>
      </w:r>
      <w:r w:rsidR="00597286">
        <w:rPr>
          <w:rFonts w:ascii="Arial" w:hAnsi="Arial" w:cs="Arial"/>
          <w:sz w:val="20"/>
          <w:szCs w:val="20"/>
        </w:rPr>
        <w:t>О</w:t>
      </w:r>
      <w:r>
        <w:rPr>
          <w:rFonts w:ascii="Arial" w:hAnsi="Arial" w:cs="Arial"/>
          <w:sz w:val="20"/>
          <w:szCs w:val="20"/>
        </w:rPr>
        <w:t>б</w:t>
      </w:r>
      <w:r w:rsidR="0008720B">
        <w:rPr>
          <w:rFonts w:ascii="Arial" w:hAnsi="Arial" w:cs="Arial"/>
          <w:sz w:val="20"/>
          <w:szCs w:val="20"/>
        </w:rPr>
        <w:t xml:space="preserve">щего собрания </w:t>
      </w:r>
      <w:r w:rsidR="0008720B">
        <w:rPr>
          <w:i/>
          <w:iCs/>
        </w:rPr>
        <w:t>—</w:t>
      </w:r>
      <w:r>
        <w:rPr>
          <w:rFonts w:ascii="Arial" w:hAnsi="Arial" w:cs="Arial"/>
          <w:sz w:val="20"/>
          <w:szCs w:val="20"/>
        </w:rPr>
        <w:t xml:space="preserve"> завершение регистрации участников собрания, завершение счетной комиссией приема бюллетеней для голосования.</w:t>
      </w:r>
    </w:p>
    <w:p w:rsidR="00B76F79" w:rsidRPr="004F6988" w:rsidRDefault="00B76F79" w:rsidP="00E928BF">
      <w:pPr>
        <w:tabs>
          <w:tab w:val="left" w:pos="-180"/>
          <w:tab w:val="left" w:pos="0"/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 w:rsidRPr="004F6988">
        <w:rPr>
          <w:rFonts w:ascii="Arial" w:hAnsi="Arial" w:cs="Arial"/>
          <w:sz w:val="20"/>
          <w:szCs w:val="20"/>
        </w:rPr>
        <w:t>Для обеспечения акционерам возможности получения максимально полной и объективн</w:t>
      </w:r>
      <w:r w:rsidR="00597286">
        <w:rPr>
          <w:rFonts w:ascii="Arial" w:hAnsi="Arial" w:cs="Arial"/>
          <w:sz w:val="20"/>
          <w:szCs w:val="20"/>
        </w:rPr>
        <w:t>ой информации об О</w:t>
      </w:r>
      <w:r w:rsidRPr="004F6988">
        <w:rPr>
          <w:rFonts w:ascii="Arial" w:hAnsi="Arial" w:cs="Arial"/>
          <w:sz w:val="20"/>
          <w:szCs w:val="20"/>
        </w:rPr>
        <w:t>бществе в ходе проведения собрания предусм</w:t>
      </w:r>
      <w:r>
        <w:rPr>
          <w:rFonts w:ascii="Arial" w:hAnsi="Arial" w:cs="Arial"/>
          <w:sz w:val="20"/>
          <w:szCs w:val="20"/>
        </w:rPr>
        <w:t>атривается</w:t>
      </w:r>
      <w:r w:rsidRPr="004F6988">
        <w:rPr>
          <w:rFonts w:ascii="Arial" w:hAnsi="Arial" w:cs="Arial"/>
          <w:sz w:val="20"/>
          <w:szCs w:val="20"/>
        </w:rPr>
        <w:t xml:space="preserve"> время для выступле</w:t>
      </w:r>
      <w:r w:rsidR="00597286">
        <w:rPr>
          <w:rFonts w:ascii="Arial" w:hAnsi="Arial" w:cs="Arial"/>
          <w:sz w:val="20"/>
          <w:szCs w:val="20"/>
        </w:rPr>
        <w:t xml:space="preserve">ний основных должностных лиц Общества, в том числе </w:t>
      </w:r>
      <w:proofErr w:type="gramStart"/>
      <w:r w:rsidR="00597286">
        <w:rPr>
          <w:rFonts w:ascii="Arial" w:hAnsi="Arial" w:cs="Arial"/>
          <w:sz w:val="20"/>
          <w:szCs w:val="20"/>
        </w:rPr>
        <w:t>Председателей комитетов С</w:t>
      </w:r>
      <w:r w:rsidRPr="004F6988">
        <w:rPr>
          <w:rFonts w:ascii="Arial" w:hAnsi="Arial" w:cs="Arial"/>
          <w:sz w:val="20"/>
          <w:szCs w:val="20"/>
        </w:rPr>
        <w:t>овета директоров</w:t>
      </w:r>
      <w:r w:rsidR="00597286">
        <w:rPr>
          <w:rFonts w:ascii="Arial" w:hAnsi="Arial" w:cs="Arial"/>
          <w:sz w:val="20"/>
          <w:szCs w:val="20"/>
        </w:rPr>
        <w:t xml:space="preserve"> Общества</w:t>
      </w:r>
      <w:proofErr w:type="gramEnd"/>
      <w:r w:rsidRPr="004F6988">
        <w:rPr>
          <w:rFonts w:ascii="Arial" w:hAnsi="Arial" w:cs="Arial"/>
          <w:sz w:val="20"/>
          <w:szCs w:val="20"/>
        </w:rPr>
        <w:t>.</w:t>
      </w:r>
    </w:p>
    <w:p w:rsidR="00B76F79" w:rsidRPr="008D5EAF" w:rsidRDefault="00B76F79" w:rsidP="008D5EAF">
      <w:pPr>
        <w:pStyle w:val="1"/>
        <w:spacing w:before="0" w:after="0" w:line="320" w:lineRule="atLeast"/>
        <w:ind w:firstLine="397"/>
        <w:jc w:val="center"/>
        <w:rPr>
          <w:sz w:val="40"/>
        </w:rPr>
      </w:pPr>
      <w:bookmarkStart w:id="122" w:name="_Toc525822822"/>
      <w:bookmarkStart w:id="123" w:name="_Toc391392631"/>
      <w:r w:rsidRPr="008D5EAF">
        <w:rPr>
          <w:sz w:val="24"/>
          <w:szCs w:val="20"/>
        </w:rPr>
        <w:t>1</w:t>
      </w:r>
      <w:r w:rsidR="008D5EAF" w:rsidRPr="008D5EAF">
        <w:rPr>
          <w:sz w:val="24"/>
          <w:szCs w:val="20"/>
        </w:rPr>
        <w:t>1</w:t>
      </w:r>
      <w:r w:rsidRPr="008D5EAF">
        <w:rPr>
          <w:sz w:val="24"/>
          <w:szCs w:val="20"/>
        </w:rPr>
        <w:t xml:space="preserve">. </w:t>
      </w:r>
      <w:r w:rsidR="008D5EAF" w:rsidRPr="008D5EAF">
        <w:rPr>
          <w:sz w:val="24"/>
          <w:szCs w:val="20"/>
        </w:rPr>
        <w:t>Голосование на Общем собрании акционеров. Бюллетени для голосования</w:t>
      </w:r>
      <w:bookmarkEnd w:id="122"/>
      <w:bookmarkEnd w:id="123"/>
    </w:p>
    <w:p w:rsidR="00B76F79" w:rsidRPr="004F0716" w:rsidRDefault="00B76F79" w:rsidP="008D5EAF">
      <w:pPr>
        <w:tabs>
          <w:tab w:val="left" w:pos="0"/>
          <w:tab w:val="left" w:pos="709"/>
        </w:tabs>
        <w:spacing w:line="320" w:lineRule="atLeast"/>
        <w:ind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8D5EAF">
        <w:rPr>
          <w:rFonts w:ascii="Arial" w:hAnsi="Arial" w:cs="Arial"/>
          <w:sz w:val="20"/>
          <w:szCs w:val="20"/>
        </w:rPr>
        <w:t>1.1. Го</w:t>
      </w:r>
      <w:r w:rsidR="008D5EAF">
        <w:rPr>
          <w:rFonts w:ascii="Arial" w:hAnsi="Arial" w:cs="Arial"/>
          <w:sz w:val="20"/>
          <w:szCs w:val="20"/>
        </w:rPr>
        <w:softHyphen/>
        <w:t>ло</w:t>
      </w:r>
      <w:r w:rsidR="008D5EAF">
        <w:rPr>
          <w:rFonts w:ascii="Arial" w:hAnsi="Arial" w:cs="Arial"/>
          <w:sz w:val="20"/>
          <w:szCs w:val="20"/>
        </w:rPr>
        <w:softHyphen/>
        <w:t>со</w:t>
      </w:r>
      <w:r w:rsidR="008D5EAF">
        <w:rPr>
          <w:rFonts w:ascii="Arial" w:hAnsi="Arial" w:cs="Arial"/>
          <w:sz w:val="20"/>
          <w:szCs w:val="20"/>
        </w:rPr>
        <w:softHyphen/>
        <w:t>ва</w:t>
      </w:r>
      <w:r w:rsidR="008D5EAF">
        <w:rPr>
          <w:rFonts w:ascii="Arial" w:hAnsi="Arial" w:cs="Arial"/>
          <w:sz w:val="20"/>
          <w:szCs w:val="20"/>
        </w:rPr>
        <w:softHyphen/>
        <w:t>ние на 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щем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нии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 осу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</w:t>
      </w:r>
      <w:r>
        <w:rPr>
          <w:rFonts w:ascii="Arial" w:hAnsi="Arial" w:cs="Arial"/>
          <w:sz w:val="20"/>
          <w:szCs w:val="20"/>
        </w:rPr>
        <w:softHyphen/>
        <w:t>ля</w:t>
      </w:r>
      <w:r>
        <w:rPr>
          <w:rFonts w:ascii="Arial" w:hAnsi="Arial" w:cs="Arial"/>
          <w:sz w:val="20"/>
          <w:szCs w:val="20"/>
        </w:rPr>
        <w:softHyphen/>
        <w:t>ет</w:t>
      </w:r>
      <w:r>
        <w:rPr>
          <w:rFonts w:ascii="Arial" w:hAnsi="Arial" w:cs="Arial"/>
          <w:sz w:val="20"/>
          <w:szCs w:val="20"/>
        </w:rPr>
        <w:softHyphen/>
        <w:t>ся по прин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 xml:space="preserve">пу </w:t>
      </w:r>
      <w:r w:rsidR="003A7EC3">
        <w:rPr>
          <w:rFonts w:ascii="Arial" w:hAnsi="Arial" w:cs="Arial"/>
          <w:sz w:val="20"/>
          <w:szCs w:val="20"/>
        </w:rPr>
        <w:t>«</w:t>
      </w:r>
      <w:r>
        <w:rPr>
          <w:rFonts w:ascii="Arial" w:hAnsi="Arial" w:cs="Arial"/>
          <w:sz w:val="20"/>
          <w:szCs w:val="20"/>
        </w:rPr>
        <w:t>од</w:t>
      </w:r>
      <w:r>
        <w:rPr>
          <w:rFonts w:ascii="Arial" w:hAnsi="Arial" w:cs="Arial"/>
          <w:sz w:val="20"/>
          <w:szCs w:val="20"/>
        </w:rPr>
        <w:softHyphen/>
        <w:t>на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су</w:t>
      </w:r>
      <w:r>
        <w:rPr>
          <w:rFonts w:ascii="Arial" w:hAnsi="Arial" w:cs="Arial"/>
          <w:sz w:val="20"/>
          <w:szCs w:val="20"/>
        </w:rPr>
        <w:softHyphen/>
        <w:t>ю</w:t>
      </w:r>
      <w:r>
        <w:rPr>
          <w:rFonts w:ascii="Arial" w:hAnsi="Arial" w:cs="Arial"/>
          <w:sz w:val="20"/>
          <w:szCs w:val="20"/>
        </w:rPr>
        <w:softHyphen/>
        <w:t>щая ак</w:t>
      </w:r>
      <w:r>
        <w:rPr>
          <w:rFonts w:ascii="Arial" w:hAnsi="Arial" w:cs="Arial"/>
          <w:sz w:val="20"/>
          <w:szCs w:val="20"/>
        </w:rPr>
        <w:softHyphen/>
        <w:t>ция — один го</w:t>
      </w:r>
      <w:r>
        <w:rPr>
          <w:rFonts w:ascii="Arial" w:hAnsi="Arial" w:cs="Arial"/>
          <w:sz w:val="20"/>
          <w:szCs w:val="20"/>
        </w:rPr>
        <w:softHyphen/>
        <w:t>лос</w:t>
      </w:r>
      <w:r w:rsidR="003A7EC3">
        <w:rPr>
          <w:rFonts w:ascii="Arial" w:hAnsi="Arial" w:cs="Arial"/>
          <w:sz w:val="20"/>
          <w:szCs w:val="20"/>
        </w:rPr>
        <w:t>»</w:t>
      </w:r>
      <w:r>
        <w:rPr>
          <w:rFonts w:ascii="Arial" w:hAnsi="Arial" w:cs="Arial"/>
          <w:sz w:val="20"/>
          <w:szCs w:val="20"/>
        </w:rPr>
        <w:t xml:space="preserve">, </w:t>
      </w:r>
      <w:r w:rsidR="004F0716" w:rsidRPr="004F0716">
        <w:rPr>
          <w:rFonts w:ascii="Arial" w:hAnsi="Arial" w:cs="Arial"/>
          <w:sz w:val="20"/>
          <w:szCs w:val="20"/>
        </w:rPr>
        <w:t>за исключением случаев кумулятивного голосования в порядке, предусмотренном Федеральным законом «Об акционерных обществах» и Уставом</w:t>
      </w:r>
      <w:r w:rsidR="00694333">
        <w:rPr>
          <w:rFonts w:ascii="Arial" w:hAnsi="Arial" w:cs="Arial"/>
          <w:sz w:val="20"/>
          <w:szCs w:val="20"/>
        </w:rPr>
        <w:t xml:space="preserve"> Общества</w:t>
      </w:r>
      <w:r w:rsidRPr="004F0716">
        <w:rPr>
          <w:rFonts w:ascii="Arial" w:hAnsi="Arial" w:cs="Arial"/>
          <w:sz w:val="20"/>
          <w:szCs w:val="20"/>
        </w:rPr>
        <w:t>.</w:t>
      </w:r>
    </w:p>
    <w:p w:rsidR="00B76F79" w:rsidRPr="00694333" w:rsidRDefault="00694333" w:rsidP="00694333">
      <w:pPr>
        <w:tabs>
          <w:tab w:val="left" w:pos="0"/>
          <w:tab w:val="left" w:pos="2977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11</w:t>
      </w:r>
      <w:r w:rsidR="00B76F79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2. Под</w:t>
      </w:r>
      <w:r>
        <w:rPr>
          <w:rFonts w:ascii="Arial" w:hAnsi="Arial" w:cs="Arial"/>
          <w:sz w:val="20"/>
          <w:szCs w:val="20"/>
        </w:rPr>
        <w:softHyphen/>
        <w:t>счет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сов на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щем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нии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 по во</w:t>
      </w:r>
      <w:r w:rsidR="00B76F79">
        <w:rPr>
          <w:rFonts w:ascii="Arial" w:hAnsi="Arial" w:cs="Arial"/>
          <w:sz w:val="20"/>
          <w:szCs w:val="20"/>
        </w:rPr>
        <w:softHyphen/>
        <w:t>п</w:t>
      </w:r>
      <w:r w:rsidR="00B76F79">
        <w:rPr>
          <w:rFonts w:ascii="Arial" w:hAnsi="Arial" w:cs="Arial"/>
          <w:sz w:val="20"/>
          <w:szCs w:val="20"/>
        </w:rPr>
        <w:softHyphen/>
        <w:t>ро</w:t>
      </w:r>
      <w:r w:rsidR="00B76F79">
        <w:rPr>
          <w:rFonts w:ascii="Arial" w:hAnsi="Arial" w:cs="Arial"/>
          <w:sz w:val="20"/>
          <w:szCs w:val="20"/>
        </w:rPr>
        <w:softHyphen/>
        <w:t>су, по</w:t>
      </w:r>
      <w:r w:rsidR="00B76F79">
        <w:rPr>
          <w:rFonts w:ascii="Arial" w:hAnsi="Arial" w:cs="Arial"/>
          <w:sz w:val="20"/>
          <w:szCs w:val="20"/>
        </w:rPr>
        <w:softHyphen/>
        <w:t>ста</w:t>
      </w:r>
      <w:r w:rsidR="00B76F79">
        <w:rPr>
          <w:rFonts w:ascii="Arial" w:hAnsi="Arial" w:cs="Arial"/>
          <w:sz w:val="20"/>
          <w:szCs w:val="20"/>
        </w:rPr>
        <w:softHyphen/>
        <w:t>в</w:t>
      </w:r>
      <w:r w:rsidR="00B76F79">
        <w:rPr>
          <w:rFonts w:ascii="Arial" w:hAnsi="Arial" w:cs="Arial"/>
          <w:sz w:val="20"/>
          <w:szCs w:val="20"/>
        </w:rPr>
        <w:softHyphen/>
        <w:t>лен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>му на го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со</w:t>
      </w:r>
      <w:r w:rsidR="00B76F79">
        <w:rPr>
          <w:rFonts w:ascii="Arial" w:hAnsi="Arial" w:cs="Arial"/>
          <w:sz w:val="20"/>
          <w:szCs w:val="20"/>
        </w:rPr>
        <w:softHyphen/>
        <w:t>ва</w:t>
      </w:r>
      <w:r w:rsidR="00B76F79">
        <w:rPr>
          <w:rFonts w:ascii="Arial" w:hAnsi="Arial" w:cs="Arial"/>
          <w:sz w:val="20"/>
          <w:szCs w:val="20"/>
        </w:rPr>
        <w:softHyphen/>
        <w:t>ние, пра</w:t>
      </w:r>
      <w:r w:rsidR="00B76F79">
        <w:rPr>
          <w:rFonts w:ascii="Arial" w:hAnsi="Arial" w:cs="Arial"/>
          <w:sz w:val="20"/>
          <w:szCs w:val="20"/>
        </w:rPr>
        <w:softHyphen/>
        <w:t xml:space="preserve">вом </w:t>
      </w:r>
      <w:proofErr w:type="gramStart"/>
      <w:r w:rsidR="00B76F79">
        <w:rPr>
          <w:rFonts w:ascii="Arial" w:hAnsi="Arial" w:cs="Arial"/>
          <w:sz w:val="20"/>
          <w:szCs w:val="20"/>
        </w:rPr>
        <w:t>го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са</w:t>
      </w:r>
      <w:proofErr w:type="gramEnd"/>
      <w:r w:rsidR="00B76F79">
        <w:rPr>
          <w:rFonts w:ascii="Arial" w:hAnsi="Arial" w:cs="Arial"/>
          <w:sz w:val="20"/>
          <w:szCs w:val="20"/>
        </w:rPr>
        <w:t xml:space="preserve"> при ре</w:t>
      </w:r>
      <w:r w:rsidR="00B76F79">
        <w:rPr>
          <w:rFonts w:ascii="Arial" w:hAnsi="Arial" w:cs="Arial"/>
          <w:sz w:val="20"/>
          <w:szCs w:val="20"/>
        </w:rPr>
        <w:softHyphen/>
        <w:t>ше</w:t>
      </w:r>
      <w:r w:rsidR="00B76F79">
        <w:rPr>
          <w:rFonts w:ascii="Arial" w:hAnsi="Arial" w:cs="Arial"/>
          <w:sz w:val="20"/>
          <w:szCs w:val="20"/>
        </w:rPr>
        <w:softHyphen/>
        <w:t>нии ко</w:t>
      </w:r>
      <w:r w:rsidR="00B76F79">
        <w:rPr>
          <w:rFonts w:ascii="Arial" w:hAnsi="Arial" w:cs="Arial"/>
          <w:sz w:val="20"/>
          <w:szCs w:val="20"/>
        </w:rPr>
        <w:softHyphen/>
        <w:t>то</w:t>
      </w:r>
      <w:r w:rsidR="00B76F79">
        <w:rPr>
          <w:rFonts w:ascii="Arial" w:hAnsi="Arial" w:cs="Arial"/>
          <w:sz w:val="20"/>
          <w:szCs w:val="20"/>
        </w:rPr>
        <w:softHyphen/>
        <w:t>ро</w:t>
      </w:r>
      <w:r w:rsidR="00B76F79">
        <w:rPr>
          <w:rFonts w:ascii="Arial" w:hAnsi="Arial" w:cs="Arial"/>
          <w:sz w:val="20"/>
          <w:szCs w:val="20"/>
        </w:rPr>
        <w:softHyphen/>
        <w:t>го об</w:t>
      </w:r>
      <w:r w:rsidR="00B76F79">
        <w:rPr>
          <w:rFonts w:ascii="Arial" w:hAnsi="Arial" w:cs="Arial"/>
          <w:sz w:val="20"/>
          <w:szCs w:val="20"/>
        </w:rPr>
        <w:softHyphen/>
        <w:t>ла</w:t>
      </w:r>
      <w:r w:rsidR="00B76F79">
        <w:rPr>
          <w:rFonts w:ascii="Arial" w:hAnsi="Arial" w:cs="Arial"/>
          <w:sz w:val="20"/>
          <w:szCs w:val="20"/>
        </w:rPr>
        <w:softHyphen/>
        <w:t>да</w:t>
      </w:r>
      <w:r w:rsidR="00B76F79">
        <w:rPr>
          <w:rFonts w:ascii="Arial" w:hAnsi="Arial" w:cs="Arial"/>
          <w:sz w:val="20"/>
          <w:szCs w:val="20"/>
        </w:rPr>
        <w:softHyphen/>
        <w:t>ют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ры — вла</w:t>
      </w:r>
      <w:r w:rsidR="00B76F79">
        <w:rPr>
          <w:rFonts w:ascii="Arial" w:hAnsi="Arial" w:cs="Arial"/>
          <w:sz w:val="20"/>
          <w:szCs w:val="20"/>
        </w:rPr>
        <w:softHyphen/>
        <w:t>дель</w:t>
      </w:r>
      <w:r w:rsidR="00B76F79">
        <w:rPr>
          <w:rFonts w:ascii="Arial" w:hAnsi="Arial" w:cs="Arial"/>
          <w:sz w:val="20"/>
          <w:szCs w:val="20"/>
        </w:rPr>
        <w:softHyphen/>
        <w:t>цы обы</w:t>
      </w:r>
      <w:r w:rsidR="00B76F79">
        <w:rPr>
          <w:rFonts w:ascii="Arial" w:hAnsi="Arial" w:cs="Arial"/>
          <w:sz w:val="20"/>
          <w:szCs w:val="20"/>
        </w:rPr>
        <w:softHyphen/>
        <w:t>к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>вен</w:t>
      </w:r>
      <w:r w:rsidR="00B76F79">
        <w:rPr>
          <w:rFonts w:ascii="Arial" w:hAnsi="Arial" w:cs="Arial"/>
          <w:sz w:val="20"/>
          <w:szCs w:val="20"/>
        </w:rPr>
        <w:softHyphen/>
        <w:t>ных и при</w:t>
      </w:r>
      <w:r w:rsidR="00B76F79">
        <w:rPr>
          <w:rFonts w:ascii="Arial" w:hAnsi="Arial" w:cs="Arial"/>
          <w:sz w:val="20"/>
          <w:szCs w:val="20"/>
        </w:rPr>
        <w:softHyphen/>
        <w:t>ви</w:t>
      </w:r>
      <w:r w:rsidR="00B76F79">
        <w:rPr>
          <w:rFonts w:ascii="Arial" w:hAnsi="Arial" w:cs="Arial"/>
          <w:sz w:val="20"/>
          <w:szCs w:val="20"/>
        </w:rPr>
        <w:softHyphen/>
        <w:t>ле</w:t>
      </w:r>
      <w:r w:rsidR="00B76F79">
        <w:rPr>
          <w:rFonts w:ascii="Arial" w:hAnsi="Arial" w:cs="Arial"/>
          <w:sz w:val="20"/>
          <w:szCs w:val="20"/>
        </w:rPr>
        <w:softHyphen/>
        <w:t>ги</w:t>
      </w:r>
      <w:r w:rsidR="00B76F79">
        <w:rPr>
          <w:rFonts w:ascii="Arial" w:hAnsi="Arial" w:cs="Arial"/>
          <w:sz w:val="20"/>
          <w:szCs w:val="20"/>
        </w:rPr>
        <w:softHyphen/>
        <w:t>ро</w:t>
      </w:r>
      <w:r w:rsidR="00B76F79">
        <w:rPr>
          <w:rFonts w:ascii="Arial" w:hAnsi="Arial" w:cs="Arial"/>
          <w:sz w:val="20"/>
          <w:szCs w:val="20"/>
        </w:rPr>
        <w:softHyphen/>
        <w:t>ван</w:t>
      </w:r>
      <w:r w:rsidR="00B76F79">
        <w:rPr>
          <w:rFonts w:ascii="Arial" w:hAnsi="Arial" w:cs="Arial"/>
          <w:sz w:val="20"/>
          <w:szCs w:val="20"/>
        </w:rPr>
        <w:softHyphen/>
        <w:t>ных ак</w:t>
      </w:r>
      <w:r w:rsidR="00B76F79">
        <w:rPr>
          <w:rFonts w:ascii="Arial" w:hAnsi="Arial" w:cs="Arial"/>
          <w:sz w:val="20"/>
          <w:szCs w:val="20"/>
        </w:rPr>
        <w:softHyphen/>
        <w:t>ций об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ва, осу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</w:t>
      </w:r>
      <w:r w:rsidR="00B76F79">
        <w:rPr>
          <w:rFonts w:ascii="Arial" w:hAnsi="Arial" w:cs="Arial"/>
          <w:sz w:val="20"/>
          <w:szCs w:val="20"/>
        </w:rPr>
        <w:softHyphen/>
        <w:t>ля</w:t>
      </w:r>
      <w:r w:rsidR="00B76F79">
        <w:rPr>
          <w:rFonts w:ascii="Arial" w:hAnsi="Arial" w:cs="Arial"/>
          <w:sz w:val="20"/>
          <w:szCs w:val="20"/>
        </w:rPr>
        <w:softHyphen/>
        <w:t>ет</w:t>
      </w:r>
      <w:r w:rsidR="00B76F79">
        <w:rPr>
          <w:rFonts w:ascii="Arial" w:hAnsi="Arial" w:cs="Arial"/>
          <w:sz w:val="20"/>
          <w:szCs w:val="20"/>
        </w:rPr>
        <w:softHyphen/>
        <w:t>ся по всем го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су</w:t>
      </w:r>
      <w:r w:rsidR="00B76F79">
        <w:rPr>
          <w:rFonts w:ascii="Arial" w:hAnsi="Arial" w:cs="Arial"/>
          <w:sz w:val="20"/>
          <w:szCs w:val="20"/>
        </w:rPr>
        <w:softHyphen/>
        <w:t>ю</w:t>
      </w:r>
      <w:r w:rsidR="00B76F79">
        <w:rPr>
          <w:rFonts w:ascii="Arial" w:hAnsi="Arial" w:cs="Arial"/>
          <w:sz w:val="20"/>
          <w:szCs w:val="20"/>
        </w:rPr>
        <w:softHyphen/>
        <w:t>щим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ям со</w:t>
      </w:r>
      <w:r w:rsidR="00B76F79">
        <w:rPr>
          <w:rFonts w:ascii="Arial" w:hAnsi="Arial" w:cs="Arial"/>
          <w:sz w:val="20"/>
          <w:szCs w:val="20"/>
        </w:rPr>
        <w:softHyphen/>
        <w:t>в</w:t>
      </w:r>
      <w:r w:rsidR="00B76F79">
        <w:rPr>
          <w:rFonts w:ascii="Arial" w:hAnsi="Arial" w:cs="Arial"/>
          <w:sz w:val="20"/>
          <w:szCs w:val="20"/>
        </w:rPr>
        <w:softHyphen/>
        <w:t>ме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но, за ис</w:t>
      </w:r>
      <w:r w:rsidR="00B76F79">
        <w:rPr>
          <w:rFonts w:ascii="Arial" w:hAnsi="Arial" w:cs="Arial"/>
          <w:sz w:val="20"/>
          <w:szCs w:val="20"/>
        </w:rPr>
        <w:softHyphen/>
        <w:t>к</w:t>
      </w:r>
      <w:r w:rsidR="00B76F79">
        <w:rPr>
          <w:rFonts w:ascii="Arial" w:hAnsi="Arial" w:cs="Arial"/>
          <w:sz w:val="20"/>
          <w:szCs w:val="20"/>
        </w:rPr>
        <w:softHyphen/>
        <w:t>лю</w:t>
      </w:r>
      <w:r w:rsidR="00B76F79">
        <w:rPr>
          <w:rFonts w:ascii="Arial" w:hAnsi="Arial" w:cs="Arial"/>
          <w:sz w:val="20"/>
          <w:szCs w:val="20"/>
        </w:rPr>
        <w:softHyphen/>
        <w:t>че</w:t>
      </w:r>
      <w:r w:rsidR="00B76F79">
        <w:rPr>
          <w:rFonts w:ascii="Arial" w:hAnsi="Arial" w:cs="Arial"/>
          <w:sz w:val="20"/>
          <w:szCs w:val="20"/>
        </w:rPr>
        <w:softHyphen/>
        <w:t>ни</w:t>
      </w:r>
      <w:r w:rsidR="00B76F79">
        <w:rPr>
          <w:rFonts w:ascii="Arial" w:hAnsi="Arial" w:cs="Arial"/>
          <w:sz w:val="20"/>
          <w:szCs w:val="20"/>
        </w:rPr>
        <w:softHyphen/>
        <w:t>ем слу</w:t>
      </w:r>
      <w:r w:rsidR="00B76F79">
        <w:rPr>
          <w:rFonts w:ascii="Arial" w:hAnsi="Arial" w:cs="Arial"/>
          <w:sz w:val="20"/>
          <w:szCs w:val="20"/>
        </w:rPr>
        <w:softHyphen/>
        <w:t>ча</w:t>
      </w:r>
      <w:r w:rsidR="00B76F79">
        <w:rPr>
          <w:rFonts w:ascii="Arial" w:hAnsi="Arial" w:cs="Arial"/>
          <w:sz w:val="20"/>
          <w:szCs w:val="20"/>
        </w:rPr>
        <w:softHyphen/>
        <w:t>ев, ус</w:t>
      </w:r>
      <w:r w:rsidR="00B76F79">
        <w:rPr>
          <w:rFonts w:ascii="Arial" w:hAnsi="Arial" w:cs="Arial"/>
          <w:sz w:val="20"/>
          <w:szCs w:val="20"/>
        </w:rPr>
        <w:softHyphen/>
        <w:t>та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>в</w:t>
      </w:r>
      <w:r w:rsidR="00B76F79">
        <w:rPr>
          <w:rFonts w:ascii="Arial" w:hAnsi="Arial" w:cs="Arial"/>
          <w:sz w:val="20"/>
          <w:szCs w:val="20"/>
        </w:rPr>
        <w:softHyphen/>
        <w:t>лен</w:t>
      </w:r>
      <w:r w:rsidR="00B76F79">
        <w:rPr>
          <w:rFonts w:ascii="Arial" w:hAnsi="Arial" w:cs="Arial"/>
          <w:sz w:val="20"/>
          <w:szCs w:val="20"/>
        </w:rPr>
        <w:softHyphen/>
        <w:t>ных Фе</w:t>
      </w:r>
      <w:r w:rsidR="00B76F79">
        <w:rPr>
          <w:rFonts w:ascii="Arial" w:hAnsi="Arial" w:cs="Arial"/>
          <w:sz w:val="20"/>
          <w:szCs w:val="20"/>
        </w:rPr>
        <w:softHyphen/>
        <w:t>де</w:t>
      </w:r>
      <w:r w:rsidR="00B76F79">
        <w:rPr>
          <w:rFonts w:ascii="Arial" w:hAnsi="Arial" w:cs="Arial"/>
          <w:sz w:val="20"/>
          <w:szCs w:val="20"/>
        </w:rPr>
        <w:softHyphen/>
        <w:t>раль</w:t>
      </w:r>
      <w:r w:rsidR="00B76F79">
        <w:rPr>
          <w:rFonts w:ascii="Arial" w:hAnsi="Arial" w:cs="Arial"/>
          <w:sz w:val="20"/>
          <w:szCs w:val="20"/>
        </w:rPr>
        <w:softHyphen/>
        <w:t>ным за</w:t>
      </w:r>
      <w:r w:rsidR="00B76F79">
        <w:rPr>
          <w:rFonts w:ascii="Arial" w:hAnsi="Arial" w:cs="Arial"/>
          <w:sz w:val="20"/>
          <w:szCs w:val="20"/>
        </w:rPr>
        <w:softHyphen/>
        <w:t>ко</w:t>
      </w:r>
      <w:r w:rsidR="00B76F79">
        <w:rPr>
          <w:rFonts w:ascii="Arial" w:hAnsi="Arial" w:cs="Arial"/>
          <w:sz w:val="20"/>
          <w:szCs w:val="20"/>
        </w:rPr>
        <w:softHyphen/>
        <w:t xml:space="preserve">ном </w:t>
      </w:r>
      <w:r w:rsidR="003A7EC3">
        <w:rPr>
          <w:rFonts w:ascii="Arial" w:hAnsi="Arial" w:cs="Arial"/>
          <w:sz w:val="20"/>
          <w:szCs w:val="20"/>
        </w:rPr>
        <w:t>«</w:t>
      </w:r>
      <w:r w:rsidR="00B76F79">
        <w:rPr>
          <w:rFonts w:ascii="Arial" w:hAnsi="Arial" w:cs="Arial"/>
          <w:sz w:val="20"/>
          <w:szCs w:val="20"/>
        </w:rPr>
        <w:t>Об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нер</w:t>
      </w:r>
      <w:r w:rsidR="00B76F79">
        <w:rPr>
          <w:rFonts w:ascii="Arial" w:hAnsi="Arial" w:cs="Arial"/>
          <w:sz w:val="20"/>
          <w:szCs w:val="20"/>
        </w:rPr>
        <w:softHyphen/>
        <w:t>ных об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вах</w:t>
      </w:r>
      <w:r w:rsidR="003A7EC3">
        <w:rPr>
          <w:rFonts w:ascii="Arial" w:hAnsi="Arial" w:cs="Arial"/>
          <w:sz w:val="20"/>
          <w:szCs w:val="20"/>
        </w:rPr>
        <w:t>»</w:t>
      </w:r>
      <w:r w:rsidR="00B76F79">
        <w:rPr>
          <w:rFonts w:ascii="Arial" w:hAnsi="Arial" w:cs="Arial"/>
          <w:sz w:val="20"/>
          <w:szCs w:val="20"/>
        </w:rPr>
        <w:t>.</w:t>
      </w:r>
    </w:p>
    <w:p w:rsidR="00B76F79" w:rsidRDefault="00694333" w:rsidP="00E928BF">
      <w:pPr>
        <w:tabs>
          <w:tab w:val="left" w:pos="0"/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1</w:t>
      </w:r>
      <w:r w:rsidR="00B76F79">
        <w:rPr>
          <w:rFonts w:ascii="Arial" w:hAnsi="Arial" w:cs="Arial"/>
          <w:sz w:val="20"/>
          <w:szCs w:val="20"/>
        </w:rPr>
        <w:t>1.</w:t>
      </w:r>
      <w:r>
        <w:rPr>
          <w:rFonts w:ascii="Arial" w:hAnsi="Arial" w:cs="Arial"/>
          <w:sz w:val="20"/>
          <w:szCs w:val="20"/>
        </w:rPr>
        <w:t>3.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со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ние на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щем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нии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 по во</w:t>
      </w:r>
      <w:r w:rsidR="00B76F79">
        <w:rPr>
          <w:rFonts w:ascii="Arial" w:hAnsi="Arial" w:cs="Arial"/>
          <w:sz w:val="20"/>
          <w:szCs w:val="20"/>
        </w:rPr>
        <w:softHyphen/>
        <w:t>п</w:t>
      </w:r>
      <w:r w:rsidR="00B76F79">
        <w:rPr>
          <w:rFonts w:ascii="Arial" w:hAnsi="Arial" w:cs="Arial"/>
          <w:sz w:val="20"/>
          <w:szCs w:val="20"/>
        </w:rPr>
        <w:softHyphen/>
        <w:t>ро</w:t>
      </w:r>
      <w:r w:rsidR="00B76F79">
        <w:rPr>
          <w:rFonts w:ascii="Arial" w:hAnsi="Arial" w:cs="Arial"/>
          <w:sz w:val="20"/>
          <w:szCs w:val="20"/>
        </w:rPr>
        <w:softHyphen/>
        <w:t>сам, по</w:t>
      </w:r>
      <w:r w:rsidR="00B76F79">
        <w:rPr>
          <w:rFonts w:ascii="Arial" w:hAnsi="Arial" w:cs="Arial"/>
          <w:sz w:val="20"/>
          <w:szCs w:val="20"/>
        </w:rPr>
        <w:softHyphen/>
        <w:t>ста</w:t>
      </w:r>
      <w:r w:rsidR="00B76F79">
        <w:rPr>
          <w:rFonts w:ascii="Arial" w:hAnsi="Arial" w:cs="Arial"/>
          <w:sz w:val="20"/>
          <w:szCs w:val="20"/>
        </w:rPr>
        <w:softHyphen/>
        <w:t>в</w:t>
      </w:r>
      <w:r w:rsidR="00B76F79">
        <w:rPr>
          <w:rFonts w:ascii="Arial" w:hAnsi="Arial" w:cs="Arial"/>
          <w:sz w:val="20"/>
          <w:szCs w:val="20"/>
        </w:rPr>
        <w:softHyphen/>
        <w:t>лен</w:t>
      </w:r>
      <w:r w:rsidR="00B76F79">
        <w:rPr>
          <w:rFonts w:ascii="Arial" w:hAnsi="Arial" w:cs="Arial"/>
          <w:sz w:val="20"/>
          <w:szCs w:val="20"/>
        </w:rPr>
        <w:softHyphen/>
        <w:t>ным на го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со</w:t>
      </w:r>
      <w:r w:rsidR="00B76F79">
        <w:rPr>
          <w:rFonts w:ascii="Arial" w:hAnsi="Arial" w:cs="Arial"/>
          <w:sz w:val="20"/>
          <w:szCs w:val="20"/>
        </w:rPr>
        <w:softHyphen/>
        <w:t>ва</w:t>
      </w:r>
      <w:r w:rsidR="00B76F79">
        <w:rPr>
          <w:rFonts w:ascii="Arial" w:hAnsi="Arial" w:cs="Arial"/>
          <w:sz w:val="20"/>
          <w:szCs w:val="20"/>
        </w:rPr>
        <w:softHyphen/>
        <w:t>ние, вклю</w:t>
      </w:r>
      <w:r w:rsidR="00B76F79">
        <w:rPr>
          <w:rFonts w:ascii="Arial" w:hAnsi="Arial" w:cs="Arial"/>
          <w:sz w:val="20"/>
          <w:szCs w:val="20"/>
        </w:rPr>
        <w:softHyphen/>
        <w:t>чая вопросы ведения собрания, осу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</w:t>
      </w:r>
      <w:r w:rsidR="00B76F79">
        <w:rPr>
          <w:rFonts w:ascii="Arial" w:hAnsi="Arial" w:cs="Arial"/>
          <w:sz w:val="20"/>
          <w:szCs w:val="20"/>
        </w:rPr>
        <w:softHyphen/>
        <w:t>ля</w:t>
      </w:r>
      <w:r w:rsidR="00B76F79">
        <w:rPr>
          <w:rFonts w:ascii="Arial" w:hAnsi="Arial" w:cs="Arial"/>
          <w:sz w:val="20"/>
          <w:szCs w:val="20"/>
        </w:rPr>
        <w:softHyphen/>
        <w:t>ет</w:t>
      </w:r>
      <w:r w:rsidR="00B76F79">
        <w:rPr>
          <w:rFonts w:ascii="Arial" w:hAnsi="Arial" w:cs="Arial"/>
          <w:sz w:val="20"/>
          <w:szCs w:val="20"/>
        </w:rPr>
        <w:softHyphen/>
        <w:t>ся бюл</w:t>
      </w:r>
      <w:r w:rsidR="00B76F79">
        <w:rPr>
          <w:rFonts w:ascii="Arial" w:hAnsi="Arial" w:cs="Arial"/>
          <w:sz w:val="20"/>
          <w:szCs w:val="20"/>
        </w:rPr>
        <w:softHyphen/>
        <w:t>ле</w:t>
      </w:r>
      <w:r w:rsidR="00B76F79">
        <w:rPr>
          <w:rFonts w:ascii="Arial" w:hAnsi="Arial" w:cs="Arial"/>
          <w:sz w:val="20"/>
          <w:szCs w:val="20"/>
        </w:rPr>
        <w:softHyphen/>
        <w:t>те</w:t>
      </w:r>
      <w:r w:rsidR="00B76F79">
        <w:rPr>
          <w:rFonts w:ascii="Arial" w:hAnsi="Arial" w:cs="Arial"/>
          <w:sz w:val="20"/>
          <w:szCs w:val="20"/>
        </w:rPr>
        <w:softHyphen/>
        <w:t>ня</w:t>
      </w:r>
      <w:r w:rsidR="00B76F79">
        <w:rPr>
          <w:rFonts w:ascii="Arial" w:hAnsi="Arial" w:cs="Arial"/>
          <w:sz w:val="20"/>
          <w:szCs w:val="20"/>
        </w:rPr>
        <w:softHyphen/>
        <w:t>ми для го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со</w:t>
      </w:r>
      <w:r w:rsidR="00B76F79">
        <w:rPr>
          <w:rFonts w:ascii="Arial" w:hAnsi="Arial" w:cs="Arial"/>
          <w:sz w:val="20"/>
          <w:szCs w:val="20"/>
        </w:rPr>
        <w:softHyphen/>
        <w:t>ва</w:t>
      </w:r>
      <w:r w:rsidR="00B76F79">
        <w:rPr>
          <w:rFonts w:ascii="Arial" w:hAnsi="Arial" w:cs="Arial"/>
          <w:sz w:val="20"/>
          <w:szCs w:val="20"/>
        </w:rPr>
        <w:softHyphen/>
        <w:t>ния.</w:t>
      </w:r>
    </w:p>
    <w:p w:rsidR="00B76F79" w:rsidRDefault="00694333" w:rsidP="00E928BF">
      <w:pPr>
        <w:tabs>
          <w:tab w:val="left" w:pos="0"/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11</w:t>
      </w:r>
      <w:r w:rsidR="00B76F79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4.</w:t>
      </w:r>
      <w:r w:rsidR="00B76F79">
        <w:rPr>
          <w:rFonts w:ascii="Arial" w:hAnsi="Arial" w:cs="Arial"/>
          <w:sz w:val="20"/>
          <w:szCs w:val="20"/>
        </w:rPr>
        <w:t xml:space="preserve"> Бюл</w:t>
      </w:r>
      <w:r w:rsidR="00B76F79">
        <w:rPr>
          <w:rFonts w:ascii="Arial" w:hAnsi="Arial" w:cs="Arial"/>
          <w:sz w:val="20"/>
          <w:szCs w:val="20"/>
        </w:rPr>
        <w:softHyphen/>
        <w:t>ле</w:t>
      </w:r>
      <w:r w:rsidR="00B76F79">
        <w:rPr>
          <w:rFonts w:ascii="Arial" w:hAnsi="Arial" w:cs="Arial"/>
          <w:sz w:val="20"/>
          <w:szCs w:val="20"/>
        </w:rPr>
        <w:softHyphen/>
        <w:t>тень для го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со</w:t>
      </w:r>
      <w:r w:rsidR="00B76F79">
        <w:rPr>
          <w:rFonts w:ascii="Arial" w:hAnsi="Arial" w:cs="Arial"/>
          <w:sz w:val="20"/>
          <w:szCs w:val="20"/>
        </w:rPr>
        <w:softHyphen/>
        <w:t>ва</w:t>
      </w:r>
      <w:r w:rsidR="00B76F79">
        <w:rPr>
          <w:rFonts w:ascii="Arial" w:hAnsi="Arial" w:cs="Arial"/>
          <w:sz w:val="20"/>
          <w:szCs w:val="20"/>
        </w:rPr>
        <w:softHyphen/>
        <w:t>ния дол</w:t>
      </w:r>
      <w:r w:rsidR="00B76F79">
        <w:rPr>
          <w:rFonts w:ascii="Arial" w:hAnsi="Arial" w:cs="Arial"/>
          <w:sz w:val="20"/>
          <w:szCs w:val="20"/>
        </w:rPr>
        <w:softHyphen/>
        <w:t>жен быть вру</w:t>
      </w:r>
      <w:r w:rsidR="00B76F79">
        <w:rPr>
          <w:rFonts w:ascii="Arial" w:hAnsi="Arial" w:cs="Arial"/>
          <w:sz w:val="20"/>
          <w:szCs w:val="20"/>
        </w:rPr>
        <w:softHyphen/>
        <w:t>чен под ро</w:t>
      </w:r>
      <w:r w:rsidR="00B76F79">
        <w:rPr>
          <w:rFonts w:ascii="Arial" w:hAnsi="Arial" w:cs="Arial"/>
          <w:sz w:val="20"/>
          <w:szCs w:val="20"/>
        </w:rPr>
        <w:softHyphen/>
        <w:t>с</w:t>
      </w:r>
      <w:r w:rsidR="00B76F79">
        <w:rPr>
          <w:rFonts w:ascii="Arial" w:hAnsi="Arial" w:cs="Arial"/>
          <w:sz w:val="20"/>
          <w:szCs w:val="20"/>
        </w:rPr>
        <w:softHyphen/>
        <w:t>пись ка</w:t>
      </w:r>
      <w:r w:rsidR="00B76F79">
        <w:rPr>
          <w:rFonts w:ascii="Arial" w:hAnsi="Arial" w:cs="Arial"/>
          <w:sz w:val="20"/>
          <w:szCs w:val="20"/>
        </w:rPr>
        <w:softHyphen/>
        <w:t>ж</w:t>
      </w:r>
      <w:r w:rsidR="00B76F79">
        <w:rPr>
          <w:rFonts w:ascii="Arial" w:hAnsi="Arial" w:cs="Arial"/>
          <w:sz w:val="20"/>
          <w:szCs w:val="20"/>
        </w:rPr>
        <w:softHyphen/>
        <w:t>до</w:t>
      </w:r>
      <w:r w:rsidR="00B76F79">
        <w:rPr>
          <w:rFonts w:ascii="Arial" w:hAnsi="Arial" w:cs="Arial"/>
          <w:sz w:val="20"/>
          <w:szCs w:val="20"/>
        </w:rPr>
        <w:softHyphen/>
        <w:t>му ли</w:t>
      </w:r>
      <w:r w:rsidR="00B76F79">
        <w:rPr>
          <w:rFonts w:ascii="Arial" w:hAnsi="Arial" w:cs="Arial"/>
          <w:sz w:val="20"/>
          <w:szCs w:val="20"/>
        </w:rPr>
        <w:softHyphen/>
        <w:t>цу, ука</w:t>
      </w:r>
      <w:r w:rsidR="00B76F79">
        <w:rPr>
          <w:rFonts w:ascii="Arial" w:hAnsi="Arial" w:cs="Arial"/>
          <w:sz w:val="20"/>
          <w:szCs w:val="20"/>
        </w:rPr>
        <w:softHyphen/>
        <w:t>зан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>му в спи</w:t>
      </w:r>
      <w:r w:rsidR="00B76F79">
        <w:rPr>
          <w:rFonts w:ascii="Arial" w:hAnsi="Arial" w:cs="Arial"/>
          <w:sz w:val="20"/>
          <w:szCs w:val="20"/>
        </w:rPr>
        <w:softHyphen/>
        <w:t xml:space="preserve">ске лиц, </w:t>
      </w:r>
      <w:r>
        <w:rPr>
          <w:rFonts w:ascii="Arial" w:hAnsi="Arial" w:cs="Arial"/>
          <w:sz w:val="20"/>
          <w:szCs w:val="20"/>
        </w:rPr>
        <w:t>име</w:t>
      </w:r>
      <w:r>
        <w:rPr>
          <w:rFonts w:ascii="Arial" w:hAnsi="Arial" w:cs="Arial"/>
          <w:sz w:val="20"/>
          <w:szCs w:val="20"/>
        </w:rPr>
        <w:softHyphen/>
        <w:t>ю</w:t>
      </w:r>
      <w:r>
        <w:rPr>
          <w:rFonts w:ascii="Arial" w:hAnsi="Arial" w:cs="Arial"/>
          <w:sz w:val="20"/>
          <w:szCs w:val="20"/>
        </w:rPr>
        <w:softHyphen/>
        <w:t>щих пра</w:t>
      </w:r>
      <w:r>
        <w:rPr>
          <w:rFonts w:ascii="Arial" w:hAnsi="Arial" w:cs="Arial"/>
          <w:sz w:val="20"/>
          <w:szCs w:val="20"/>
        </w:rPr>
        <w:softHyphen/>
        <w:t>во на уча</w:t>
      </w:r>
      <w:r>
        <w:rPr>
          <w:rFonts w:ascii="Arial" w:hAnsi="Arial" w:cs="Arial"/>
          <w:sz w:val="20"/>
          <w:szCs w:val="20"/>
        </w:rPr>
        <w:softHyphen/>
        <w:t>стие в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щем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нии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 (его пред</w:t>
      </w:r>
      <w:r w:rsidR="00B76F79">
        <w:rPr>
          <w:rFonts w:ascii="Arial" w:hAnsi="Arial" w:cs="Arial"/>
          <w:sz w:val="20"/>
          <w:szCs w:val="20"/>
        </w:rPr>
        <w:softHyphen/>
        <w:t>ста</w:t>
      </w:r>
      <w:r w:rsidR="00B76F79">
        <w:rPr>
          <w:rFonts w:ascii="Arial" w:hAnsi="Arial" w:cs="Arial"/>
          <w:sz w:val="20"/>
          <w:szCs w:val="20"/>
        </w:rPr>
        <w:softHyphen/>
        <w:t>ви</w:t>
      </w:r>
      <w:r w:rsidR="00B76F79">
        <w:rPr>
          <w:rFonts w:ascii="Arial" w:hAnsi="Arial" w:cs="Arial"/>
          <w:sz w:val="20"/>
          <w:szCs w:val="20"/>
        </w:rPr>
        <w:softHyphen/>
        <w:t>те</w:t>
      </w:r>
      <w:r w:rsidR="00B76F79">
        <w:rPr>
          <w:rFonts w:ascii="Arial" w:hAnsi="Arial" w:cs="Arial"/>
          <w:sz w:val="20"/>
          <w:szCs w:val="20"/>
        </w:rPr>
        <w:softHyphen/>
        <w:t>лю), за</w:t>
      </w:r>
      <w:r w:rsidR="00B76F79">
        <w:rPr>
          <w:rFonts w:ascii="Arial" w:hAnsi="Arial" w:cs="Arial"/>
          <w:sz w:val="20"/>
          <w:szCs w:val="20"/>
        </w:rPr>
        <w:softHyphen/>
        <w:t>ре</w:t>
      </w:r>
      <w:r w:rsidR="00B76F79">
        <w:rPr>
          <w:rFonts w:ascii="Arial" w:hAnsi="Arial" w:cs="Arial"/>
          <w:sz w:val="20"/>
          <w:szCs w:val="20"/>
        </w:rPr>
        <w:softHyphen/>
        <w:t>ги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ри</w:t>
      </w:r>
      <w:r w:rsidR="00B76F79"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t>ро</w:t>
      </w:r>
      <w:r>
        <w:rPr>
          <w:rFonts w:ascii="Arial" w:hAnsi="Arial" w:cs="Arial"/>
          <w:sz w:val="20"/>
          <w:szCs w:val="20"/>
        </w:rPr>
        <w:softHyphen/>
        <w:t>вав</w:t>
      </w:r>
      <w:r>
        <w:rPr>
          <w:rFonts w:ascii="Arial" w:hAnsi="Arial" w:cs="Arial"/>
          <w:sz w:val="20"/>
          <w:szCs w:val="20"/>
        </w:rPr>
        <w:softHyphen/>
        <w:t>ше</w:t>
      </w:r>
      <w:r>
        <w:rPr>
          <w:rFonts w:ascii="Arial" w:hAnsi="Arial" w:cs="Arial"/>
          <w:sz w:val="20"/>
          <w:szCs w:val="20"/>
        </w:rPr>
        <w:softHyphen/>
        <w:t>му</w:t>
      </w:r>
      <w:r>
        <w:rPr>
          <w:rFonts w:ascii="Arial" w:hAnsi="Arial" w:cs="Arial"/>
          <w:sz w:val="20"/>
          <w:szCs w:val="20"/>
        </w:rPr>
        <w:softHyphen/>
        <w:t>ся для уча</w:t>
      </w:r>
      <w:r>
        <w:rPr>
          <w:rFonts w:ascii="Arial" w:hAnsi="Arial" w:cs="Arial"/>
          <w:sz w:val="20"/>
          <w:szCs w:val="20"/>
        </w:rPr>
        <w:softHyphen/>
        <w:t>стия в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щем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нии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ров, за ис</w:t>
      </w:r>
      <w:r w:rsidR="00B76F79">
        <w:rPr>
          <w:rFonts w:ascii="Arial" w:hAnsi="Arial" w:cs="Arial"/>
          <w:sz w:val="20"/>
          <w:szCs w:val="20"/>
        </w:rPr>
        <w:softHyphen/>
        <w:t>к</w:t>
      </w:r>
      <w:r w:rsidR="00B76F79">
        <w:rPr>
          <w:rFonts w:ascii="Arial" w:hAnsi="Arial" w:cs="Arial"/>
          <w:sz w:val="20"/>
          <w:szCs w:val="20"/>
        </w:rPr>
        <w:softHyphen/>
        <w:t>лю</w:t>
      </w:r>
      <w:r w:rsidR="00B76F79">
        <w:rPr>
          <w:rFonts w:ascii="Arial" w:hAnsi="Arial" w:cs="Arial"/>
          <w:sz w:val="20"/>
          <w:szCs w:val="20"/>
        </w:rPr>
        <w:softHyphen/>
        <w:t>че</w:t>
      </w:r>
      <w:r w:rsidR="00B76F79">
        <w:rPr>
          <w:rFonts w:ascii="Arial" w:hAnsi="Arial" w:cs="Arial"/>
          <w:sz w:val="20"/>
          <w:szCs w:val="20"/>
        </w:rPr>
        <w:softHyphen/>
        <w:t>ни</w:t>
      </w:r>
      <w:r w:rsidR="00B76F79">
        <w:rPr>
          <w:rFonts w:ascii="Arial" w:hAnsi="Arial" w:cs="Arial"/>
          <w:sz w:val="20"/>
          <w:szCs w:val="20"/>
        </w:rPr>
        <w:softHyphen/>
        <w:t>ем слу</w:t>
      </w:r>
      <w:r w:rsidR="00B76F79">
        <w:rPr>
          <w:rFonts w:ascii="Arial" w:hAnsi="Arial" w:cs="Arial"/>
          <w:sz w:val="20"/>
          <w:szCs w:val="20"/>
        </w:rPr>
        <w:softHyphen/>
        <w:t>ча</w:t>
      </w:r>
      <w:r w:rsidR="00B76F79">
        <w:rPr>
          <w:rFonts w:ascii="Arial" w:hAnsi="Arial" w:cs="Arial"/>
          <w:sz w:val="20"/>
          <w:szCs w:val="20"/>
        </w:rPr>
        <w:softHyphen/>
        <w:t>ев, пре</w:t>
      </w:r>
      <w:r w:rsidR="00B76F79">
        <w:rPr>
          <w:rFonts w:ascii="Arial" w:hAnsi="Arial" w:cs="Arial"/>
          <w:sz w:val="20"/>
          <w:szCs w:val="20"/>
        </w:rPr>
        <w:softHyphen/>
        <w:t>д</w:t>
      </w:r>
      <w:r w:rsidR="00B76F79">
        <w:rPr>
          <w:rFonts w:ascii="Arial" w:hAnsi="Arial" w:cs="Arial"/>
          <w:sz w:val="20"/>
          <w:szCs w:val="20"/>
        </w:rPr>
        <w:softHyphen/>
        <w:t>у</w:t>
      </w:r>
      <w:r w:rsidR="00B76F79">
        <w:rPr>
          <w:rFonts w:ascii="Arial" w:hAnsi="Arial" w:cs="Arial"/>
          <w:sz w:val="20"/>
          <w:szCs w:val="20"/>
        </w:rPr>
        <w:softHyphen/>
        <w:t>смо</w:t>
      </w:r>
      <w:r w:rsidR="00B76F79">
        <w:rPr>
          <w:rFonts w:ascii="Arial" w:hAnsi="Arial" w:cs="Arial"/>
          <w:sz w:val="20"/>
          <w:szCs w:val="20"/>
        </w:rPr>
        <w:softHyphen/>
        <w:t>т</w:t>
      </w:r>
      <w:r w:rsidR="00B76F79">
        <w:rPr>
          <w:rFonts w:ascii="Arial" w:hAnsi="Arial" w:cs="Arial"/>
          <w:sz w:val="20"/>
          <w:szCs w:val="20"/>
        </w:rPr>
        <w:softHyphen/>
        <w:t>рен</w:t>
      </w:r>
      <w:r w:rsidR="00B76F79">
        <w:rPr>
          <w:rFonts w:ascii="Arial" w:hAnsi="Arial" w:cs="Arial"/>
          <w:sz w:val="20"/>
          <w:szCs w:val="20"/>
        </w:rPr>
        <w:softHyphen/>
        <w:t>ных аб</w:t>
      </w:r>
      <w:r w:rsidR="00B76F79">
        <w:rPr>
          <w:rFonts w:ascii="Arial" w:hAnsi="Arial" w:cs="Arial"/>
          <w:sz w:val="20"/>
          <w:szCs w:val="20"/>
        </w:rPr>
        <w:softHyphen/>
        <w:t>за</w:t>
      </w:r>
      <w:r w:rsidR="00B76F79">
        <w:rPr>
          <w:rFonts w:ascii="Arial" w:hAnsi="Arial" w:cs="Arial"/>
          <w:sz w:val="20"/>
          <w:szCs w:val="20"/>
        </w:rPr>
        <w:softHyphen/>
        <w:t>цем вто</w:t>
      </w:r>
      <w:r w:rsidR="00B76F79">
        <w:rPr>
          <w:rFonts w:ascii="Arial" w:hAnsi="Arial" w:cs="Arial"/>
          <w:sz w:val="20"/>
          <w:szCs w:val="20"/>
        </w:rPr>
        <w:softHyphen/>
        <w:t>рым на</w:t>
      </w:r>
      <w:r w:rsidR="00B76F79">
        <w:rPr>
          <w:rFonts w:ascii="Arial" w:hAnsi="Arial" w:cs="Arial"/>
          <w:sz w:val="20"/>
          <w:szCs w:val="20"/>
        </w:rPr>
        <w:softHyphen/>
        <w:t>сто</w:t>
      </w:r>
      <w:r w:rsidR="00B76F79">
        <w:rPr>
          <w:rFonts w:ascii="Arial" w:hAnsi="Arial" w:cs="Arial"/>
          <w:sz w:val="20"/>
          <w:szCs w:val="20"/>
        </w:rPr>
        <w:softHyphen/>
        <w:t>я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пун</w:t>
      </w:r>
      <w:r w:rsidR="00B76F79">
        <w:rPr>
          <w:rFonts w:ascii="Arial" w:hAnsi="Arial" w:cs="Arial"/>
          <w:sz w:val="20"/>
          <w:szCs w:val="20"/>
        </w:rPr>
        <w:softHyphen/>
        <w:t>к</w:t>
      </w:r>
      <w:r w:rsidR="00B76F79">
        <w:rPr>
          <w:rFonts w:ascii="Arial" w:hAnsi="Arial" w:cs="Arial"/>
          <w:sz w:val="20"/>
          <w:szCs w:val="20"/>
        </w:rPr>
        <w:softHyphen/>
        <w:t>та.</w:t>
      </w:r>
    </w:p>
    <w:p w:rsidR="00B76F79" w:rsidRPr="002E20C4" w:rsidRDefault="00694333" w:rsidP="00E928BF">
      <w:pPr>
        <w:tabs>
          <w:tab w:val="left" w:pos="0"/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При проведении О</w:t>
      </w:r>
      <w:r w:rsidR="00B76F79" w:rsidRPr="002E20C4">
        <w:rPr>
          <w:rFonts w:ascii="Arial" w:hAnsi="Arial" w:cs="Arial"/>
          <w:sz w:val="20"/>
          <w:szCs w:val="20"/>
        </w:rPr>
        <w:t>бщего собрания акционеров в форме зао</w:t>
      </w:r>
      <w:r>
        <w:rPr>
          <w:rFonts w:ascii="Arial" w:hAnsi="Arial" w:cs="Arial"/>
          <w:sz w:val="20"/>
          <w:szCs w:val="20"/>
        </w:rPr>
        <w:t>чного голосования и проведении Общего собрания акционеров О</w:t>
      </w:r>
      <w:r w:rsidR="00B76F79" w:rsidRPr="002E20C4">
        <w:rPr>
          <w:rFonts w:ascii="Arial" w:hAnsi="Arial" w:cs="Arial"/>
          <w:sz w:val="20"/>
          <w:szCs w:val="20"/>
        </w:rPr>
        <w:t>бщества с направление</w:t>
      </w:r>
      <w:r w:rsidR="00B76F79">
        <w:rPr>
          <w:rFonts w:ascii="Arial" w:hAnsi="Arial" w:cs="Arial"/>
          <w:sz w:val="20"/>
          <w:szCs w:val="20"/>
        </w:rPr>
        <w:t>м</w:t>
      </w:r>
      <w:r w:rsidR="00B76F79" w:rsidRPr="002E20C4">
        <w:rPr>
          <w:rFonts w:ascii="Arial" w:hAnsi="Arial" w:cs="Arial"/>
          <w:sz w:val="20"/>
          <w:szCs w:val="20"/>
        </w:rPr>
        <w:t xml:space="preserve"> (вручение</w:t>
      </w:r>
      <w:r w:rsidR="00B76F79">
        <w:rPr>
          <w:rFonts w:ascii="Arial" w:hAnsi="Arial" w:cs="Arial"/>
          <w:sz w:val="20"/>
          <w:szCs w:val="20"/>
        </w:rPr>
        <w:t>м</w:t>
      </w:r>
      <w:r>
        <w:rPr>
          <w:rFonts w:ascii="Arial" w:hAnsi="Arial" w:cs="Arial"/>
          <w:sz w:val="20"/>
          <w:szCs w:val="20"/>
        </w:rPr>
        <w:t xml:space="preserve">) бюллетеней до проведения </w:t>
      </w:r>
      <w:r>
        <w:rPr>
          <w:rFonts w:ascii="Arial" w:hAnsi="Arial" w:cs="Arial"/>
          <w:sz w:val="20"/>
          <w:szCs w:val="20"/>
        </w:rPr>
        <w:lastRenderedPageBreak/>
        <w:t>О</w:t>
      </w:r>
      <w:r w:rsidR="00B76F79" w:rsidRPr="002E20C4">
        <w:rPr>
          <w:rFonts w:ascii="Arial" w:hAnsi="Arial" w:cs="Arial"/>
          <w:sz w:val="20"/>
          <w:szCs w:val="20"/>
        </w:rPr>
        <w:t xml:space="preserve">бщего собрания акционеров бюллетень для голосования должен быть направлен или вручен под роспись каждому лицу, указанному в списке лиц, имеющих право на участие в </w:t>
      </w:r>
      <w:r>
        <w:rPr>
          <w:rFonts w:ascii="Arial" w:hAnsi="Arial" w:cs="Arial"/>
          <w:sz w:val="20"/>
          <w:szCs w:val="20"/>
        </w:rPr>
        <w:t>О</w:t>
      </w:r>
      <w:r w:rsidR="00B76F79" w:rsidRPr="002E20C4">
        <w:rPr>
          <w:rFonts w:ascii="Arial" w:hAnsi="Arial" w:cs="Arial"/>
          <w:sz w:val="20"/>
          <w:szCs w:val="20"/>
        </w:rPr>
        <w:t xml:space="preserve">бщем собрании акционеров, </w:t>
      </w:r>
      <w:r w:rsidR="00B76F79" w:rsidRPr="00D97AD2">
        <w:rPr>
          <w:rFonts w:ascii="Arial" w:hAnsi="Arial" w:cs="Arial"/>
          <w:sz w:val="20"/>
          <w:szCs w:val="20"/>
        </w:rPr>
        <w:t>в срок, предусмотренный законодательством Российской Федерации</w:t>
      </w:r>
      <w:r>
        <w:rPr>
          <w:rFonts w:ascii="Arial" w:hAnsi="Arial" w:cs="Arial"/>
          <w:sz w:val="20"/>
          <w:szCs w:val="20"/>
        </w:rPr>
        <w:t xml:space="preserve"> и настоящим Положением</w:t>
      </w:r>
      <w:r w:rsidR="00B76F79" w:rsidRPr="002E20C4">
        <w:rPr>
          <w:rFonts w:ascii="Arial" w:hAnsi="Arial" w:cs="Arial"/>
          <w:sz w:val="20"/>
          <w:szCs w:val="20"/>
        </w:rPr>
        <w:t>.</w:t>
      </w:r>
      <w:proofErr w:type="gramEnd"/>
    </w:p>
    <w:p w:rsidR="00B76F79" w:rsidRDefault="00694333" w:rsidP="00694333">
      <w:pPr>
        <w:tabs>
          <w:tab w:val="left" w:pos="0"/>
          <w:tab w:val="left" w:pos="709"/>
        </w:tabs>
        <w:spacing w:line="320" w:lineRule="atLeast"/>
        <w:ind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11.5. Если голосование на О</w:t>
      </w:r>
      <w:r w:rsidR="00B76F79" w:rsidRPr="002E20C4">
        <w:rPr>
          <w:rFonts w:ascii="Arial" w:hAnsi="Arial" w:cs="Arial"/>
          <w:sz w:val="20"/>
          <w:szCs w:val="20"/>
        </w:rPr>
        <w:t>бщем собрании</w:t>
      </w:r>
      <w:r>
        <w:rPr>
          <w:rFonts w:ascii="Arial" w:hAnsi="Arial" w:cs="Arial"/>
          <w:sz w:val="20"/>
          <w:szCs w:val="20"/>
        </w:rPr>
        <w:t xml:space="preserve"> акционеров</w:t>
      </w:r>
      <w:r w:rsidR="00B76F79" w:rsidRPr="002E20C4">
        <w:rPr>
          <w:rFonts w:ascii="Arial" w:hAnsi="Arial" w:cs="Arial"/>
          <w:sz w:val="20"/>
          <w:szCs w:val="20"/>
        </w:rPr>
        <w:t xml:space="preserve">, проводимом в форме </w:t>
      </w:r>
      <w:r w:rsidR="00B76F79">
        <w:rPr>
          <w:rFonts w:ascii="Arial" w:hAnsi="Arial" w:cs="Arial"/>
          <w:sz w:val="20"/>
          <w:szCs w:val="20"/>
        </w:rPr>
        <w:t>совместного присутствия</w:t>
      </w:r>
      <w:r w:rsidR="00B76F79" w:rsidRPr="002E20C4">
        <w:rPr>
          <w:rFonts w:ascii="Arial" w:hAnsi="Arial" w:cs="Arial"/>
          <w:sz w:val="20"/>
          <w:szCs w:val="20"/>
        </w:rPr>
        <w:t>, может осущ</w:t>
      </w:r>
      <w:r>
        <w:rPr>
          <w:rFonts w:ascii="Arial" w:hAnsi="Arial" w:cs="Arial"/>
          <w:sz w:val="20"/>
          <w:szCs w:val="20"/>
        </w:rPr>
        <w:t>ествляться путем направления в О</w:t>
      </w:r>
      <w:r w:rsidR="00B76F79" w:rsidRPr="002E20C4">
        <w:rPr>
          <w:rFonts w:ascii="Arial" w:hAnsi="Arial" w:cs="Arial"/>
          <w:sz w:val="20"/>
          <w:szCs w:val="20"/>
        </w:rPr>
        <w:t>бщество заполненных бюллетеней для голосования, по требованию лиц, регистрирующихся дл</w:t>
      </w:r>
      <w:r>
        <w:rPr>
          <w:rFonts w:ascii="Arial" w:hAnsi="Arial" w:cs="Arial"/>
          <w:sz w:val="20"/>
          <w:szCs w:val="20"/>
        </w:rPr>
        <w:t>я участия в О</w:t>
      </w:r>
      <w:r w:rsidR="00B76F79" w:rsidRPr="002E20C4">
        <w:rPr>
          <w:rFonts w:ascii="Arial" w:hAnsi="Arial" w:cs="Arial"/>
          <w:sz w:val="20"/>
          <w:szCs w:val="20"/>
        </w:rPr>
        <w:t>бщем собрании, бюллетени которых не полу</w:t>
      </w:r>
      <w:r>
        <w:rPr>
          <w:rFonts w:ascii="Arial" w:hAnsi="Arial" w:cs="Arial"/>
          <w:sz w:val="20"/>
          <w:szCs w:val="20"/>
        </w:rPr>
        <w:t>чены О</w:t>
      </w:r>
      <w:r w:rsidR="00B76F79" w:rsidRPr="002E20C4">
        <w:rPr>
          <w:rFonts w:ascii="Arial" w:hAnsi="Arial" w:cs="Arial"/>
          <w:sz w:val="20"/>
          <w:szCs w:val="20"/>
        </w:rPr>
        <w:t xml:space="preserve">бществом или получены </w:t>
      </w:r>
      <w:proofErr w:type="gramStart"/>
      <w:r w:rsidR="00B76F79" w:rsidRPr="002E20C4">
        <w:rPr>
          <w:rFonts w:ascii="Arial" w:hAnsi="Arial" w:cs="Arial"/>
          <w:sz w:val="20"/>
          <w:szCs w:val="20"/>
        </w:rPr>
        <w:t>позднее</w:t>
      </w:r>
      <w:proofErr w:type="gramEnd"/>
      <w:r w:rsidR="00B76F79" w:rsidRPr="002E20C4">
        <w:rPr>
          <w:rFonts w:ascii="Arial" w:hAnsi="Arial" w:cs="Arial"/>
          <w:sz w:val="20"/>
          <w:szCs w:val="20"/>
        </w:rPr>
        <w:t xml:space="preserve"> чем за два дня до даты проведения собрания, им могут быть выданы бюллетени для голосования с отметкой об их повторной выдаче.</w:t>
      </w:r>
    </w:p>
    <w:p w:rsidR="006A48F2" w:rsidRPr="006A48F2" w:rsidRDefault="00694333" w:rsidP="00E928BF">
      <w:pPr>
        <w:widowControl w:val="0"/>
        <w:spacing w:line="320" w:lineRule="atLeast"/>
        <w:ind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11.6</w:t>
      </w:r>
      <w:r w:rsidR="006A48F2">
        <w:rPr>
          <w:rFonts w:ascii="Arial" w:hAnsi="Arial" w:cs="Arial"/>
          <w:sz w:val="20"/>
          <w:szCs w:val="20"/>
        </w:rPr>
        <w:t xml:space="preserve">. </w:t>
      </w:r>
      <w:r w:rsidR="006A48F2" w:rsidRPr="006A48F2">
        <w:rPr>
          <w:rFonts w:ascii="Arial" w:hAnsi="Arial" w:cs="Arial"/>
          <w:sz w:val="20"/>
          <w:szCs w:val="20"/>
        </w:rPr>
        <w:t xml:space="preserve">При голосовании, осуществляемом бюллетенями для голосования, засчитываются голоса по тем вопросам, по которым голосующим оставлен только один из возможных вариантов голосования. Бюллетени для голосования, заполненные с нарушением указанного требования, признаются недействительными. </w:t>
      </w:r>
    </w:p>
    <w:p w:rsidR="006A48F2" w:rsidRPr="006A48F2" w:rsidRDefault="006A48F2" w:rsidP="00694333">
      <w:pPr>
        <w:spacing w:line="320" w:lineRule="atLeast"/>
        <w:ind w:firstLine="567"/>
        <w:rPr>
          <w:rFonts w:ascii="Arial" w:hAnsi="Arial" w:cs="Arial"/>
          <w:sz w:val="20"/>
          <w:szCs w:val="20"/>
        </w:rPr>
      </w:pPr>
      <w:r w:rsidRPr="006A48F2">
        <w:rPr>
          <w:rFonts w:ascii="Arial" w:hAnsi="Arial" w:cs="Arial"/>
          <w:sz w:val="20"/>
          <w:szCs w:val="20"/>
        </w:rPr>
        <w:t xml:space="preserve">Если вопрос, голосование по которому осуществляется бюллетенем для голосования, включает более одной формулировки решения по вопросу и вариант голосования «за» оставлен более чем у одной из предложенных формулировок, бюллетень признается недействительным. </w:t>
      </w:r>
    </w:p>
    <w:p w:rsidR="006A48F2" w:rsidRPr="006A48F2" w:rsidRDefault="00694333" w:rsidP="00E928BF">
      <w:pPr>
        <w:spacing w:line="320" w:lineRule="atLeast"/>
        <w:ind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Если при избрании Ревизионной комиссии О</w:t>
      </w:r>
      <w:r w:rsidR="006A48F2" w:rsidRPr="006A48F2">
        <w:rPr>
          <w:rFonts w:ascii="Arial" w:hAnsi="Arial" w:cs="Arial"/>
          <w:sz w:val="20"/>
          <w:szCs w:val="20"/>
        </w:rPr>
        <w:t>бщества вариант голосования «за» оставлен у большего числа кандидатов, чем имеется вакансий, бюллетень признается недействительным.</w:t>
      </w:r>
    </w:p>
    <w:p w:rsidR="006A48F2" w:rsidRPr="006A48F2" w:rsidRDefault="006A48F2" w:rsidP="00E928BF">
      <w:pPr>
        <w:spacing w:line="320" w:lineRule="atLeast"/>
        <w:ind w:firstLine="567"/>
        <w:rPr>
          <w:rFonts w:ascii="Arial" w:hAnsi="Arial" w:cs="Arial"/>
          <w:sz w:val="20"/>
          <w:szCs w:val="20"/>
        </w:rPr>
      </w:pPr>
      <w:r w:rsidRPr="006A48F2">
        <w:rPr>
          <w:rFonts w:ascii="Arial" w:hAnsi="Arial" w:cs="Arial"/>
          <w:sz w:val="20"/>
          <w:szCs w:val="20"/>
        </w:rPr>
        <w:t xml:space="preserve">Если при избрании </w:t>
      </w:r>
      <w:r w:rsidR="00694333">
        <w:rPr>
          <w:rFonts w:ascii="Arial" w:hAnsi="Arial" w:cs="Arial"/>
          <w:sz w:val="20"/>
          <w:szCs w:val="20"/>
        </w:rPr>
        <w:t>С</w:t>
      </w:r>
      <w:r w:rsidRPr="006A48F2">
        <w:rPr>
          <w:rFonts w:ascii="Arial" w:hAnsi="Arial" w:cs="Arial"/>
          <w:sz w:val="20"/>
          <w:szCs w:val="20"/>
        </w:rPr>
        <w:t xml:space="preserve">четной комиссии </w:t>
      </w:r>
      <w:r w:rsidR="00694333">
        <w:rPr>
          <w:rFonts w:ascii="Arial" w:hAnsi="Arial" w:cs="Arial"/>
          <w:sz w:val="20"/>
          <w:szCs w:val="20"/>
        </w:rPr>
        <w:t>О</w:t>
      </w:r>
      <w:r w:rsidRPr="006A48F2">
        <w:rPr>
          <w:rFonts w:ascii="Arial" w:hAnsi="Arial" w:cs="Arial"/>
          <w:sz w:val="20"/>
          <w:szCs w:val="20"/>
        </w:rPr>
        <w:t>бщества вариант голосования «за» оставлен у большего числа кандидатов, чем имеется вакансий, бюллетень признается недействительным.</w:t>
      </w:r>
    </w:p>
    <w:p w:rsidR="006A48F2" w:rsidRPr="006A48F2" w:rsidRDefault="006A48F2" w:rsidP="00E928BF">
      <w:pPr>
        <w:widowControl w:val="0"/>
        <w:spacing w:line="320" w:lineRule="atLeast"/>
        <w:ind w:firstLine="567"/>
        <w:rPr>
          <w:rFonts w:ascii="Arial" w:hAnsi="Arial" w:cs="Arial"/>
          <w:sz w:val="20"/>
          <w:szCs w:val="20"/>
        </w:rPr>
      </w:pPr>
      <w:r w:rsidRPr="006A48F2">
        <w:rPr>
          <w:rFonts w:ascii="Arial" w:hAnsi="Arial" w:cs="Arial"/>
          <w:sz w:val="20"/>
          <w:szCs w:val="20"/>
        </w:rPr>
        <w:t xml:space="preserve">Если при кумулятивном голосовании по выборам </w:t>
      </w:r>
      <w:r w:rsidR="00694333">
        <w:rPr>
          <w:rFonts w:ascii="Arial" w:hAnsi="Arial" w:cs="Arial"/>
          <w:sz w:val="20"/>
          <w:szCs w:val="20"/>
        </w:rPr>
        <w:t>С</w:t>
      </w:r>
      <w:r w:rsidRPr="006A48F2">
        <w:rPr>
          <w:rFonts w:ascii="Arial" w:hAnsi="Arial" w:cs="Arial"/>
          <w:sz w:val="20"/>
          <w:szCs w:val="20"/>
        </w:rPr>
        <w:t xml:space="preserve">овета директоров </w:t>
      </w:r>
      <w:r w:rsidR="00694333">
        <w:rPr>
          <w:rFonts w:ascii="Arial" w:hAnsi="Arial" w:cs="Arial"/>
          <w:sz w:val="20"/>
          <w:szCs w:val="20"/>
        </w:rPr>
        <w:t>О</w:t>
      </w:r>
      <w:r w:rsidRPr="006A48F2">
        <w:rPr>
          <w:rFonts w:ascii="Arial" w:hAnsi="Arial" w:cs="Arial"/>
          <w:sz w:val="20"/>
          <w:szCs w:val="20"/>
        </w:rPr>
        <w:t xml:space="preserve">бщества акционер распределил между кандидатами большее количество голосов, чем имеется в его распоряжении, бюллетень признается недействительным. </w:t>
      </w:r>
    </w:p>
    <w:p w:rsidR="006A48F2" w:rsidRPr="006A48F2" w:rsidRDefault="006A48F2" w:rsidP="00E928BF">
      <w:pPr>
        <w:widowControl w:val="0"/>
        <w:spacing w:line="320" w:lineRule="atLeast"/>
        <w:ind w:firstLine="567"/>
        <w:rPr>
          <w:rFonts w:ascii="Arial" w:hAnsi="Arial" w:cs="Arial"/>
          <w:sz w:val="20"/>
          <w:szCs w:val="20"/>
        </w:rPr>
      </w:pPr>
      <w:r w:rsidRPr="006A48F2">
        <w:rPr>
          <w:rFonts w:ascii="Arial" w:hAnsi="Arial" w:cs="Arial"/>
          <w:sz w:val="20"/>
          <w:szCs w:val="20"/>
        </w:rPr>
        <w:t>Если бюллетень для голосования содержит несколько вопросов, поставленных на голосование, несоблюдение вышеуказанных требований в отношении одного или нескольких вопросов не влечет за собой признания бюллетеня для голосования недействительным в целом.</w:t>
      </w:r>
    </w:p>
    <w:p w:rsidR="006A48F2" w:rsidRPr="006A48F2" w:rsidRDefault="006A48F2" w:rsidP="00E928BF">
      <w:pPr>
        <w:widowControl w:val="0"/>
        <w:spacing w:line="320" w:lineRule="atLeast"/>
        <w:ind w:firstLine="567"/>
        <w:rPr>
          <w:rFonts w:ascii="Arial" w:hAnsi="Arial" w:cs="Arial"/>
          <w:sz w:val="20"/>
          <w:szCs w:val="20"/>
        </w:rPr>
      </w:pPr>
      <w:proofErr w:type="gramStart"/>
      <w:r w:rsidRPr="006A48F2">
        <w:rPr>
          <w:rFonts w:ascii="Arial" w:hAnsi="Arial" w:cs="Arial"/>
          <w:sz w:val="20"/>
          <w:szCs w:val="20"/>
        </w:rPr>
        <w:t>При признании бюллетеня для голосования недействительным голоса по содержащимся в нем вопросам не подсчитываются.</w:t>
      </w:r>
      <w:proofErr w:type="gramEnd"/>
    </w:p>
    <w:p w:rsidR="00B76F79" w:rsidRPr="00694333" w:rsidRDefault="006A48F2" w:rsidP="00694333">
      <w:pPr>
        <w:widowControl w:val="0"/>
        <w:spacing w:line="320" w:lineRule="atLeast"/>
        <w:ind w:firstLine="567"/>
        <w:rPr>
          <w:rFonts w:ascii="Arial" w:hAnsi="Arial" w:cs="Arial"/>
          <w:sz w:val="20"/>
          <w:szCs w:val="20"/>
        </w:rPr>
      </w:pPr>
      <w:r w:rsidRPr="006A48F2">
        <w:rPr>
          <w:rFonts w:ascii="Arial" w:hAnsi="Arial" w:cs="Arial"/>
          <w:sz w:val="20"/>
          <w:szCs w:val="20"/>
        </w:rPr>
        <w:t xml:space="preserve">Правила настоящего пункта применяются с учетом ограничений, предусмотренных действующим законодательством. </w:t>
      </w:r>
    </w:p>
    <w:p w:rsidR="00B76F79" w:rsidRDefault="00B76F79" w:rsidP="00694333">
      <w:pPr>
        <w:tabs>
          <w:tab w:val="left" w:pos="0"/>
          <w:tab w:val="left" w:pos="709"/>
        </w:tabs>
        <w:spacing w:line="320" w:lineRule="atLeast"/>
        <w:ind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694333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.</w:t>
      </w:r>
      <w:r w:rsidR="00694333">
        <w:rPr>
          <w:rFonts w:ascii="Arial" w:hAnsi="Arial" w:cs="Arial"/>
          <w:sz w:val="20"/>
          <w:szCs w:val="20"/>
        </w:rPr>
        <w:t>7.</w:t>
      </w:r>
      <w:r>
        <w:rPr>
          <w:rFonts w:ascii="Arial" w:hAnsi="Arial" w:cs="Arial"/>
          <w:sz w:val="20"/>
          <w:szCs w:val="20"/>
        </w:rPr>
        <w:t xml:space="preserve"> При про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нии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в фор</w:t>
      </w:r>
      <w:r>
        <w:rPr>
          <w:rFonts w:ascii="Arial" w:hAnsi="Arial" w:cs="Arial"/>
          <w:sz w:val="20"/>
          <w:szCs w:val="20"/>
        </w:rPr>
        <w:softHyphen/>
        <w:t>ме со</w:t>
      </w:r>
      <w:r>
        <w:rPr>
          <w:rFonts w:ascii="Arial" w:hAnsi="Arial" w:cs="Arial"/>
          <w:sz w:val="20"/>
          <w:szCs w:val="20"/>
        </w:rPr>
        <w:softHyphen/>
        <w:t>в</w:t>
      </w:r>
      <w:r>
        <w:rPr>
          <w:rFonts w:ascii="Arial" w:hAnsi="Arial" w:cs="Arial"/>
          <w:sz w:val="20"/>
          <w:szCs w:val="20"/>
        </w:rPr>
        <w:softHyphen/>
        <w:t>ме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го при</w:t>
      </w:r>
      <w:r>
        <w:rPr>
          <w:rFonts w:ascii="Arial" w:hAnsi="Arial" w:cs="Arial"/>
          <w:sz w:val="20"/>
          <w:szCs w:val="20"/>
        </w:rPr>
        <w:softHyphen/>
        <w:t>сут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вия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 для об</w:t>
      </w:r>
      <w:r>
        <w:rPr>
          <w:rFonts w:ascii="Arial" w:hAnsi="Arial" w:cs="Arial"/>
          <w:sz w:val="20"/>
          <w:szCs w:val="20"/>
        </w:rPr>
        <w:softHyphen/>
        <w:t>су</w:t>
      </w:r>
      <w:r>
        <w:rPr>
          <w:rFonts w:ascii="Arial" w:hAnsi="Arial" w:cs="Arial"/>
          <w:sz w:val="20"/>
          <w:szCs w:val="20"/>
        </w:rPr>
        <w:softHyphen/>
        <w:t>ж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ния во</w:t>
      </w:r>
      <w:r>
        <w:rPr>
          <w:rFonts w:ascii="Arial" w:hAnsi="Arial" w:cs="Arial"/>
          <w:sz w:val="20"/>
          <w:szCs w:val="20"/>
        </w:rPr>
        <w:softHyphen/>
        <w:t>п</w:t>
      </w:r>
      <w:r>
        <w:rPr>
          <w:rFonts w:ascii="Arial" w:hAnsi="Arial" w:cs="Arial"/>
          <w:sz w:val="20"/>
          <w:szCs w:val="20"/>
        </w:rPr>
        <w:softHyphen/>
        <w:t>ро</w:t>
      </w:r>
      <w:r>
        <w:rPr>
          <w:rFonts w:ascii="Arial" w:hAnsi="Arial" w:cs="Arial"/>
          <w:sz w:val="20"/>
          <w:szCs w:val="20"/>
        </w:rPr>
        <w:softHyphen/>
        <w:t>сов по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ки дня и при</w:t>
      </w:r>
      <w:r>
        <w:rPr>
          <w:rFonts w:ascii="Arial" w:hAnsi="Arial" w:cs="Arial"/>
          <w:sz w:val="20"/>
          <w:szCs w:val="20"/>
        </w:rPr>
        <w:softHyphen/>
        <w:t>ня</w:t>
      </w:r>
      <w:r>
        <w:rPr>
          <w:rFonts w:ascii="Arial" w:hAnsi="Arial" w:cs="Arial"/>
          <w:sz w:val="20"/>
          <w:szCs w:val="20"/>
        </w:rPr>
        <w:softHyphen/>
        <w:t>тия ре</w:t>
      </w:r>
      <w:r>
        <w:rPr>
          <w:rFonts w:ascii="Arial" w:hAnsi="Arial" w:cs="Arial"/>
          <w:sz w:val="20"/>
          <w:szCs w:val="20"/>
        </w:rPr>
        <w:softHyphen/>
        <w:t>ше</w:t>
      </w:r>
      <w:r>
        <w:rPr>
          <w:rFonts w:ascii="Arial" w:hAnsi="Arial" w:cs="Arial"/>
          <w:sz w:val="20"/>
          <w:szCs w:val="20"/>
        </w:rPr>
        <w:softHyphen/>
        <w:t>ний по во</w:t>
      </w:r>
      <w:r>
        <w:rPr>
          <w:rFonts w:ascii="Arial" w:hAnsi="Arial" w:cs="Arial"/>
          <w:sz w:val="20"/>
          <w:szCs w:val="20"/>
        </w:rPr>
        <w:softHyphen/>
        <w:t>п</w:t>
      </w:r>
      <w:r>
        <w:rPr>
          <w:rFonts w:ascii="Arial" w:hAnsi="Arial" w:cs="Arial"/>
          <w:sz w:val="20"/>
          <w:szCs w:val="20"/>
        </w:rPr>
        <w:softHyphen/>
        <w:t>ро</w:t>
      </w:r>
      <w:r>
        <w:rPr>
          <w:rFonts w:ascii="Arial" w:hAnsi="Arial" w:cs="Arial"/>
          <w:sz w:val="20"/>
          <w:szCs w:val="20"/>
        </w:rPr>
        <w:softHyphen/>
        <w:t>сам, по</w:t>
      </w:r>
      <w:r>
        <w:rPr>
          <w:rFonts w:ascii="Arial" w:hAnsi="Arial" w:cs="Arial"/>
          <w:sz w:val="20"/>
          <w:szCs w:val="20"/>
        </w:rPr>
        <w:softHyphen/>
        <w:t>ста</w:t>
      </w:r>
      <w:r>
        <w:rPr>
          <w:rFonts w:ascii="Arial" w:hAnsi="Arial" w:cs="Arial"/>
          <w:sz w:val="20"/>
          <w:szCs w:val="20"/>
        </w:rPr>
        <w:softHyphen/>
        <w:t>в</w:t>
      </w:r>
      <w:r>
        <w:rPr>
          <w:rFonts w:ascii="Arial" w:hAnsi="Arial" w:cs="Arial"/>
          <w:sz w:val="20"/>
          <w:szCs w:val="20"/>
        </w:rPr>
        <w:softHyphen/>
        <w:t>лен</w:t>
      </w:r>
      <w:r>
        <w:rPr>
          <w:rFonts w:ascii="Arial" w:hAnsi="Arial" w:cs="Arial"/>
          <w:sz w:val="20"/>
          <w:szCs w:val="20"/>
        </w:rPr>
        <w:softHyphen/>
        <w:t>ным на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со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ние с пред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ри</w:t>
      </w:r>
      <w:r>
        <w:rPr>
          <w:rFonts w:ascii="Arial" w:hAnsi="Arial" w:cs="Arial"/>
          <w:sz w:val="20"/>
          <w:szCs w:val="20"/>
        </w:rPr>
        <w:softHyphen/>
        <w:t>тель</w:t>
      </w:r>
      <w:r>
        <w:rPr>
          <w:rFonts w:ascii="Arial" w:hAnsi="Arial" w:cs="Arial"/>
          <w:sz w:val="20"/>
          <w:szCs w:val="20"/>
        </w:rPr>
        <w:softHyphen/>
        <w:t>ным на</w:t>
      </w:r>
      <w:r>
        <w:rPr>
          <w:rFonts w:ascii="Arial" w:hAnsi="Arial" w:cs="Arial"/>
          <w:sz w:val="20"/>
          <w:szCs w:val="20"/>
        </w:rPr>
        <w:softHyphen/>
        <w:t>пра</w:t>
      </w:r>
      <w:r>
        <w:rPr>
          <w:rFonts w:ascii="Arial" w:hAnsi="Arial" w:cs="Arial"/>
          <w:sz w:val="20"/>
          <w:szCs w:val="20"/>
        </w:rPr>
        <w:softHyphen/>
        <w:t>в</w:t>
      </w:r>
      <w:r>
        <w:rPr>
          <w:rFonts w:ascii="Arial" w:hAnsi="Arial" w:cs="Arial"/>
          <w:sz w:val="20"/>
          <w:szCs w:val="20"/>
        </w:rPr>
        <w:softHyphen/>
        <w:t>ле</w:t>
      </w:r>
      <w:r>
        <w:rPr>
          <w:rFonts w:ascii="Arial" w:hAnsi="Arial" w:cs="Arial"/>
          <w:sz w:val="20"/>
          <w:szCs w:val="20"/>
        </w:rPr>
        <w:softHyphen/>
        <w:t>ни</w:t>
      </w:r>
      <w:r>
        <w:rPr>
          <w:rFonts w:ascii="Arial" w:hAnsi="Arial" w:cs="Arial"/>
          <w:sz w:val="20"/>
          <w:szCs w:val="20"/>
        </w:rPr>
        <w:softHyphen/>
        <w:t>ем (вру</w:t>
      </w:r>
      <w:r>
        <w:rPr>
          <w:rFonts w:ascii="Arial" w:hAnsi="Arial" w:cs="Arial"/>
          <w:sz w:val="20"/>
          <w:szCs w:val="20"/>
        </w:rPr>
        <w:softHyphen/>
        <w:t>че</w:t>
      </w:r>
      <w:r>
        <w:rPr>
          <w:rFonts w:ascii="Arial" w:hAnsi="Arial" w:cs="Arial"/>
          <w:sz w:val="20"/>
          <w:szCs w:val="20"/>
        </w:rPr>
        <w:softHyphen/>
        <w:t>ни</w:t>
      </w:r>
      <w:r>
        <w:rPr>
          <w:rFonts w:ascii="Arial" w:hAnsi="Arial" w:cs="Arial"/>
          <w:sz w:val="20"/>
          <w:szCs w:val="20"/>
        </w:rPr>
        <w:softHyphen/>
        <w:t>ем) бюл</w:t>
      </w:r>
      <w:r>
        <w:rPr>
          <w:rFonts w:ascii="Arial" w:hAnsi="Arial" w:cs="Arial"/>
          <w:sz w:val="20"/>
          <w:szCs w:val="20"/>
        </w:rPr>
        <w:softHyphen/>
        <w:t>ле</w:t>
      </w:r>
      <w:r>
        <w:rPr>
          <w:rFonts w:ascii="Arial" w:hAnsi="Arial" w:cs="Arial"/>
          <w:sz w:val="20"/>
          <w:szCs w:val="20"/>
        </w:rPr>
        <w:softHyphen/>
        <w:t>те</w:t>
      </w:r>
      <w:r>
        <w:rPr>
          <w:rFonts w:ascii="Arial" w:hAnsi="Arial" w:cs="Arial"/>
          <w:sz w:val="20"/>
          <w:szCs w:val="20"/>
        </w:rPr>
        <w:softHyphen/>
        <w:t>ней для го</w:t>
      </w:r>
      <w:r w:rsidR="00694333">
        <w:rPr>
          <w:rFonts w:ascii="Arial" w:hAnsi="Arial" w:cs="Arial"/>
          <w:sz w:val="20"/>
          <w:szCs w:val="20"/>
        </w:rPr>
        <w:softHyphen/>
        <w:t>ло</w:t>
      </w:r>
      <w:r w:rsidR="00694333">
        <w:rPr>
          <w:rFonts w:ascii="Arial" w:hAnsi="Arial" w:cs="Arial"/>
          <w:sz w:val="20"/>
          <w:szCs w:val="20"/>
        </w:rPr>
        <w:softHyphen/>
        <w:t>со</w:t>
      </w:r>
      <w:r w:rsidR="00694333">
        <w:rPr>
          <w:rFonts w:ascii="Arial" w:hAnsi="Arial" w:cs="Arial"/>
          <w:sz w:val="20"/>
          <w:szCs w:val="20"/>
        </w:rPr>
        <w:softHyphen/>
        <w:t>ва</w:t>
      </w:r>
      <w:r w:rsidR="00694333">
        <w:rPr>
          <w:rFonts w:ascii="Arial" w:hAnsi="Arial" w:cs="Arial"/>
          <w:sz w:val="20"/>
          <w:szCs w:val="20"/>
        </w:rPr>
        <w:softHyphen/>
        <w:t>ния до про</w:t>
      </w:r>
      <w:r w:rsidR="00694333">
        <w:rPr>
          <w:rFonts w:ascii="Arial" w:hAnsi="Arial" w:cs="Arial"/>
          <w:sz w:val="20"/>
          <w:szCs w:val="20"/>
        </w:rPr>
        <w:softHyphen/>
        <w:t>ве</w:t>
      </w:r>
      <w:r w:rsidR="00694333">
        <w:rPr>
          <w:rFonts w:ascii="Arial" w:hAnsi="Arial" w:cs="Arial"/>
          <w:sz w:val="20"/>
          <w:szCs w:val="20"/>
        </w:rPr>
        <w:softHyphen/>
        <w:t>де</w:t>
      </w:r>
      <w:r w:rsidR="00694333">
        <w:rPr>
          <w:rFonts w:ascii="Arial" w:hAnsi="Arial" w:cs="Arial"/>
          <w:sz w:val="20"/>
          <w:szCs w:val="20"/>
        </w:rPr>
        <w:softHyphen/>
        <w:t>ния 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го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ров, в бюл</w:t>
      </w:r>
      <w:r>
        <w:rPr>
          <w:rFonts w:ascii="Arial" w:hAnsi="Arial" w:cs="Arial"/>
          <w:sz w:val="20"/>
          <w:szCs w:val="20"/>
        </w:rPr>
        <w:softHyphen/>
        <w:t>ле</w:t>
      </w:r>
      <w:r>
        <w:rPr>
          <w:rFonts w:ascii="Arial" w:hAnsi="Arial" w:cs="Arial"/>
          <w:sz w:val="20"/>
          <w:szCs w:val="20"/>
        </w:rPr>
        <w:softHyphen/>
        <w:t>те</w:t>
      </w:r>
      <w:r>
        <w:rPr>
          <w:rFonts w:ascii="Arial" w:hAnsi="Arial" w:cs="Arial"/>
          <w:sz w:val="20"/>
          <w:szCs w:val="20"/>
        </w:rPr>
        <w:softHyphen/>
        <w:t>не для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со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ния дол</w:t>
      </w:r>
      <w:r>
        <w:rPr>
          <w:rFonts w:ascii="Arial" w:hAnsi="Arial" w:cs="Arial"/>
          <w:sz w:val="20"/>
          <w:szCs w:val="20"/>
        </w:rPr>
        <w:softHyphen/>
        <w:t>ж</w:t>
      </w:r>
      <w:r>
        <w:rPr>
          <w:rFonts w:ascii="Arial" w:hAnsi="Arial" w:cs="Arial"/>
          <w:sz w:val="20"/>
          <w:szCs w:val="20"/>
        </w:rPr>
        <w:softHyphen/>
        <w:t>ны быть ука</w:t>
      </w:r>
      <w:r>
        <w:rPr>
          <w:rFonts w:ascii="Arial" w:hAnsi="Arial" w:cs="Arial"/>
          <w:sz w:val="20"/>
          <w:szCs w:val="20"/>
        </w:rPr>
        <w:softHyphen/>
        <w:t>за</w:t>
      </w:r>
      <w:r>
        <w:rPr>
          <w:rFonts w:ascii="Arial" w:hAnsi="Arial" w:cs="Arial"/>
          <w:sz w:val="20"/>
          <w:szCs w:val="20"/>
        </w:rPr>
        <w:softHyphen/>
        <w:t>ны:</w:t>
      </w:r>
    </w:p>
    <w:p w:rsidR="00B76F79" w:rsidRPr="00B43C54" w:rsidRDefault="00694333" w:rsidP="00C73E08">
      <w:pPr>
        <w:numPr>
          <w:ilvl w:val="0"/>
          <w:numId w:val="31"/>
        </w:numPr>
        <w:tabs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полное фирменное наименование О</w:t>
      </w:r>
      <w:r w:rsidR="00B76F79" w:rsidRPr="00B43C54">
        <w:rPr>
          <w:rFonts w:ascii="Arial" w:hAnsi="Arial" w:cs="Arial"/>
          <w:sz w:val="20"/>
          <w:szCs w:val="20"/>
        </w:rPr>
        <w:t>бщества;</w:t>
      </w:r>
    </w:p>
    <w:p w:rsidR="00B76F79" w:rsidRPr="00B43C54" w:rsidRDefault="00694333" w:rsidP="00C73E08">
      <w:pPr>
        <w:numPr>
          <w:ilvl w:val="0"/>
          <w:numId w:val="31"/>
        </w:numPr>
        <w:tabs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место нахождения О</w:t>
      </w:r>
      <w:r w:rsidR="00B76F79" w:rsidRPr="00B43C54">
        <w:rPr>
          <w:rFonts w:ascii="Arial" w:hAnsi="Arial" w:cs="Arial"/>
          <w:sz w:val="20"/>
          <w:szCs w:val="20"/>
        </w:rPr>
        <w:t>бщества;</w:t>
      </w:r>
    </w:p>
    <w:p w:rsidR="00B76F79" w:rsidRPr="00B43C54" w:rsidRDefault="00B76F79" w:rsidP="00C73E08">
      <w:pPr>
        <w:numPr>
          <w:ilvl w:val="0"/>
          <w:numId w:val="31"/>
        </w:numPr>
        <w:tabs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B43C54">
        <w:rPr>
          <w:rFonts w:ascii="Arial" w:hAnsi="Arial" w:cs="Arial"/>
          <w:sz w:val="20"/>
          <w:szCs w:val="20"/>
        </w:rPr>
        <w:t>форм</w:t>
      </w:r>
      <w:r w:rsidR="00694333">
        <w:rPr>
          <w:rFonts w:ascii="Arial" w:hAnsi="Arial" w:cs="Arial"/>
          <w:sz w:val="20"/>
          <w:szCs w:val="20"/>
        </w:rPr>
        <w:t>а проведения О</w:t>
      </w:r>
      <w:r w:rsidRPr="00B43C54">
        <w:rPr>
          <w:rFonts w:ascii="Arial" w:hAnsi="Arial" w:cs="Arial"/>
          <w:sz w:val="20"/>
          <w:szCs w:val="20"/>
        </w:rPr>
        <w:t>бщего собрания ак</w:t>
      </w:r>
      <w:r>
        <w:rPr>
          <w:rFonts w:ascii="Arial" w:hAnsi="Arial" w:cs="Arial"/>
          <w:sz w:val="20"/>
          <w:szCs w:val="20"/>
        </w:rPr>
        <w:t>ционеров</w:t>
      </w:r>
      <w:r w:rsidRPr="00B43C54">
        <w:rPr>
          <w:rFonts w:ascii="Arial" w:hAnsi="Arial" w:cs="Arial"/>
          <w:sz w:val="20"/>
          <w:szCs w:val="20"/>
        </w:rPr>
        <w:t>;</w:t>
      </w:r>
    </w:p>
    <w:p w:rsidR="00B76F79" w:rsidRDefault="00B76F79" w:rsidP="00C73E08">
      <w:pPr>
        <w:numPr>
          <w:ilvl w:val="0"/>
          <w:numId w:val="31"/>
        </w:numPr>
        <w:tabs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B43C54">
        <w:rPr>
          <w:rFonts w:ascii="Arial" w:hAnsi="Arial" w:cs="Arial"/>
          <w:sz w:val="20"/>
          <w:szCs w:val="20"/>
        </w:rPr>
        <w:t>дата</w:t>
      </w:r>
      <w:r>
        <w:rPr>
          <w:rFonts w:ascii="Arial" w:hAnsi="Arial" w:cs="Arial"/>
          <w:sz w:val="20"/>
          <w:szCs w:val="20"/>
        </w:rPr>
        <w:t xml:space="preserve"> проведения </w:t>
      </w:r>
      <w:r w:rsidR="00694333">
        <w:rPr>
          <w:rFonts w:ascii="Arial" w:hAnsi="Arial" w:cs="Arial"/>
          <w:sz w:val="20"/>
          <w:szCs w:val="20"/>
        </w:rPr>
        <w:t>О</w:t>
      </w:r>
      <w:r w:rsidRPr="00B43C54">
        <w:rPr>
          <w:rFonts w:ascii="Arial" w:hAnsi="Arial" w:cs="Arial"/>
          <w:sz w:val="20"/>
          <w:szCs w:val="20"/>
        </w:rPr>
        <w:t>бщего собрания ак</w:t>
      </w:r>
      <w:r>
        <w:rPr>
          <w:rFonts w:ascii="Arial" w:hAnsi="Arial" w:cs="Arial"/>
          <w:sz w:val="20"/>
          <w:szCs w:val="20"/>
        </w:rPr>
        <w:t>ционеров;</w:t>
      </w:r>
    </w:p>
    <w:p w:rsidR="00B76F79" w:rsidRPr="00B43C54" w:rsidRDefault="00694333" w:rsidP="00C73E08">
      <w:pPr>
        <w:numPr>
          <w:ilvl w:val="0"/>
          <w:numId w:val="31"/>
        </w:numPr>
        <w:tabs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время проведения О</w:t>
      </w:r>
      <w:r w:rsidR="00B76F79" w:rsidRPr="00B43C54">
        <w:rPr>
          <w:rFonts w:ascii="Arial" w:hAnsi="Arial" w:cs="Arial"/>
          <w:sz w:val="20"/>
          <w:szCs w:val="20"/>
        </w:rPr>
        <w:t>бщего собрания акционеров;</w:t>
      </w:r>
    </w:p>
    <w:p w:rsidR="00B76F79" w:rsidRDefault="00B76F79" w:rsidP="00C73E08">
      <w:pPr>
        <w:numPr>
          <w:ilvl w:val="0"/>
          <w:numId w:val="31"/>
        </w:numPr>
        <w:tabs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B43C54">
        <w:rPr>
          <w:rFonts w:ascii="Arial" w:hAnsi="Arial" w:cs="Arial"/>
          <w:sz w:val="20"/>
          <w:szCs w:val="20"/>
        </w:rPr>
        <w:t>место</w:t>
      </w:r>
      <w:r>
        <w:rPr>
          <w:rFonts w:ascii="Arial" w:hAnsi="Arial" w:cs="Arial"/>
          <w:sz w:val="20"/>
          <w:szCs w:val="20"/>
        </w:rPr>
        <w:t xml:space="preserve"> проведения</w:t>
      </w:r>
      <w:r w:rsidRPr="00017696">
        <w:rPr>
          <w:rFonts w:ascii="Arial" w:hAnsi="Arial" w:cs="Arial"/>
          <w:sz w:val="20"/>
          <w:szCs w:val="20"/>
        </w:rPr>
        <w:t xml:space="preserve"> </w:t>
      </w:r>
      <w:r w:rsidR="00694333">
        <w:rPr>
          <w:rFonts w:ascii="Arial" w:hAnsi="Arial" w:cs="Arial"/>
          <w:sz w:val="20"/>
          <w:szCs w:val="20"/>
        </w:rPr>
        <w:t>О</w:t>
      </w:r>
      <w:r w:rsidRPr="00B43C54">
        <w:rPr>
          <w:rFonts w:ascii="Arial" w:hAnsi="Arial" w:cs="Arial"/>
          <w:sz w:val="20"/>
          <w:szCs w:val="20"/>
        </w:rPr>
        <w:t>бщего собрания ак</w:t>
      </w:r>
      <w:r>
        <w:rPr>
          <w:rFonts w:ascii="Arial" w:hAnsi="Arial" w:cs="Arial"/>
          <w:sz w:val="20"/>
          <w:szCs w:val="20"/>
        </w:rPr>
        <w:t>ционеров;</w:t>
      </w:r>
    </w:p>
    <w:p w:rsidR="00B76F79" w:rsidRDefault="00B76F79" w:rsidP="00C73E08">
      <w:pPr>
        <w:numPr>
          <w:ilvl w:val="0"/>
          <w:numId w:val="31"/>
        </w:numPr>
        <w:tabs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4537E3">
        <w:rPr>
          <w:rFonts w:ascii="Arial" w:hAnsi="Arial" w:cs="Arial"/>
          <w:sz w:val="20"/>
          <w:szCs w:val="20"/>
        </w:rPr>
        <w:t>поч</w:t>
      </w:r>
      <w:r w:rsidRPr="004537E3">
        <w:rPr>
          <w:rFonts w:ascii="Arial" w:hAnsi="Arial" w:cs="Arial"/>
          <w:sz w:val="20"/>
          <w:szCs w:val="20"/>
        </w:rPr>
        <w:softHyphen/>
        <w:t>то</w:t>
      </w:r>
      <w:r w:rsidRPr="004537E3">
        <w:rPr>
          <w:rFonts w:ascii="Arial" w:hAnsi="Arial" w:cs="Arial"/>
          <w:sz w:val="20"/>
          <w:szCs w:val="20"/>
        </w:rPr>
        <w:softHyphen/>
        <w:t>вый</w:t>
      </w:r>
      <w:r>
        <w:rPr>
          <w:rFonts w:ascii="Arial" w:hAnsi="Arial" w:cs="Arial"/>
          <w:sz w:val="20"/>
          <w:szCs w:val="20"/>
        </w:rPr>
        <w:t xml:space="preserve"> ад</w:t>
      </w:r>
      <w:r>
        <w:rPr>
          <w:rFonts w:ascii="Arial" w:hAnsi="Arial" w:cs="Arial"/>
          <w:sz w:val="20"/>
          <w:szCs w:val="20"/>
        </w:rPr>
        <w:softHyphen/>
        <w:t>рес, по ко</w:t>
      </w:r>
      <w:r>
        <w:rPr>
          <w:rFonts w:ascii="Arial" w:hAnsi="Arial" w:cs="Arial"/>
          <w:sz w:val="20"/>
          <w:szCs w:val="20"/>
        </w:rPr>
        <w:softHyphen/>
        <w:t>то</w:t>
      </w:r>
      <w:r>
        <w:rPr>
          <w:rFonts w:ascii="Arial" w:hAnsi="Arial" w:cs="Arial"/>
          <w:sz w:val="20"/>
          <w:szCs w:val="20"/>
        </w:rPr>
        <w:softHyphen/>
        <w:t>ро</w:t>
      </w:r>
      <w:r>
        <w:rPr>
          <w:rFonts w:ascii="Arial" w:hAnsi="Arial" w:cs="Arial"/>
          <w:sz w:val="20"/>
          <w:szCs w:val="20"/>
        </w:rPr>
        <w:softHyphen/>
        <w:t>му мо</w:t>
      </w:r>
      <w:r>
        <w:rPr>
          <w:rFonts w:ascii="Arial" w:hAnsi="Arial" w:cs="Arial"/>
          <w:sz w:val="20"/>
          <w:szCs w:val="20"/>
        </w:rPr>
        <w:softHyphen/>
        <w:t>гут на</w:t>
      </w:r>
      <w:r>
        <w:rPr>
          <w:rFonts w:ascii="Arial" w:hAnsi="Arial" w:cs="Arial"/>
          <w:sz w:val="20"/>
          <w:szCs w:val="20"/>
        </w:rPr>
        <w:softHyphen/>
        <w:t>пра</w:t>
      </w:r>
      <w:r>
        <w:rPr>
          <w:rFonts w:ascii="Arial" w:hAnsi="Arial" w:cs="Arial"/>
          <w:sz w:val="20"/>
          <w:szCs w:val="20"/>
        </w:rPr>
        <w:softHyphen/>
        <w:t>в</w:t>
      </w:r>
      <w:r>
        <w:rPr>
          <w:rFonts w:ascii="Arial" w:hAnsi="Arial" w:cs="Arial"/>
          <w:sz w:val="20"/>
          <w:szCs w:val="20"/>
        </w:rPr>
        <w:softHyphen/>
        <w:t>лять</w:t>
      </w:r>
      <w:r>
        <w:rPr>
          <w:rFonts w:ascii="Arial" w:hAnsi="Arial" w:cs="Arial"/>
          <w:sz w:val="20"/>
          <w:szCs w:val="20"/>
        </w:rPr>
        <w:softHyphen/>
        <w:t>ся за</w:t>
      </w:r>
      <w:r>
        <w:rPr>
          <w:rFonts w:ascii="Arial" w:hAnsi="Arial" w:cs="Arial"/>
          <w:sz w:val="20"/>
          <w:szCs w:val="20"/>
        </w:rPr>
        <w:softHyphen/>
        <w:t>пол</w:t>
      </w:r>
      <w:r>
        <w:rPr>
          <w:rFonts w:ascii="Arial" w:hAnsi="Arial" w:cs="Arial"/>
          <w:sz w:val="20"/>
          <w:szCs w:val="20"/>
        </w:rPr>
        <w:softHyphen/>
        <w:t>нен</w:t>
      </w:r>
      <w:r>
        <w:rPr>
          <w:rFonts w:ascii="Arial" w:hAnsi="Arial" w:cs="Arial"/>
          <w:sz w:val="20"/>
          <w:szCs w:val="20"/>
        </w:rPr>
        <w:softHyphen/>
        <w:t>ные бюл</w:t>
      </w:r>
      <w:r>
        <w:rPr>
          <w:rFonts w:ascii="Arial" w:hAnsi="Arial" w:cs="Arial"/>
          <w:sz w:val="20"/>
          <w:szCs w:val="20"/>
        </w:rPr>
        <w:softHyphen/>
        <w:t>ле</w:t>
      </w:r>
      <w:r>
        <w:rPr>
          <w:rFonts w:ascii="Arial" w:hAnsi="Arial" w:cs="Arial"/>
          <w:sz w:val="20"/>
          <w:szCs w:val="20"/>
        </w:rPr>
        <w:softHyphen/>
        <w:t>те</w:t>
      </w:r>
      <w:r>
        <w:rPr>
          <w:rFonts w:ascii="Arial" w:hAnsi="Arial" w:cs="Arial"/>
          <w:sz w:val="20"/>
          <w:szCs w:val="20"/>
        </w:rPr>
        <w:softHyphen/>
        <w:t>ни для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со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ния,</w:t>
      </w:r>
      <w:r w:rsidRPr="004537E3">
        <w:rPr>
          <w:rFonts w:ascii="Arial" w:hAnsi="Arial" w:cs="Arial"/>
          <w:sz w:val="20"/>
          <w:szCs w:val="20"/>
        </w:rPr>
        <w:t xml:space="preserve"> в </w:t>
      </w:r>
      <w:r w:rsidR="00667DB3">
        <w:rPr>
          <w:rFonts w:ascii="Arial" w:hAnsi="Arial" w:cs="Arial"/>
          <w:sz w:val="20"/>
          <w:szCs w:val="20"/>
        </w:rPr>
        <w:t>случае если</w:t>
      </w:r>
      <w:r w:rsidRPr="004537E3">
        <w:rPr>
          <w:rFonts w:ascii="Arial" w:hAnsi="Arial" w:cs="Arial"/>
          <w:sz w:val="20"/>
          <w:szCs w:val="20"/>
        </w:rPr>
        <w:t xml:space="preserve"> в соответствии с Федеральным законо</w:t>
      </w:r>
      <w:r w:rsidR="00694333">
        <w:rPr>
          <w:rFonts w:ascii="Arial" w:hAnsi="Arial" w:cs="Arial"/>
          <w:sz w:val="20"/>
          <w:szCs w:val="20"/>
        </w:rPr>
        <w:t>м «Об акционерных обществах» и У</w:t>
      </w:r>
      <w:r w:rsidRPr="004537E3">
        <w:rPr>
          <w:rFonts w:ascii="Arial" w:hAnsi="Arial" w:cs="Arial"/>
          <w:sz w:val="20"/>
          <w:szCs w:val="20"/>
        </w:rPr>
        <w:t xml:space="preserve">ставом </w:t>
      </w:r>
      <w:r w:rsidR="00694333">
        <w:rPr>
          <w:rFonts w:ascii="Arial" w:hAnsi="Arial" w:cs="Arial"/>
          <w:sz w:val="20"/>
          <w:szCs w:val="20"/>
        </w:rPr>
        <w:t>О</w:t>
      </w:r>
      <w:r w:rsidRPr="004537E3">
        <w:rPr>
          <w:rFonts w:ascii="Arial" w:hAnsi="Arial" w:cs="Arial"/>
          <w:sz w:val="20"/>
          <w:szCs w:val="20"/>
        </w:rPr>
        <w:t>бщества заполненные бюллетени могут быть направлены в общество</w:t>
      </w:r>
      <w:r>
        <w:rPr>
          <w:rFonts w:ascii="Arial" w:hAnsi="Arial" w:cs="Arial"/>
          <w:sz w:val="20"/>
          <w:szCs w:val="20"/>
        </w:rPr>
        <w:t>;</w:t>
      </w:r>
    </w:p>
    <w:p w:rsidR="00B76F79" w:rsidRPr="00B43C54" w:rsidRDefault="00B76F79" w:rsidP="00C73E08">
      <w:pPr>
        <w:numPr>
          <w:ilvl w:val="0"/>
          <w:numId w:val="31"/>
        </w:numPr>
        <w:tabs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B43C54">
        <w:rPr>
          <w:rFonts w:ascii="Arial" w:hAnsi="Arial" w:cs="Arial"/>
          <w:sz w:val="20"/>
          <w:szCs w:val="20"/>
        </w:rPr>
        <w:t>вопрос, поставленный на голосование;</w:t>
      </w:r>
    </w:p>
    <w:p w:rsidR="00B76F79" w:rsidRDefault="00B76F79" w:rsidP="00C73E08">
      <w:pPr>
        <w:numPr>
          <w:ilvl w:val="0"/>
          <w:numId w:val="31"/>
        </w:numPr>
        <w:tabs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B43C54">
        <w:rPr>
          <w:rFonts w:ascii="Arial" w:hAnsi="Arial" w:cs="Arial"/>
          <w:sz w:val="20"/>
          <w:szCs w:val="20"/>
        </w:rPr>
        <w:lastRenderedPageBreak/>
        <w:t>формулировки решений по вопросу, поставленному на голосование (имя каждого кандидата), голосование по которому осуществляется данным бюллетенем;</w:t>
      </w:r>
    </w:p>
    <w:p w:rsidR="00B76F79" w:rsidRDefault="00B76F79" w:rsidP="00C73E08">
      <w:pPr>
        <w:numPr>
          <w:ilvl w:val="0"/>
          <w:numId w:val="31"/>
        </w:numPr>
        <w:tabs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B43C54">
        <w:rPr>
          <w:rFonts w:ascii="Arial" w:hAnsi="Arial" w:cs="Arial"/>
          <w:sz w:val="20"/>
          <w:szCs w:val="20"/>
        </w:rPr>
        <w:t>варианты голосования по каждому предложенному решению вопроса, поставленного на голосование, выраженные формулировками «за», «против» или «воздержался»;</w:t>
      </w:r>
    </w:p>
    <w:p w:rsidR="00B76F79" w:rsidRPr="00B43C54" w:rsidRDefault="00B76F79" w:rsidP="00C73E08">
      <w:pPr>
        <w:numPr>
          <w:ilvl w:val="0"/>
          <w:numId w:val="31"/>
        </w:numPr>
        <w:tabs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B43C54">
        <w:rPr>
          <w:rFonts w:ascii="Arial" w:hAnsi="Arial" w:cs="Arial"/>
          <w:sz w:val="20"/>
          <w:szCs w:val="20"/>
        </w:rPr>
        <w:t>упоминание о том, что бюллетень для голосования должен быть подписан акционером.</w:t>
      </w:r>
    </w:p>
    <w:p w:rsidR="00694333" w:rsidRDefault="00694333" w:rsidP="00C73E08">
      <w:pPr>
        <w:spacing w:line="320" w:lineRule="atLeast"/>
        <w:ind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случае осуществления кумулятивного голосования бюллетень для голосования должен содержать указание на это и разъяснение существа кумулятивного голосования</w:t>
      </w:r>
    </w:p>
    <w:p w:rsidR="00B76F79" w:rsidRDefault="00C73E08" w:rsidP="00C73E08">
      <w:pPr>
        <w:tabs>
          <w:tab w:val="left" w:pos="0"/>
          <w:tab w:val="left" w:pos="709"/>
        </w:tabs>
        <w:spacing w:line="320" w:lineRule="atLeast"/>
        <w:ind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11.8</w:t>
      </w:r>
      <w:r w:rsidR="00B76F79">
        <w:rPr>
          <w:rFonts w:ascii="Arial" w:hAnsi="Arial" w:cs="Arial"/>
          <w:sz w:val="20"/>
          <w:szCs w:val="20"/>
        </w:rPr>
        <w:t>. При про</w:t>
      </w:r>
      <w:r w:rsidR="00B76F79">
        <w:rPr>
          <w:rFonts w:ascii="Arial" w:hAnsi="Arial" w:cs="Arial"/>
          <w:sz w:val="20"/>
          <w:szCs w:val="20"/>
        </w:rPr>
        <w:softHyphen/>
        <w:t>ве</w:t>
      </w:r>
      <w:r w:rsidR="00B76F79">
        <w:rPr>
          <w:rFonts w:ascii="Arial" w:hAnsi="Arial" w:cs="Arial"/>
          <w:sz w:val="20"/>
          <w:szCs w:val="20"/>
        </w:rPr>
        <w:softHyphen/>
        <w:t>де</w:t>
      </w:r>
      <w:r w:rsidR="00B76F79">
        <w:rPr>
          <w:rFonts w:ascii="Arial" w:hAnsi="Arial" w:cs="Arial"/>
          <w:sz w:val="20"/>
          <w:szCs w:val="20"/>
        </w:rPr>
        <w:softHyphen/>
        <w:t>нии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в фор</w:t>
      </w:r>
      <w:r w:rsidR="00B76F79">
        <w:rPr>
          <w:rFonts w:ascii="Arial" w:hAnsi="Arial" w:cs="Arial"/>
          <w:sz w:val="20"/>
          <w:szCs w:val="20"/>
        </w:rPr>
        <w:softHyphen/>
        <w:t>ме за</w:t>
      </w:r>
      <w:r w:rsidR="00B76F79">
        <w:rPr>
          <w:rFonts w:ascii="Arial" w:hAnsi="Arial" w:cs="Arial"/>
          <w:sz w:val="20"/>
          <w:szCs w:val="20"/>
        </w:rPr>
        <w:softHyphen/>
        <w:t>оч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>го го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со</w:t>
      </w:r>
      <w:r w:rsidR="00B76F79">
        <w:rPr>
          <w:rFonts w:ascii="Arial" w:hAnsi="Arial" w:cs="Arial"/>
          <w:sz w:val="20"/>
          <w:szCs w:val="20"/>
        </w:rPr>
        <w:softHyphen/>
        <w:t>ва</w:t>
      </w:r>
      <w:r w:rsidR="00B76F79">
        <w:rPr>
          <w:rFonts w:ascii="Arial" w:hAnsi="Arial" w:cs="Arial"/>
          <w:sz w:val="20"/>
          <w:szCs w:val="20"/>
        </w:rPr>
        <w:softHyphen/>
        <w:t>ния в бюл</w:t>
      </w:r>
      <w:r w:rsidR="00B76F79">
        <w:rPr>
          <w:rFonts w:ascii="Arial" w:hAnsi="Arial" w:cs="Arial"/>
          <w:sz w:val="20"/>
          <w:szCs w:val="20"/>
        </w:rPr>
        <w:softHyphen/>
        <w:t>ле</w:t>
      </w:r>
      <w:r w:rsidR="00B76F79">
        <w:rPr>
          <w:rFonts w:ascii="Arial" w:hAnsi="Arial" w:cs="Arial"/>
          <w:sz w:val="20"/>
          <w:szCs w:val="20"/>
        </w:rPr>
        <w:softHyphen/>
        <w:t>те</w:t>
      </w:r>
      <w:r w:rsidR="00B76F79">
        <w:rPr>
          <w:rFonts w:ascii="Arial" w:hAnsi="Arial" w:cs="Arial"/>
          <w:sz w:val="20"/>
          <w:szCs w:val="20"/>
        </w:rPr>
        <w:softHyphen/>
        <w:t>не для го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со</w:t>
      </w:r>
      <w:r w:rsidR="00B76F79">
        <w:rPr>
          <w:rFonts w:ascii="Arial" w:hAnsi="Arial" w:cs="Arial"/>
          <w:sz w:val="20"/>
          <w:szCs w:val="20"/>
        </w:rPr>
        <w:softHyphen/>
        <w:t>ва</w:t>
      </w:r>
      <w:r w:rsidR="00B76F79">
        <w:rPr>
          <w:rFonts w:ascii="Arial" w:hAnsi="Arial" w:cs="Arial"/>
          <w:sz w:val="20"/>
          <w:szCs w:val="20"/>
        </w:rPr>
        <w:softHyphen/>
        <w:t xml:space="preserve">ния </w:t>
      </w:r>
      <w:r>
        <w:rPr>
          <w:rFonts w:ascii="Arial" w:hAnsi="Arial" w:cs="Arial"/>
          <w:sz w:val="20"/>
          <w:szCs w:val="20"/>
        </w:rPr>
        <w:t xml:space="preserve">дополнительно </w:t>
      </w:r>
      <w:r w:rsidR="00B76F79">
        <w:rPr>
          <w:rFonts w:ascii="Arial" w:hAnsi="Arial" w:cs="Arial"/>
          <w:sz w:val="20"/>
          <w:szCs w:val="20"/>
        </w:rPr>
        <w:t>дол</w:t>
      </w:r>
      <w:r w:rsidR="00B76F79">
        <w:rPr>
          <w:rFonts w:ascii="Arial" w:hAnsi="Arial" w:cs="Arial"/>
          <w:sz w:val="20"/>
          <w:szCs w:val="20"/>
        </w:rPr>
        <w:softHyphen/>
        <w:t>ж</w:t>
      </w:r>
      <w:r w:rsidR="00B76F79">
        <w:rPr>
          <w:rFonts w:ascii="Arial" w:hAnsi="Arial" w:cs="Arial"/>
          <w:sz w:val="20"/>
          <w:szCs w:val="20"/>
        </w:rPr>
        <w:softHyphen/>
        <w:t>ны быть ука</w:t>
      </w:r>
      <w:r w:rsidR="00B76F79">
        <w:rPr>
          <w:rFonts w:ascii="Arial" w:hAnsi="Arial" w:cs="Arial"/>
          <w:sz w:val="20"/>
          <w:szCs w:val="20"/>
        </w:rPr>
        <w:softHyphen/>
        <w:t>за</w:t>
      </w:r>
      <w:r w:rsidR="00B76F79">
        <w:rPr>
          <w:rFonts w:ascii="Arial" w:hAnsi="Arial" w:cs="Arial"/>
          <w:sz w:val="20"/>
          <w:szCs w:val="20"/>
        </w:rPr>
        <w:softHyphen/>
        <w:t>ны:</w:t>
      </w:r>
    </w:p>
    <w:p w:rsidR="00B76F79" w:rsidRDefault="00A07F55" w:rsidP="00C73E08">
      <w:pPr>
        <w:numPr>
          <w:ilvl w:val="0"/>
          <w:numId w:val="32"/>
        </w:numPr>
        <w:tabs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да</w:t>
      </w:r>
      <w:r>
        <w:rPr>
          <w:rFonts w:ascii="Arial" w:hAnsi="Arial" w:cs="Arial"/>
          <w:sz w:val="20"/>
          <w:szCs w:val="20"/>
        </w:rPr>
        <w:softHyphen/>
        <w:t>та про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ния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 (да</w:t>
      </w:r>
      <w:r w:rsidR="00B76F79">
        <w:rPr>
          <w:rFonts w:ascii="Arial" w:hAnsi="Arial" w:cs="Arial"/>
          <w:sz w:val="20"/>
          <w:szCs w:val="20"/>
        </w:rPr>
        <w:softHyphen/>
        <w:t>та окон</w:t>
      </w:r>
      <w:r w:rsidR="00B76F79">
        <w:rPr>
          <w:rFonts w:ascii="Arial" w:hAnsi="Arial" w:cs="Arial"/>
          <w:sz w:val="20"/>
          <w:szCs w:val="20"/>
        </w:rPr>
        <w:softHyphen/>
        <w:t>ча</w:t>
      </w:r>
      <w:r w:rsidR="00B76F79">
        <w:rPr>
          <w:rFonts w:ascii="Arial" w:hAnsi="Arial" w:cs="Arial"/>
          <w:sz w:val="20"/>
          <w:szCs w:val="20"/>
        </w:rPr>
        <w:softHyphen/>
        <w:t>ния при</w:t>
      </w:r>
      <w:r w:rsidR="00B76F79">
        <w:rPr>
          <w:rFonts w:ascii="Arial" w:hAnsi="Arial" w:cs="Arial"/>
          <w:sz w:val="20"/>
          <w:szCs w:val="20"/>
        </w:rPr>
        <w:softHyphen/>
        <w:t>е</w:t>
      </w:r>
      <w:r w:rsidR="00B76F79">
        <w:rPr>
          <w:rFonts w:ascii="Arial" w:hAnsi="Arial" w:cs="Arial"/>
          <w:sz w:val="20"/>
          <w:szCs w:val="20"/>
        </w:rPr>
        <w:softHyphen/>
        <w:t>ма бюл</w:t>
      </w:r>
      <w:r w:rsidR="00B76F79">
        <w:rPr>
          <w:rFonts w:ascii="Arial" w:hAnsi="Arial" w:cs="Arial"/>
          <w:sz w:val="20"/>
          <w:szCs w:val="20"/>
        </w:rPr>
        <w:softHyphen/>
        <w:t>ле</w:t>
      </w:r>
      <w:r w:rsidR="00B76F79">
        <w:rPr>
          <w:rFonts w:ascii="Arial" w:hAnsi="Arial" w:cs="Arial"/>
          <w:sz w:val="20"/>
          <w:szCs w:val="20"/>
        </w:rPr>
        <w:softHyphen/>
        <w:t>те</w:t>
      </w:r>
      <w:r w:rsidR="00B76F79">
        <w:rPr>
          <w:rFonts w:ascii="Arial" w:hAnsi="Arial" w:cs="Arial"/>
          <w:sz w:val="20"/>
          <w:szCs w:val="20"/>
        </w:rPr>
        <w:softHyphen/>
        <w:t>ней для го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со</w:t>
      </w:r>
      <w:r w:rsidR="00B76F79">
        <w:rPr>
          <w:rFonts w:ascii="Arial" w:hAnsi="Arial" w:cs="Arial"/>
          <w:sz w:val="20"/>
          <w:szCs w:val="20"/>
        </w:rPr>
        <w:softHyphen/>
        <w:t>ва</w:t>
      </w:r>
      <w:r w:rsidR="00B76F79">
        <w:rPr>
          <w:rFonts w:ascii="Arial" w:hAnsi="Arial" w:cs="Arial"/>
          <w:sz w:val="20"/>
          <w:szCs w:val="20"/>
        </w:rPr>
        <w:softHyphen/>
        <w:t>ния);</w:t>
      </w:r>
    </w:p>
    <w:p w:rsidR="00B76F79" w:rsidRPr="00C73E08" w:rsidRDefault="00B76F79" w:rsidP="00C73E08">
      <w:pPr>
        <w:numPr>
          <w:ilvl w:val="0"/>
          <w:numId w:val="32"/>
        </w:numPr>
        <w:tabs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поч</w:t>
      </w:r>
      <w:r>
        <w:rPr>
          <w:rFonts w:ascii="Arial" w:hAnsi="Arial" w:cs="Arial"/>
          <w:sz w:val="20"/>
          <w:szCs w:val="20"/>
        </w:rPr>
        <w:softHyphen/>
        <w:t>то</w:t>
      </w:r>
      <w:r>
        <w:rPr>
          <w:rFonts w:ascii="Arial" w:hAnsi="Arial" w:cs="Arial"/>
          <w:sz w:val="20"/>
          <w:szCs w:val="20"/>
        </w:rPr>
        <w:softHyphen/>
        <w:t>вый ад</w:t>
      </w:r>
      <w:r>
        <w:rPr>
          <w:rFonts w:ascii="Arial" w:hAnsi="Arial" w:cs="Arial"/>
          <w:sz w:val="20"/>
          <w:szCs w:val="20"/>
        </w:rPr>
        <w:softHyphen/>
        <w:t>рес, по ко</w:t>
      </w:r>
      <w:r>
        <w:rPr>
          <w:rFonts w:ascii="Arial" w:hAnsi="Arial" w:cs="Arial"/>
          <w:sz w:val="20"/>
          <w:szCs w:val="20"/>
        </w:rPr>
        <w:softHyphen/>
        <w:t>то</w:t>
      </w:r>
      <w:r>
        <w:rPr>
          <w:rFonts w:ascii="Arial" w:hAnsi="Arial" w:cs="Arial"/>
          <w:sz w:val="20"/>
          <w:szCs w:val="20"/>
        </w:rPr>
        <w:softHyphen/>
        <w:t>ро</w:t>
      </w:r>
      <w:r>
        <w:rPr>
          <w:rFonts w:ascii="Arial" w:hAnsi="Arial" w:cs="Arial"/>
          <w:sz w:val="20"/>
          <w:szCs w:val="20"/>
        </w:rPr>
        <w:softHyphen/>
        <w:t>му дол</w:t>
      </w:r>
      <w:r>
        <w:rPr>
          <w:rFonts w:ascii="Arial" w:hAnsi="Arial" w:cs="Arial"/>
          <w:sz w:val="20"/>
          <w:szCs w:val="20"/>
        </w:rPr>
        <w:softHyphen/>
        <w:t>ж</w:t>
      </w:r>
      <w:r>
        <w:rPr>
          <w:rFonts w:ascii="Arial" w:hAnsi="Arial" w:cs="Arial"/>
          <w:sz w:val="20"/>
          <w:szCs w:val="20"/>
        </w:rPr>
        <w:softHyphen/>
        <w:t>ны на</w:t>
      </w:r>
      <w:r>
        <w:rPr>
          <w:rFonts w:ascii="Arial" w:hAnsi="Arial" w:cs="Arial"/>
          <w:sz w:val="20"/>
          <w:szCs w:val="20"/>
        </w:rPr>
        <w:softHyphen/>
        <w:t>пра</w:t>
      </w:r>
      <w:r>
        <w:rPr>
          <w:rFonts w:ascii="Arial" w:hAnsi="Arial" w:cs="Arial"/>
          <w:sz w:val="20"/>
          <w:szCs w:val="20"/>
        </w:rPr>
        <w:softHyphen/>
        <w:t>в</w:t>
      </w:r>
      <w:r>
        <w:rPr>
          <w:rFonts w:ascii="Arial" w:hAnsi="Arial" w:cs="Arial"/>
          <w:sz w:val="20"/>
          <w:szCs w:val="20"/>
        </w:rPr>
        <w:softHyphen/>
        <w:t>лять</w:t>
      </w:r>
      <w:r>
        <w:rPr>
          <w:rFonts w:ascii="Arial" w:hAnsi="Arial" w:cs="Arial"/>
          <w:sz w:val="20"/>
          <w:szCs w:val="20"/>
        </w:rPr>
        <w:softHyphen/>
        <w:t>ся (сда</w:t>
      </w:r>
      <w:r>
        <w:rPr>
          <w:rFonts w:ascii="Arial" w:hAnsi="Arial" w:cs="Arial"/>
          <w:sz w:val="20"/>
          <w:szCs w:val="20"/>
        </w:rPr>
        <w:softHyphen/>
        <w:t>вать</w:t>
      </w:r>
      <w:r>
        <w:rPr>
          <w:rFonts w:ascii="Arial" w:hAnsi="Arial" w:cs="Arial"/>
          <w:sz w:val="20"/>
          <w:szCs w:val="20"/>
        </w:rPr>
        <w:softHyphen/>
        <w:t>ся) за</w:t>
      </w:r>
      <w:r>
        <w:rPr>
          <w:rFonts w:ascii="Arial" w:hAnsi="Arial" w:cs="Arial"/>
          <w:sz w:val="20"/>
          <w:szCs w:val="20"/>
        </w:rPr>
        <w:softHyphen/>
        <w:t>пол</w:t>
      </w:r>
      <w:r>
        <w:rPr>
          <w:rFonts w:ascii="Arial" w:hAnsi="Arial" w:cs="Arial"/>
          <w:sz w:val="20"/>
          <w:szCs w:val="20"/>
        </w:rPr>
        <w:softHyphen/>
        <w:t>нен</w:t>
      </w:r>
      <w:r>
        <w:rPr>
          <w:rFonts w:ascii="Arial" w:hAnsi="Arial" w:cs="Arial"/>
          <w:sz w:val="20"/>
          <w:szCs w:val="20"/>
        </w:rPr>
        <w:softHyphen/>
        <w:t>ные б</w:t>
      </w:r>
      <w:r w:rsidR="00C73E08">
        <w:rPr>
          <w:rFonts w:ascii="Arial" w:hAnsi="Arial" w:cs="Arial"/>
          <w:sz w:val="20"/>
          <w:szCs w:val="20"/>
        </w:rPr>
        <w:t>юл</w:t>
      </w:r>
      <w:r w:rsidR="00C73E08">
        <w:rPr>
          <w:rFonts w:ascii="Arial" w:hAnsi="Arial" w:cs="Arial"/>
          <w:sz w:val="20"/>
          <w:szCs w:val="20"/>
        </w:rPr>
        <w:softHyphen/>
        <w:t>ле</w:t>
      </w:r>
      <w:r w:rsidR="00C73E08">
        <w:rPr>
          <w:rFonts w:ascii="Arial" w:hAnsi="Arial" w:cs="Arial"/>
          <w:sz w:val="20"/>
          <w:szCs w:val="20"/>
        </w:rPr>
        <w:softHyphen/>
        <w:t>те</w:t>
      </w:r>
      <w:r w:rsidR="00C73E08">
        <w:rPr>
          <w:rFonts w:ascii="Arial" w:hAnsi="Arial" w:cs="Arial"/>
          <w:sz w:val="20"/>
          <w:szCs w:val="20"/>
        </w:rPr>
        <w:softHyphen/>
        <w:t>ни для го</w:t>
      </w:r>
      <w:r w:rsidR="00C73E08">
        <w:rPr>
          <w:rFonts w:ascii="Arial" w:hAnsi="Arial" w:cs="Arial"/>
          <w:sz w:val="20"/>
          <w:szCs w:val="20"/>
        </w:rPr>
        <w:softHyphen/>
        <w:t>ло</w:t>
      </w:r>
      <w:r w:rsidR="00C73E08">
        <w:rPr>
          <w:rFonts w:ascii="Arial" w:hAnsi="Arial" w:cs="Arial"/>
          <w:sz w:val="20"/>
          <w:szCs w:val="20"/>
        </w:rPr>
        <w:softHyphen/>
        <w:t>со</w:t>
      </w:r>
      <w:r w:rsidR="00C73E08">
        <w:rPr>
          <w:rFonts w:ascii="Arial" w:hAnsi="Arial" w:cs="Arial"/>
          <w:sz w:val="20"/>
          <w:szCs w:val="20"/>
        </w:rPr>
        <w:softHyphen/>
        <w:t>ва</w:t>
      </w:r>
      <w:r w:rsidR="00C73E08">
        <w:rPr>
          <w:rFonts w:ascii="Arial" w:hAnsi="Arial" w:cs="Arial"/>
          <w:sz w:val="20"/>
          <w:szCs w:val="20"/>
        </w:rPr>
        <w:softHyphen/>
        <w:t>ния.</w:t>
      </w:r>
    </w:p>
    <w:p w:rsidR="00B76F79" w:rsidRPr="00C73E08" w:rsidRDefault="00C73E08" w:rsidP="00C73E08">
      <w:pPr>
        <w:tabs>
          <w:tab w:val="left" w:pos="0"/>
          <w:tab w:val="left" w:pos="709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11.9</w:t>
      </w:r>
      <w:r w:rsidR="00B76F79">
        <w:rPr>
          <w:rFonts w:ascii="Arial" w:hAnsi="Arial" w:cs="Arial"/>
          <w:sz w:val="20"/>
          <w:szCs w:val="20"/>
        </w:rPr>
        <w:t>. Бюл</w:t>
      </w:r>
      <w:r w:rsidR="00B76F79">
        <w:rPr>
          <w:rFonts w:ascii="Arial" w:hAnsi="Arial" w:cs="Arial"/>
          <w:sz w:val="20"/>
          <w:szCs w:val="20"/>
        </w:rPr>
        <w:softHyphen/>
        <w:t>ле</w:t>
      </w:r>
      <w:r w:rsidR="00B76F79">
        <w:rPr>
          <w:rFonts w:ascii="Arial" w:hAnsi="Arial" w:cs="Arial"/>
          <w:sz w:val="20"/>
          <w:szCs w:val="20"/>
        </w:rPr>
        <w:softHyphen/>
        <w:t>тень для го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со</w:t>
      </w:r>
      <w:r w:rsidR="00B76F79">
        <w:rPr>
          <w:rFonts w:ascii="Arial" w:hAnsi="Arial" w:cs="Arial"/>
          <w:sz w:val="20"/>
          <w:szCs w:val="20"/>
        </w:rPr>
        <w:softHyphen/>
        <w:t>ва</w:t>
      </w:r>
      <w:r w:rsidR="00B76F79">
        <w:rPr>
          <w:rFonts w:ascii="Arial" w:hAnsi="Arial" w:cs="Arial"/>
          <w:sz w:val="20"/>
          <w:szCs w:val="20"/>
        </w:rPr>
        <w:softHyphen/>
        <w:t>ния мо</w:t>
      </w:r>
      <w:r w:rsidR="00B76F79">
        <w:rPr>
          <w:rFonts w:ascii="Arial" w:hAnsi="Arial" w:cs="Arial"/>
          <w:sz w:val="20"/>
          <w:szCs w:val="20"/>
        </w:rPr>
        <w:softHyphen/>
        <w:t>жет со</w:t>
      </w:r>
      <w:r w:rsidR="00B76F79">
        <w:rPr>
          <w:rFonts w:ascii="Arial" w:hAnsi="Arial" w:cs="Arial"/>
          <w:sz w:val="20"/>
          <w:szCs w:val="20"/>
        </w:rPr>
        <w:softHyphen/>
        <w:t>дер</w:t>
      </w:r>
      <w:r w:rsidR="00B76F79">
        <w:rPr>
          <w:rFonts w:ascii="Arial" w:hAnsi="Arial" w:cs="Arial"/>
          <w:sz w:val="20"/>
          <w:szCs w:val="20"/>
        </w:rPr>
        <w:softHyphen/>
        <w:t>жать до</w:t>
      </w:r>
      <w:r w:rsidR="00B76F79">
        <w:rPr>
          <w:rFonts w:ascii="Arial" w:hAnsi="Arial" w:cs="Arial"/>
          <w:sz w:val="20"/>
          <w:szCs w:val="20"/>
        </w:rPr>
        <w:softHyphen/>
        <w:t>по</w:t>
      </w:r>
      <w:r w:rsidR="00B76F79">
        <w:rPr>
          <w:rFonts w:ascii="Arial" w:hAnsi="Arial" w:cs="Arial"/>
          <w:sz w:val="20"/>
          <w:szCs w:val="20"/>
        </w:rPr>
        <w:softHyphen/>
        <w:t>л</w:t>
      </w:r>
      <w:r w:rsidR="00B76F79">
        <w:rPr>
          <w:rFonts w:ascii="Arial" w:hAnsi="Arial" w:cs="Arial"/>
          <w:sz w:val="20"/>
          <w:szCs w:val="20"/>
        </w:rPr>
        <w:softHyphen/>
        <w:t>ни</w:t>
      </w:r>
      <w:r w:rsidR="00B76F79">
        <w:rPr>
          <w:rFonts w:ascii="Arial" w:hAnsi="Arial" w:cs="Arial"/>
          <w:sz w:val="20"/>
          <w:szCs w:val="20"/>
        </w:rPr>
        <w:softHyphen/>
        <w:t>тель</w:t>
      </w:r>
      <w:r w:rsidR="00B76F79">
        <w:rPr>
          <w:rFonts w:ascii="Arial" w:hAnsi="Arial" w:cs="Arial"/>
          <w:sz w:val="20"/>
          <w:szCs w:val="20"/>
        </w:rPr>
        <w:softHyphen/>
        <w:t>ны</w:t>
      </w:r>
      <w:r>
        <w:rPr>
          <w:rFonts w:ascii="Arial" w:hAnsi="Arial" w:cs="Arial"/>
          <w:sz w:val="20"/>
          <w:szCs w:val="20"/>
        </w:rPr>
        <w:t>е све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ния, оп</w:t>
      </w:r>
      <w:r>
        <w:rPr>
          <w:rFonts w:ascii="Arial" w:hAnsi="Arial" w:cs="Arial"/>
          <w:sz w:val="20"/>
          <w:szCs w:val="20"/>
        </w:rPr>
        <w:softHyphen/>
        <w:t>ре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лен</w:t>
      </w:r>
      <w:r>
        <w:rPr>
          <w:rFonts w:ascii="Arial" w:hAnsi="Arial" w:cs="Arial"/>
          <w:sz w:val="20"/>
          <w:szCs w:val="20"/>
        </w:rPr>
        <w:softHyphen/>
        <w:t>ные С</w:t>
      </w:r>
      <w:r w:rsidR="00B76F79">
        <w:rPr>
          <w:rFonts w:ascii="Arial" w:hAnsi="Arial" w:cs="Arial"/>
          <w:sz w:val="20"/>
          <w:szCs w:val="20"/>
        </w:rPr>
        <w:t>о</w:t>
      </w:r>
      <w:r w:rsidR="00B76F79">
        <w:rPr>
          <w:rFonts w:ascii="Arial" w:hAnsi="Arial" w:cs="Arial"/>
          <w:sz w:val="20"/>
          <w:szCs w:val="20"/>
        </w:rPr>
        <w:softHyphen/>
        <w:t>ве</w:t>
      </w:r>
      <w:r w:rsidR="00B76F79">
        <w:rPr>
          <w:rFonts w:ascii="Arial" w:hAnsi="Arial" w:cs="Arial"/>
          <w:sz w:val="20"/>
          <w:szCs w:val="20"/>
        </w:rPr>
        <w:softHyphen/>
        <w:t>том ди</w:t>
      </w:r>
      <w:r w:rsidR="00B76F79">
        <w:rPr>
          <w:rFonts w:ascii="Arial" w:hAnsi="Arial" w:cs="Arial"/>
          <w:sz w:val="20"/>
          <w:szCs w:val="20"/>
        </w:rPr>
        <w:softHyphen/>
        <w:t>ре</w:t>
      </w:r>
      <w:r w:rsidR="00B76F79">
        <w:rPr>
          <w:rFonts w:ascii="Arial" w:hAnsi="Arial" w:cs="Arial"/>
          <w:sz w:val="20"/>
          <w:szCs w:val="20"/>
        </w:rPr>
        <w:softHyphen/>
        <w:t>к</w:t>
      </w:r>
      <w:r w:rsidR="00B76F79">
        <w:rPr>
          <w:rFonts w:ascii="Arial" w:hAnsi="Arial" w:cs="Arial"/>
          <w:sz w:val="20"/>
          <w:szCs w:val="20"/>
        </w:rPr>
        <w:softHyphen/>
        <w:t>то</w:t>
      </w:r>
      <w:r w:rsidR="00B76F79">
        <w:rPr>
          <w:rFonts w:ascii="Arial" w:hAnsi="Arial" w:cs="Arial"/>
          <w:sz w:val="20"/>
          <w:szCs w:val="20"/>
        </w:rPr>
        <w:softHyphen/>
        <w:t>ров или инициаторами проведения собрания при ут</w:t>
      </w:r>
      <w:r w:rsidR="00B76F79">
        <w:rPr>
          <w:rFonts w:ascii="Arial" w:hAnsi="Arial" w:cs="Arial"/>
          <w:sz w:val="20"/>
          <w:szCs w:val="20"/>
        </w:rPr>
        <w:softHyphen/>
        <w:t>вер</w:t>
      </w:r>
      <w:r w:rsidR="00B76F79">
        <w:rPr>
          <w:rFonts w:ascii="Arial" w:hAnsi="Arial" w:cs="Arial"/>
          <w:sz w:val="20"/>
          <w:szCs w:val="20"/>
        </w:rPr>
        <w:softHyphen/>
        <w:t>жде</w:t>
      </w:r>
      <w:r w:rsidR="00B76F79">
        <w:rPr>
          <w:rFonts w:ascii="Arial" w:hAnsi="Arial" w:cs="Arial"/>
          <w:sz w:val="20"/>
          <w:szCs w:val="20"/>
        </w:rPr>
        <w:softHyphen/>
        <w:t>нии фор</w:t>
      </w:r>
      <w:r w:rsidR="00B76F79">
        <w:rPr>
          <w:rFonts w:ascii="Arial" w:hAnsi="Arial" w:cs="Arial"/>
          <w:sz w:val="20"/>
          <w:szCs w:val="20"/>
        </w:rPr>
        <w:softHyphen/>
        <w:t>мы и тек</w:t>
      </w:r>
      <w:r w:rsidR="00B76F79">
        <w:rPr>
          <w:rFonts w:ascii="Arial" w:hAnsi="Arial" w:cs="Arial"/>
          <w:sz w:val="20"/>
          <w:szCs w:val="20"/>
        </w:rPr>
        <w:softHyphen/>
        <w:t>ста бюл</w:t>
      </w:r>
      <w:r w:rsidR="00B76F79">
        <w:rPr>
          <w:rFonts w:ascii="Arial" w:hAnsi="Arial" w:cs="Arial"/>
          <w:sz w:val="20"/>
          <w:szCs w:val="20"/>
        </w:rPr>
        <w:softHyphen/>
        <w:t>ле</w:t>
      </w:r>
      <w:r w:rsidR="00B76F79">
        <w:rPr>
          <w:rFonts w:ascii="Arial" w:hAnsi="Arial" w:cs="Arial"/>
          <w:sz w:val="20"/>
          <w:szCs w:val="20"/>
        </w:rPr>
        <w:softHyphen/>
        <w:t>те</w:t>
      </w:r>
      <w:r w:rsidR="00B76F79">
        <w:rPr>
          <w:rFonts w:ascii="Arial" w:hAnsi="Arial" w:cs="Arial"/>
          <w:sz w:val="20"/>
          <w:szCs w:val="20"/>
        </w:rPr>
        <w:softHyphen/>
        <w:t>ня для го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со</w:t>
      </w:r>
      <w:r w:rsidR="00B76F79">
        <w:rPr>
          <w:rFonts w:ascii="Arial" w:hAnsi="Arial" w:cs="Arial"/>
          <w:sz w:val="20"/>
          <w:szCs w:val="20"/>
        </w:rPr>
        <w:softHyphen/>
        <w:t>ва</w:t>
      </w:r>
      <w:r w:rsidR="00B76F79">
        <w:rPr>
          <w:rFonts w:ascii="Arial" w:hAnsi="Arial" w:cs="Arial"/>
          <w:sz w:val="20"/>
          <w:szCs w:val="20"/>
        </w:rPr>
        <w:softHyphen/>
        <w:t>ния.</w:t>
      </w:r>
    </w:p>
    <w:p w:rsidR="00B76F79" w:rsidRPr="00C73E08" w:rsidRDefault="00C73E08" w:rsidP="00C73E08">
      <w:pPr>
        <w:tabs>
          <w:tab w:val="left" w:pos="0"/>
          <w:tab w:val="left" w:pos="2977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11.10. </w:t>
      </w:r>
      <w:proofErr w:type="gramStart"/>
      <w:r w:rsidR="00B76F79">
        <w:rPr>
          <w:rFonts w:ascii="Arial" w:hAnsi="Arial" w:cs="Arial"/>
          <w:sz w:val="20"/>
          <w:szCs w:val="20"/>
        </w:rPr>
        <w:t>В</w:t>
      </w:r>
      <w:r>
        <w:rPr>
          <w:rFonts w:ascii="Arial" w:hAnsi="Arial" w:cs="Arial"/>
          <w:sz w:val="20"/>
          <w:szCs w:val="20"/>
        </w:rPr>
        <w:t xml:space="preserve"> слу</w:t>
      </w:r>
      <w:r>
        <w:rPr>
          <w:rFonts w:ascii="Arial" w:hAnsi="Arial" w:cs="Arial"/>
          <w:sz w:val="20"/>
          <w:szCs w:val="20"/>
        </w:rPr>
        <w:softHyphen/>
        <w:t>чае пре</w:t>
      </w:r>
      <w:r>
        <w:rPr>
          <w:rFonts w:ascii="Arial" w:hAnsi="Arial" w:cs="Arial"/>
          <w:sz w:val="20"/>
          <w:szCs w:val="20"/>
        </w:rPr>
        <w:softHyphen/>
        <w:t>д</w:t>
      </w:r>
      <w:r>
        <w:rPr>
          <w:rFonts w:ascii="Arial" w:hAnsi="Arial" w:cs="Arial"/>
          <w:sz w:val="20"/>
          <w:szCs w:val="20"/>
        </w:rPr>
        <w:softHyphen/>
        <w:t>с</w:t>
      </w:r>
      <w:r>
        <w:rPr>
          <w:rFonts w:ascii="Arial" w:hAnsi="Arial" w:cs="Arial"/>
          <w:sz w:val="20"/>
          <w:szCs w:val="20"/>
        </w:rPr>
        <w:softHyphen/>
        <w:t>та</w:t>
      </w:r>
      <w:r>
        <w:rPr>
          <w:rFonts w:ascii="Arial" w:hAnsi="Arial" w:cs="Arial"/>
          <w:sz w:val="20"/>
          <w:szCs w:val="20"/>
        </w:rPr>
        <w:softHyphen/>
        <w:t>в</w:t>
      </w:r>
      <w:r>
        <w:rPr>
          <w:rFonts w:ascii="Arial" w:hAnsi="Arial" w:cs="Arial"/>
          <w:sz w:val="20"/>
          <w:szCs w:val="20"/>
        </w:rPr>
        <w:softHyphen/>
        <w:t>ле</w:t>
      </w:r>
      <w:r>
        <w:rPr>
          <w:rFonts w:ascii="Arial" w:hAnsi="Arial" w:cs="Arial"/>
          <w:sz w:val="20"/>
          <w:szCs w:val="20"/>
        </w:rPr>
        <w:softHyphen/>
        <w:t>ния в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во бюл</w:t>
      </w:r>
      <w:r w:rsidR="00B76F79">
        <w:rPr>
          <w:rFonts w:ascii="Arial" w:hAnsi="Arial" w:cs="Arial"/>
          <w:sz w:val="20"/>
          <w:szCs w:val="20"/>
        </w:rPr>
        <w:softHyphen/>
        <w:t>ле</w:t>
      </w:r>
      <w:r w:rsidR="00B76F79">
        <w:rPr>
          <w:rFonts w:ascii="Arial" w:hAnsi="Arial" w:cs="Arial"/>
          <w:sz w:val="20"/>
          <w:szCs w:val="20"/>
        </w:rPr>
        <w:softHyphen/>
        <w:t>те</w:t>
      </w:r>
      <w:r w:rsidR="00B76F79">
        <w:rPr>
          <w:rFonts w:ascii="Arial" w:hAnsi="Arial" w:cs="Arial"/>
          <w:sz w:val="20"/>
          <w:szCs w:val="20"/>
        </w:rPr>
        <w:softHyphen/>
        <w:t>ня для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со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ния до про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ния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 в фор</w:t>
      </w:r>
      <w:r w:rsidR="00B76F79">
        <w:rPr>
          <w:rFonts w:ascii="Arial" w:hAnsi="Arial" w:cs="Arial"/>
          <w:sz w:val="20"/>
          <w:szCs w:val="20"/>
        </w:rPr>
        <w:softHyphen/>
        <w:t>ме со</w:t>
      </w:r>
      <w:r w:rsidR="00B76F79">
        <w:rPr>
          <w:rFonts w:ascii="Arial" w:hAnsi="Arial" w:cs="Arial"/>
          <w:sz w:val="20"/>
          <w:szCs w:val="20"/>
        </w:rPr>
        <w:softHyphen/>
        <w:t>в</w:t>
      </w:r>
      <w:r w:rsidR="00B76F79">
        <w:rPr>
          <w:rFonts w:ascii="Arial" w:hAnsi="Arial" w:cs="Arial"/>
          <w:sz w:val="20"/>
          <w:szCs w:val="20"/>
        </w:rPr>
        <w:softHyphen/>
        <w:t>ме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>го при</w:t>
      </w:r>
      <w:r w:rsidR="00B76F79">
        <w:rPr>
          <w:rFonts w:ascii="Arial" w:hAnsi="Arial" w:cs="Arial"/>
          <w:sz w:val="20"/>
          <w:szCs w:val="20"/>
        </w:rPr>
        <w:softHyphen/>
        <w:t>сут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вия и при про</w:t>
      </w:r>
      <w:r w:rsidR="00B76F79">
        <w:rPr>
          <w:rFonts w:ascii="Arial" w:hAnsi="Arial" w:cs="Arial"/>
          <w:sz w:val="20"/>
          <w:szCs w:val="20"/>
        </w:rPr>
        <w:softHyphen/>
        <w:t>ве</w:t>
      </w:r>
      <w:r w:rsidR="00B76F79">
        <w:rPr>
          <w:rFonts w:ascii="Arial" w:hAnsi="Arial" w:cs="Arial"/>
          <w:sz w:val="20"/>
          <w:szCs w:val="20"/>
        </w:rPr>
        <w:softHyphen/>
        <w:t>де</w:t>
      </w:r>
      <w:r w:rsidR="00B76F79">
        <w:rPr>
          <w:rFonts w:ascii="Arial" w:hAnsi="Arial" w:cs="Arial"/>
          <w:sz w:val="20"/>
          <w:szCs w:val="20"/>
        </w:rPr>
        <w:softHyphen/>
        <w:t>нии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в фор</w:t>
      </w:r>
      <w:r w:rsidR="00B76F79">
        <w:rPr>
          <w:rFonts w:ascii="Arial" w:hAnsi="Arial" w:cs="Arial"/>
          <w:sz w:val="20"/>
          <w:szCs w:val="20"/>
        </w:rPr>
        <w:softHyphen/>
        <w:t>ме за</w:t>
      </w:r>
      <w:r w:rsidR="00B76F79">
        <w:rPr>
          <w:rFonts w:ascii="Arial" w:hAnsi="Arial" w:cs="Arial"/>
          <w:sz w:val="20"/>
          <w:szCs w:val="20"/>
        </w:rPr>
        <w:softHyphen/>
        <w:t>оч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>го го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со</w:t>
      </w:r>
      <w:r w:rsidR="00B76F79">
        <w:rPr>
          <w:rFonts w:ascii="Arial" w:hAnsi="Arial" w:cs="Arial"/>
          <w:sz w:val="20"/>
          <w:szCs w:val="20"/>
        </w:rPr>
        <w:softHyphen/>
        <w:t>ва</w:t>
      </w:r>
      <w:r w:rsidR="00B76F79">
        <w:rPr>
          <w:rFonts w:ascii="Arial" w:hAnsi="Arial" w:cs="Arial"/>
          <w:sz w:val="20"/>
          <w:szCs w:val="20"/>
        </w:rPr>
        <w:softHyphen/>
        <w:t>ния к бюл</w:t>
      </w:r>
      <w:r w:rsidR="00B76F79">
        <w:rPr>
          <w:rFonts w:ascii="Arial" w:hAnsi="Arial" w:cs="Arial"/>
          <w:sz w:val="20"/>
          <w:szCs w:val="20"/>
        </w:rPr>
        <w:softHyphen/>
        <w:t>ле</w:t>
      </w:r>
      <w:r w:rsidR="00B76F79">
        <w:rPr>
          <w:rFonts w:ascii="Arial" w:hAnsi="Arial" w:cs="Arial"/>
          <w:sz w:val="20"/>
          <w:szCs w:val="20"/>
        </w:rPr>
        <w:softHyphen/>
        <w:t>те</w:t>
      </w:r>
      <w:r w:rsidR="00B76F79">
        <w:rPr>
          <w:rFonts w:ascii="Arial" w:hAnsi="Arial" w:cs="Arial"/>
          <w:sz w:val="20"/>
          <w:szCs w:val="20"/>
        </w:rPr>
        <w:softHyphen/>
        <w:t>ню, под</w:t>
      </w:r>
      <w:r w:rsidR="00B76F79">
        <w:rPr>
          <w:rFonts w:ascii="Arial" w:hAnsi="Arial" w:cs="Arial"/>
          <w:sz w:val="20"/>
          <w:szCs w:val="20"/>
        </w:rPr>
        <w:softHyphen/>
        <w:t>пи</w:t>
      </w:r>
      <w:r w:rsidR="00B76F79">
        <w:rPr>
          <w:rFonts w:ascii="Arial" w:hAnsi="Arial" w:cs="Arial"/>
          <w:sz w:val="20"/>
          <w:szCs w:val="20"/>
        </w:rPr>
        <w:softHyphen/>
        <w:t>сан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>му пред</w:t>
      </w:r>
      <w:r w:rsidR="00B76F79">
        <w:rPr>
          <w:rFonts w:ascii="Arial" w:hAnsi="Arial" w:cs="Arial"/>
          <w:sz w:val="20"/>
          <w:szCs w:val="20"/>
        </w:rPr>
        <w:softHyphen/>
        <w:t>ста</w:t>
      </w:r>
      <w:r w:rsidR="00B76F79">
        <w:rPr>
          <w:rFonts w:ascii="Arial" w:hAnsi="Arial" w:cs="Arial"/>
          <w:sz w:val="20"/>
          <w:szCs w:val="20"/>
        </w:rPr>
        <w:softHyphen/>
        <w:t>ви</w:t>
      </w:r>
      <w:r w:rsidR="00B76F79">
        <w:rPr>
          <w:rFonts w:ascii="Arial" w:hAnsi="Arial" w:cs="Arial"/>
          <w:sz w:val="20"/>
          <w:szCs w:val="20"/>
        </w:rPr>
        <w:softHyphen/>
        <w:t>те</w:t>
      </w:r>
      <w:r w:rsidR="00B76F79">
        <w:rPr>
          <w:rFonts w:ascii="Arial" w:hAnsi="Arial" w:cs="Arial"/>
          <w:sz w:val="20"/>
          <w:szCs w:val="20"/>
        </w:rPr>
        <w:softHyphen/>
        <w:t>лем ли</w:t>
      </w:r>
      <w:r w:rsidR="00B76F79">
        <w:rPr>
          <w:rFonts w:ascii="Arial" w:hAnsi="Arial" w:cs="Arial"/>
          <w:sz w:val="20"/>
          <w:szCs w:val="20"/>
        </w:rPr>
        <w:softHyphen/>
        <w:t>ца, вклю</w:t>
      </w:r>
      <w:r w:rsidR="00B76F79">
        <w:rPr>
          <w:rFonts w:ascii="Arial" w:hAnsi="Arial" w:cs="Arial"/>
          <w:sz w:val="20"/>
          <w:szCs w:val="20"/>
        </w:rPr>
        <w:softHyphen/>
        <w:t>чен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>го в спи</w:t>
      </w:r>
      <w:r w:rsidR="00B76F79">
        <w:rPr>
          <w:rFonts w:ascii="Arial" w:hAnsi="Arial" w:cs="Arial"/>
          <w:sz w:val="20"/>
          <w:szCs w:val="20"/>
        </w:rPr>
        <w:softHyphen/>
        <w:t>сок лиц, име</w:t>
      </w:r>
      <w:r>
        <w:rPr>
          <w:rFonts w:ascii="Arial" w:hAnsi="Arial" w:cs="Arial"/>
          <w:sz w:val="20"/>
          <w:szCs w:val="20"/>
        </w:rPr>
        <w:softHyphen/>
        <w:t>ю</w:t>
      </w:r>
      <w:r>
        <w:rPr>
          <w:rFonts w:ascii="Arial" w:hAnsi="Arial" w:cs="Arial"/>
          <w:sz w:val="20"/>
          <w:szCs w:val="20"/>
        </w:rPr>
        <w:softHyphen/>
        <w:t>щих пра</w:t>
      </w:r>
      <w:r>
        <w:rPr>
          <w:rFonts w:ascii="Arial" w:hAnsi="Arial" w:cs="Arial"/>
          <w:sz w:val="20"/>
          <w:szCs w:val="20"/>
        </w:rPr>
        <w:softHyphen/>
        <w:t>во уча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во</w:t>
      </w:r>
      <w:r>
        <w:rPr>
          <w:rFonts w:ascii="Arial" w:hAnsi="Arial" w:cs="Arial"/>
          <w:sz w:val="20"/>
          <w:szCs w:val="20"/>
        </w:rPr>
        <w:softHyphen/>
        <w:t>вать в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щем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нии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ров, дей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ву</w:t>
      </w:r>
      <w:r w:rsidR="00B76F79">
        <w:rPr>
          <w:rFonts w:ascii="Arial" w:hAnsi="Arial" w:cs="Arial"/>
          <w:sz w:val="20"/>
          <w:szCs w:val="20"/>
        </w:rPr>
        <w:softHyphen/>
        <w:t>ю</w:t>
      </w:r>
      <w:r w:rsidR="00B76F79">
        <w:rPr>
          <w:rFonts w:ascii="Arial" w:hAnsi="Arial" w:cs="Arial"/>
          <w:sz w:val="20"/>
          <w:szCs w:val="20"/>
        </w:rPr>
        <w:softHyphen/>
        <w:t>щим на ос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>ва</w:t>
      </w:r>
      <w:r w:rsidR="00B76F79">
        <w:rPr>
          <w:rFonts w:ascii="Arial" w:hAnsi="Arial" w:cs="Arial"/>
          <w:sz w:val="20"/>
          <w:szCs w:val="20"/>
        </w:rPr>
        <w:softHyphen/>
        <w:t>нии до</w:t>
      </w:r>
      <w:r w:rsidR="00B76F79">
        <w:rPr>
          <w:rFonts w:ascii="Arial" w:hAnsi="Arial" w:cs="Arial"/>
          <w:sz w:val="20"/>
          <w:szCs w:val="20"/>
        </w:rPr>
        <w:softHyphen/>
        <w:t>ве</w:t>
      </w:r>
      <w:r w:rsidR="00B76F79">
        <w:rPr>
          <w:rFonts w:ascii="Arial" w:hAnsi="Arial" w:cs="Arial"/>
          <w:sz w:val="20"/>
          <w:szCs w:val="20"/>
        </w:rPr>
        <w:softHyphen/>
        <w:t>рен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>сти, при</w:t>
      </w:r>
      <w:r w:rsidR="00B76F79">
        <w:rPr>
          <w:rFonts w:ascii="Arial" w:hAnsi="Arial" w:cs="Arial"/>
          <w:sz w:val="20"/>
          <w:szCs w:val="20"/>
        </w:rPr>
        <w:softHyphen/>
        <w:t>ла</w:t>
      </w:r>
      <w:r w:rsidR="00B76F79">
        <w:rPr>
          <w:rFonts w:ascii="Arial" w:hAnsi="Arial" w:cs="Arial"/>
          <w:sz w:val="20"/>
          <w:szCs w:val="20"/>
        </w:rPr>
        <w:softHyphen/>
        <w:t>га</w:t>
      </w:r>
      <w:r w:rsidR="00B76F79">
        <w:rPr>
          <w:rFonts w:ascii="Arial" w:hAnsi="Arial" w:cs="Arial"/>
          <w:sz w:val="20"/>
          <w:szCs w:val="20"/>
        </w:rPr>
        <w:softHyphen/>
        <w:t>ет</w:t>
      </w:r>
      <w:r w:rsidR="00B76F79">
        <w:rPr>
          <w:rFonts w:ascii="Arial" w:hAnsi="Arial" w:cs="Arial"/>
          <w:sz w:val="20"/>
          <w:szCs w:val="20"/>
        </w:rPr>
        <w:softHyphen/>
        <w:t>ся до</w:t>
      </w:r>
      <w:r w:rsidR="00B76F79">
        <w:rPr>
          <w:rFonts w:ascii="Arial" w:hAnsi="Arial" w:cs="Arial"/>
          <w:sz w:val="20"/>
          <w:szCs w:val="20"/>
        </w:rPr>
        <w:softHyphen/>
        <w:t>ве</w:t>
      </w:r>
      <w:r w:rsidR="00B76F79">
        <w:rPr>
          <w:rFonts w:ascii="Arial" w:hAnsi="Arial" w:cs="Arial"/>
          <w:sz w:val="20"/>
          <w:szCs w:val="20"/>
        </w:rPr>
        <w:softHyphen/>
        <w:t>рен</w:t>
      </w:r>
      <w:r w:rsidR="00B76F79">
        <w:rPr>
          <w:rFonts w:ascii="Arial" w:hAnsi="Arial" w:cs="Arial"/>
          <w:sz w:val="20"/>
          <w:szCs w:val="20"/>
        </w:rPr>
        <w:softHyphen/>
        <w:t>ность (но</w:t>
      </w:r>
      <w:r w:rsidR="00B76F79">
        <w:rPr>
          <w:rFonts w:ascii="Arial" w:hAnsi="Arial" w:cs="Arial"/>
          <w:sz w:val="20"/>
          <w:szCs w:val="20"/>
        </w:rPr>
        <w:softHyphen/>
        <w:t>та</w:t>
      </w:r>
      <w:r w:rsidR="00B76F79">
        <w:rPr>
          <w:rFonts w:ascii="Arial" w:hAnsi="Arial" w:cs="Arial"/>
          <w:sz w:val="20"/>
          <w:szCs w:val="20"/>
        </w:rPr>
        <w:softHyphen/>
        <w:t>ри</w:t>
      </w:r>
      <w:r w:rsidR="00B76F79">
        <w:rPr>
          <w:rFonts w:ascii="Arial" w:hAnsi="Arial" w:cs="Arial"/>
          <w:sz w:val="20"/>
          <w:szCs w:val="20"/>
        </w:rPr>
        <w:softHyphen/>
        <w:t>аль</w:t>
      </w:r>
      <w:r w:rsidR="00B76F79">
        <w:rPr>
          <w:rFonts w:ascii="Arial" w:hAnsi="Arial" w:cs="Arial"/>
          <w:sz w:val="20"/>
          <w:szCs w:val="20"/>
        </w:rPr>
        <w:softHyphen/>
        <w:t>но удо</w:t>
      </w:r>
      <w:r w:rsidR="00B76F79">
        <w:rPr>
          <w:rFonts w:ascii="Arial" w:hAnsi="Arial" w:cs="Arial"/>
          <w:sz w:val="20"/>
          <w:szCs w:val="20"/>
        </w:rPr>
        <w:softHyphen/>
        <w:t>сто</w:t>
      </w:r>
      <w:r w:rsidR="00B76F79">
        <w:rPr>
          <w:rFonts w:ascii="Arial" w:hAnsi="Arial" w:cs="Arial"/>
          <w:sz w:val="20"/>
          <w:szCs w:val="20"/>
        </w:rPr>
        <w:softHyphen/>
        <w:t>ве</w:t>
      </w:r>
      <w:r w:rsidR="00B76F79">
        <w:rPr>
          <w:rFonts w:ascii="Arial" w:hAnsi="Arial" w:cs="Arial"/>
          <w:sz w:val="20"/>
          <w:szCs w:val="20"/>
        </w:rPr>
        <w:softHyphen/>
        <w:t>рен</w:t>
      </w:r>
      <w:r w:rsidR="00B76F79">
        <w:rPr>
          <w:rFonts w:ascii="Arial" w:hAnsi="Arial" w:cs="Arial"/>
          <w:sz w:val="20"/>
          <w:szCs w:val="20"/>
        </w:rPr>
        <w:softHyphen/>
        <w:t>ная ко</w:t>
      </w:r>
      <w:r w:rsidR="00B76F79">
        <w:rPr>
          <w:rFonts w:ascii="Arial" w:hAnsi="Arial" w:cs="Arial"/>
          <w:sz w:val="20"/>
          <w:szCs w:val="20"/>
        </w:rPr>
        <w:softHyphen/>
        <w:t>пия) или иной до</w:t>
      </w:r>
      <w:r w:rsidR="00B76F79">
        <w:rPr>
          <w:rFonts w:ascii="Arial" w:hAnsi="Arial" w:cs="Arial"/>
          <w:sz w:val="20"/>
          <w:szCs w:val="20"/>
        </w:rPr>
        <w:softHyphen/>
        <w:t>ку</w:t>
      </w:r>
      <w:r w:rsidR="00B76F79">
        <w:rPr>
          <w:rFonts w:ascii="Arial" w:hAnsi="Arial" w:cs="Arial"/>
          <w:sz w:val="20"/>
          <w:szCs w:val="20"/>
        </w:rPr>
        <w:softHyphen/>
        <w:t>мент (но</w:t>
      </w:r>
      <w:r w:rsidR="00B76F79">
        <w:rPr>
          <w:rFonts w:ascii="Arial" w:hAnsi="Arial" w:cs="Arial"/>
          <w:sz w:val="20"/>
          <w:szCs w:val="20"/>
        </w:rPr>
        <w:softHyphen/>
        <w:t>та</w:t>
      </w:r>
      <w:r w:rsidR="00B76F79">
        <w:rPr>
          <w:rFonts w:ascii="Arial" w:hAnsi="Arial" w:cs="Arial"/>
          <w:sz w:val="20"/>
          <w:szCs w:val="20"/>
        </w:rPr>
        <w:softHyphen/>
        <w:t>ри</w:t>
      </w:r>
      <w:r w:rsidR="00B76F79">
        <w:rPr>
          <w:rFonts w:ascii="Arial" w:hAnsi="Arial" w:cs="Arial"/>
          <w:sz w:val="20"/>
          <w:szCs w:val="20"/>
        </w:rPr>
        <w:softHyphen/>
        <w:t>аль</w:t>
      </w:r>
      <w:r w:rsidR="00B76F79">
        <w:rPr>
          <w:rFonts w:ascii="Arial" w:hAnsi="Arial" w:cs="Arial"/>
          <w:sz w:val="20"/>
          <w:szCs w:val="20"/>
        </w:rPr>
        <w:softHyphen/>
        <w:t>но удо</w:t>
      </w:r>
      <w:r w:rsidR="00B76F79">
        <w:rPr>
          <w:rFonts w:ascii="Arial" w:hAnsi="Arial" w:cs="Arial"/>
          <w:sz w:val="20"/>
          <w:szCs w:val="20"/>
        </w:rPr>
        <w:softHyphen/>
        <w:t>сто</w:t>
      </w:r>
      <w:r w:rsidR="00B76F79">
        <w:rPr>
          <w:rFonts w:ascii="Arial" w:hAnsi="Arial" w:cs="Arial"/>
          <w:sz w:val="20"/>
          <w:szCs w:val="20"/>
        </w:rPr>
        <w:softHyphen/>
        <w:t>ве</w:t>
      </w:r>
      <w:r w:rsidR="00B76F79">
        <w:rPr>
          <w:rFonts w:ascii="Arial" w:hAnsi="Arial" w:cs="Arial"/>
          <w:sz w:val="20"/>
          <w:szCs w:val="20"/>
        </w:rPr>
        <w:softHyphen/>
        <w:t>рен</w:t>
      </w:r>
      <w:r w:rsidR="00B76F79">
        <w:rPr>
          <w:rFonts w:ascii="Arial" w:hAnsi="Arial" w:cs="Arial"/>
          <w:sz w:val="20"/>
          <w:szCs w:val="20"/>
        </w:rPr>
        <w:softHyphen/>
        <w:t>ная ко</w:t>
      </w:r>
      <w:r w:rsidR="00B76F79">
        <w:rPr>
          <w:rFonts w:ascii="Arial" w:hAnsi="Arial" w:cs="Arial"/>
          <w:sz w:val="20"/>
          <w:szCs w:val="20"/>
        </w:rPr>
        <w:softHyphen/>
        <w:t>пия), удо</w:t>
      </w:r>
      <w:r w:rsidR="00B76F79">
        <w:rPr>
          <w:rFonts w:ascii="Arial" w:hAnsi="Arial" w:cs="Arial"/>
          <w:sz w:val="20"/>
          <w:szCs w:val="20"/>
        </w:rPr>
        <w:softHyphen/>
        <w:t>сто</w:t>
      </w:r>
      <w:r w:rsidR="00B76F79">
        <w:rPr>
          <w:rFonts w:ascii="Arial" w:hAnsi="Arial" w:cs="Arial"/>
          <w:sz w:val="20"/>
          <w:szCs w:val="20"/>
        </w:rPr>
        <w:softHyphen/>
        <w:t>ве</w:t>
      </w:r>
      <w:r w:rsidR="00B76F79">
        <w:rPr>
          <w:rFonts w:ascii="Arial" w:hAnsi="Arial" w:cs="Arial"/>
          <w:sz w:val="20"/>
          <w:szCs w:val="20"/>
        </w:rPr>
        <w:softHyphen/>
        <w:t>ря</w:t>
      </w:r>
      <w:r w:rsidR="00B76F79">
        <w:rPr>
          <w:rFonts w:ascii="Arial" w:hAnsi="Arial" w:cs="Arial"/>
          <w:sz w:val="20"/>
          <w:szCs w:val="20"/>
        </w:rPr>
        <w:softHyphen/>
        <w:t>ю</w:t>
      </w:r>
      <w:r w:rsidR="00B76F79">
        <w:rPr>
          <w:rFonts w:ascii="Arial" w:hAnsi="Arial" w:cs="Arial"/>
          <w:sz w:val="20"/>
          <w:szCs w:val="20"/>
        </w:rPr>
        <w:softHyphen/>
        <w:t>щий пра</w:t>
      </w:r>
      <w:r w:rsidR="00B76F79">
        <w:rPr>
          <w:rFonts w:ascii="Arial" w:hAnsi="Arial" w:cs="Arial"/>
          <w:sz w:val="20"/>
          <w:szCs w:val="20"/>
        </w:rPr>
        <w:softHyphen/>
        <w:t>во пред</w:t>
      </w:r>
      <w:r w:rsidR="00B76F79">
        <w:rPr>
          <w:rFonts w:ascii="Arial" w:hAnsi="Arial" w:cs="Arial"/>
          <w:sz w:val="20"/>
          <w:szCs w:val="20"/>
        </w:rPr>
        <w:softHyphen/>
        <w:t>ста</w:t>
      </w:r>
      <w:r w:rsidR="00B76F79">
        <w:rPr>
          <w:rFonts w:ascii="Arial" w:hAnsi="Arial" w:cs="Arial"/>
          <w:sz w:val="20"/>
          <w:szCs w:val="20"/>
        </w:rPr>
        <w:softHyphen/>
        <w:t>ви</w:t>
      </w:r>
      <w:r w:rsidR="00B76F79">
        <w:rPr>
          <w:rFonts w:ascii="Arial" w:hAnsi="Arial" w:cs="Arial"/>
          <w:sz w:val="20"/>
          <w:szCs w:val="20"/>
        </w:rPr>
        <w:softHyphen/>
        <w:t>те</w:t>
      </w:r>
      <w:r w:rsidR="00B76F79">
        <w:rPr>
          <w:rFonts w:ascii="Arial" w:hAnsi="Arial" w:cs="Arial"/>
          <w:sz w:val="20"/>
          <w:szCs w:val="20"/>
        </w:rPr>
        <w:softHyphen/>
        <w:t>ля дей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во</w:t>
      </w:r>
      <w:r w:rsidR="00B76F79">
        <w:rPr>
          <w:rFonts w:ascii="Arial" w:hAnsi="Arial" w:cs="Arial"/>
          <w:sz w:val="20"/>
          <w:szCs w:val="20"/>
        </w:rPr>
        <w:softHyphen/>
        <w:t>вать</w:t>
      </w:r>
      <w:proofErr w:type="gramEnd"/>
      <w:r w:rsidR="00B76F79">
        <w:rPr>
          <w:rFonts w:ascii="Arial" w:hAnsi="Arial" w:cs="Arial"/>
          <w:sz w:val="20"/>
          <w:szCs w:val="20"/>
        </w:rPr>
        <w:t xml:space="preserve"> от име</w:t>
      </w:r>
      <w:r w:rsidR="00B76F79">
        <w:rPr>
          <w:rFonts w:ascii="Arial" w:hAnsi="Arial" w:cs="Arial"/>
          <w:sz w:val="20"/>
          <w:szCs w:val="20"/>
        </w:rPr>
        <w:softHyphen/>
        <w:t>ни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ра.</w:t>
      </w:r>
    </w:p>
    <w:p w:rsidR="00B76F79" w:rsidRDefault="00C73E08" w:rsidP="00C73E08">
      <w:pPr>
        <w:tabs>
          <w:tab w:val="left" w:pos="0"/>
          <w:tab w:val="left" w:pos="2977"/>
        </w:tabs>
        <w:spacing w:line="320" w:lineRule="atLeast"/>
        <w:ind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B76F79">
        <w:rPr>
          <w:rFonts w:ascii="Arial" w:hAnsi="Arial" w:cs="Arial"/>
          <w:sz w:val="20"/>
          <w:szCs w:val="20"/>
        </w:rPr>
        <w:t>1.</w:t>
      </w:r>
      <w:r>
        <w:rPr>
          <w:rFonts w:ascii="Arial" w:hAnsi="Arial" w:cs="Arial"/>
          <w:sz w:val="20"/>
          <w:szCs w:val="20"/>
        </w:rPr>
        <w:t>11.</w:t>
      </w:r>
      <w:r w:rsidR="00B76F79">
        <w:rPr>
          <w:rFonts w:ascii="Arial" w:hAnsi="Arial" w:cs="Arial"/>
          <w:sz w:val="20"/>
          <w:szCs w:val="20"/>
        </w:rPr>
        <w:t xml:space="preserve"> Уча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ник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мо</w:t>
      </w:r>
      <w:r w:rsidR="00B76F79">
        <w:rPr>
          <w:rFonts w:ascii="Arial" w:hAnsi="Arial" w:cs="Arial"/>
          <w:sz w:val="20"/>
          <w:szCs w:val="20"/>
        </w:rPr>
        <w:softHyphen/>
        <w:t>жет сфор</w:t>
      </w:r>
      <w:r w:rsidR="00B76F79">
        <w:rPr>
          <w:rFonts w:ascii="Arial" w:hAnsi="Arial" w:cs="Arial"/>
          <w:sz w:val="20"/>
          <w:szCs w:val="20"/>
        </w:rPr>
        <w:softHyphen/>
        <w:t>ми</w:t>
      </w:r>
      <w:r w:rsidR="00B76F79">
        <w:rPr>
          <w:rFonts w:ascii="Arial" w:hAnsi="Arial" w:cs="Arial"/>
          <w:sz w:val="20"/>
          <w:szCs w:val="20"/>
        </w:rPr>
        <w:softHyphen/>
        <w:t>ро</w:t>
      </w:r>
      <w:r w:rsidR="00B76F79">
        <w:rPr>
          <w:rFonts w:ascii="Arial" w:hAnsi="Arial" w:cs="Arial"/>
          <w:sz w:val="20"/>
          <w:szCs w:val="20"/>
        </w:rPr>
        <w:softHyphen/>
        <w:t>вать и вы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зить свое мне</w:t>
      </w:r>
      <w:r w:rsidR="00B76F79">
        <w:rPr>
          <w:rFonts w:ascii="Arial" w:hAnsi="Arial" w:cs="Arial"/>
          <w:sz w:val="20"/>
          <w:szCs w:val="20"/>
        </w:rPr>
        <w:softHyphen/>
        <w:t>ние по во</w:t>
      </w:r>
      <w:r w:rsidR="00B76F79">
        <w:rPr>
          <w:rFonts w:ascii="Arial" w:hAnsi="Arial" w:cs="Arial"/>
          <w:sz w:val="20"/>
          <w:szCs w:val="20"/>
        </w:rPr>
        <w:softHyphen/>
        <w:t>п</w:t>
      </w:r>
      <w:r w:rsidR="00B76F79">
        <w:rPr>
          <w:rFonts w:ascii="Arial" w:hAnsi="Arial" w:cs="Arial"/>
          <w:sz w:val="20"/>
          <w:szCs w:val="20"/>
        </w:rPr>
        <w:softHyphen/>
        <w:t>ро</w:t>
      </w:r>
      <w:r w:rsidR="00B76F79">
        <w:rPr>
          <w:rFonts w:ascii="Arial" w:hAnsi="Arial" w:cs="Arial"/>
          <w:sz w:val="20"/>
          <w:szCs w:val="20"/>
        </w:rPr>
        <w:softHyphen/>
        <w:t>сам, по</w:t>
      </w:r>
      <w:r w:rsidR="00B76F79">
        <w:rPr>
          <w:rFonts w:ascii="Arial" w:hAnsi="Arial" w:cs="Arial"/>
          <w:sz w:val="20"/>
          <w:szCs w:val="20"/>
        </w:rPr>
        <w:softHyphen/>
        <w:t>ста</w:t>
      </w:r>
      <w:r w:rsidR="00B76F79">
        <w:rPr>
          <w:rFonts w:ascii="Arial" w:hAnsi="Arial" w:cs="Arial"/>
          <w:sz w:val="20"/>
          <w:szCs w:val="20"/>
        </w:rPr>
        <w:softHyphen/>
        <w:t>в</w:t>
      </w:r>
      <w:r w:rsidR="00B76F79">
        <w:rPr>
          <w:rFonts w:ascii="Arial" w:hAnsi="Arial" w:cs="Arial"/>
          <w:sz w:val="20"/>
          <w:szCs w:val="20"/>
        </w:rPr>
        <w:softHyphen/>
        <w:t>лен</w:t>
      </w:r>
      <w:r w:rsidR="00B76F79">
        <w:rPr>
          <w:rFonts w:ascii="Arial" w:hAnsi="Arial" w:cs="Arial"/>
          <w:sz w:val="20"/>
          <w:szCs w:val="20"/>
        </w:rPr>
        <w:softHyphen/>
        <w:t>ным на го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со</w:t>
      </w:r>
      <w:r w:rsidR="00B76F79">
        <w:rPr>
          <w:rFonts w:ascii="Arial" w:hAnsi="Arial" w:cs="Arial"/>
          <w:sz w:val="20"/>
          <w:szCs w:val="20"/>
        </w:rPr>
        <w:softHyphen/>
        <w:t>ва</w:t>
      </w:r>
      <w:r w:rsidR="00B76F79">
        <w:rPr>
          <w:rFonts w:ascii="Arial" w:hAnsi="Arial" w:cs="Arial"/>
          <w:sz w:val="20"/>
          <w:szCs w:val="20"/>
        </w:rPr>
        <w:softHyphen/>
        <w:t>ние, как уча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вуя в их об</w:t>
      </w:r>
      <w:r w:rsidR="00B76F79">
        <w:rPr>
          <w:rFonts w:ascii="Arial" w:hAnsi="Arial" w:cs="Arial"/>
          <w:sz w:val="20"/>
          <w:szCs w:val="20"/>
        </w:rPr>
        <w:softHyphen/>
        <w:t>су</w:t>
      </w:r>
      <w:r w:rsidR="00B76F79">
        <w:rPr>
          <w:rFonts w:ascii="Arial" w:hAnsi="Arial" w:cs="Arial"/>
          <w:sz w:val="20"/>
          <w:szCs w:val="20"/>
        </w:rPr>
        <w:softHyphen/>
        <w:t>ж</w:t>
      </w:r>
      <w:r w:rsidR="00B76F79">
        <w:rPr>
          <w:rFonts w:ascii="Arial" w:hAnsi="Arial" w:cs="Arial"/>
          <w:sz w:val="20"/>
          <w:szCs w:val="20"/>
        </w:rPr>
        <w:softHyphen/>
        <w:t>де</w:t>
      </w:r>
      <w:r w:rsidR="00B76F79">
        <w:rPr>
          <w:rFonts w:ascii="Arial" w:hAnsi="Arial" w:cs="Arial"/>
          <w:sz w:val="20"/>
          <w:szCs w:val="20"/>
        </w:rPr>
        <w:softHyphen/>
        <w:t>нии, так и без уча</w:t>
      </w:r>
      <w:r w:rsidR="00B76F79">
        <w:rPr>
          <w:rFonts w:ascii="Arial" w:hAnsi="Arial" w:cs="Arial"/>
          <w:sz w:val="20"/>
          <w:szCs w:val="20"/>
        </w:rPr>
        <w:softHyphen/>
        <w:t>стия в нем. Уча</w:t>
      </w:r>
      <w:r w:rsidR="00B76F79">
        <w:rPr>
          <w:rFonts w:ascii="Arial" w:hAnsi="Arial" w:cs="Arial"/>
          <w:sz w:val="20"/>
          <w:szCs w:val="20"/>
        </w:rPr>
        <w:softHyphen/>
        <w:t>стие в об</w:t>
      </w:r>
      <w:r w:rsidR="00B76F79">
        <w:rPr>
          <w:rFonts w:ascii="Arial" w:hAnsi="Arial" w:cs="Arial"/>
          <w:sz w:val="20"/>
          <w:szCs w:val="20"/>
        </w:rPr>
        <w:softHyphen/>
        <w:t>су</w:t>
      </w:r>
      <w:r w:rsidR="00B76F79">
        <w:rPr>
          <w:rFonts w:ascii="Arial" w:hAnsi="Arial" w:cs="Arial"/>
          <w:sz w:val="20"/>
          <w:szCs w:val="20"/>
        </w:rPr>
        <w:softHyphen/>
        <w:t>ж</w:t>
      </w:r>
      <w:r w:rsidR="00B76F79">
        <w:rPr>
          <w:rFonts w:ascii="Arial" w:hAnsi="Arial" w:cs="Arial"/>
          <w:sz w:val="20"/>
          <w:szCs w:val="20"/>
        </w:rPr>
        <w:softHyphen/>
        <w:t>де</w:t>
      </w:r>
      <w:r w:rsidR="00B76F79">
        <w:rPr>
          <w:rFonts w:ascii="Arial" w:hAnsi="Arial" w:cs="Arial"/>
          <w:sz w:val="20"/>
          <w:szCs w:val="20"/>
        </w:rPr>
        <w:softHyphen/>
        <w:t>нии во</w:t>
      </w:r>
      <w:r w:rsidR="00B76F79">
        <w:rPr>
          <w:rFonts w:ascii="Arial" w:hAnsi="Arial" w:cs="Arial"/>
          <w:sz w:val="20"/>
          <w:szCs w:val="20"/>
        </w:rPr>
        <w:softHyphen/>
        <w:t>п</w:t>
      </w:r>
      <w:r w:rsidR="00B76F79">
        <w:rPr>
          <w:rFonts w:ascii="Arial" w:hAnsi="Arial" w:cs="Arial"/>
          <w:sz w:val="20"/>
          <w:szCs w:val="20"/>
        </w:rPr>
        <w:softHyphen/>
        <w:t>ро</w:t>
      </w:r>
      <w:r w:rsidR="00B76F79">
        <w:rPr>
          <w:rFonts w:ascii="Arial" w:hAnsi="Arial" w:cs="Arial"/>
          <w:sz w:val="20"/>
          <w:szCs w:val="20"/>
        </w:rPr>
        <w:softHyphen/>
        <w:t>сов по</w:t>
      </w:r>
      <w:r w:rsidR="00B76F79">
        <w:rPr>
          <w:rFonts w:ascii="Arial" w:hAnsi="Arial" w:cs="Arial"/>
          <w:sz w:val="20"/>
          <w:szCs w:val="20"/>
        </w:rPr>
        <w:softHyphen/>
        <w:t>ве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ки дня — это пра</w:t>
      </w:r>
      <w:r w:rsidR="00B76F79">
        <w:rPr>
          <w:rFonts w:ascii="Arial" w:hAnsi="Arial" w:cs="Arial"/>
          <w:sz w:val="20"/>
          <w:szCs w:val="20"/>
        </w:rPr>
        <w:softHyphen/>
        <w:t>во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ра, а не обя</w:t>
      </w:r>
      <w:r w:rsidR="00B76F79">
        <w:rPr>
          <w:rFonts w:ascii="Arial" w:hAnsi="Arial" w:cs="Arial"/>
          <w:sz w:val="20"/>
          <w:szCs w:val="20"/>
        </w:rPr>
        <w:softHyphen/>
        <w:t>зан</w:t>
      </w:r>
      <w:r w:rsidR="00B76F79">
        <w:rPr>
          <w:rFonts w:ascii="Arial" w:hAnsi="Arial" w:cs="Arial"/>
          <w:sz w:val="20"/>
          <w:szCs w:val="20"/>
        </w:rPr>
        <w:softHyphen/>
        <w:t>ность.</w:t>
      </w:r>
    </w:p>
    <w:p w:rsidR="00B76F79" w:rsidRDefault="00C73E08" w:rsidP="00C73E08">
      <w:pPr>
        <w:tabs>
          <w:tab w:val="left" w:pos="0"/>
          <w:tab w:val="left" w:pos="2977"/>
        </w:tabs>
        <w:spacing w:line="320" w:lineRule="atLeast"/>
        <w:ind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11.12</w:t>
      </w:r>
      <w:r w:rsidR="00B76F79">
        <w:rPr>
          <w:rFonts w:ascii="Arial" w:hAnsi="Arial" w:cs="Arial"/>
          <w:sz w:val="20"/>
          <w:szCs w:val="20"/>
        </w:rPr>
        <w:t xml:space="preserve">. </w:t>
      </w:r>
      <w:r w:rsidR="00B76F79" w:rsidRPr="00F640C0">
        <w:rPr>
          <w:rFonts w:ascii="Arial" w:hAnsi="Arial" w:cs="Arial"/>
          <w:sz w:val="20"/>
          <w:szCs w:val="20"/>
        </w:rPr>
        <w:t>Лица, заре</w:t>
      </w:r>
      <w:r>
        <w:rPr>
          <w:rFonts w:ascii="Arial" w:hAnsi="Arial" w:cs="Arial"/>
          <w:sz w:val="20"/>
          <w:szCs w:val="20"/>
        </w:rPr>
        <w:t>гистрировавшиеся для участия в О</w:t>
      </w:r>
      <w:r w:rsidR="00B76F79" w:rsidRPr="00F640C0">
        <w:rPr>
          <w:rFonts w:ascii="Arial" w:hAnsi="Arial" w:cs="Arial"/>
          <w:sz w:val="20"/>
          <w:szCs w:val="20"/>
        </w:rPr>
        <w:t xml:space="preserve">бщем собрании, проводимом в форме </w:t>
      </w:r>
      <w:r w:rsidR="00B76F79">
        <w:rPr>
          <w:rFonts w:ascii="Arial" w:hAnsi="Arial" w:cs="Arial"/>
          <w:sz w:val="20"/>
          <w:szCs w:val="20"/>
        </w:rPr>
        <w:t>совместного присутствия</w:t>
      </w:r>
      <w:r w:rsidR="00B76F79" w:rsidRPr="00F640C0">
        <w:rPr>
          <w:rFonts w:ascii="Arial" w:hAnsi="Arial" w:cs="Arial"/>
          <w:sz w:val="20"/>
          <w:szCs w:val="20"/>
        </w:rPr>
        <w:t>, вправе голосовать по всем вопросам п</w:t>
      </w:r>
      <w:r>
        <w:rPr>
          <w:rFonts w:ascii="Arial" w:hAnsi="Arial" w:cs="Arial"/>
          <w:sz w:val="20"/>
          <w:szCs w:val="20"/>
        </w:rPr>
        <w:t>овестки дня с момента открытия О</w:t>
      </w:r>
      <w:r w:rsidR="00B76F79" w:rsidRPr="00F640C0">
        <w:rPr>
          <w:rFonts w:ascii="Arial" w:hAnsi="Arial" w:cs="Arial"/>
          <w:sz w:val="20"/>
          <w:szCs w:val="20"/>
        </w:rPr>
        <w:t>бщего собрания</w:t>
      </w:r>
      <w:r w:rsidR="00B76F79">
        <w:rPr>
          <w:rFonts w:ascii="Arial" w:hAnsi="Arial" w:cs="Arial"/>
          <w:sz w:val="20"/>
          <w:szCs w:val="20"/>
        </w:rPr>
        <w:t>.</w:t>
      </w:r>
    </w:p>
    <w:p w:rsidR="00B76F79" w:rsidRPr="00F640C0" w:rsidRDefault="00C73E08" w:rsidP="00C73E08">
      <w:pPr>
        <w:tabs>
          <w:tab w:val="left" w:pos="0"/>
          <w:tab w:val="left" w:pos="2977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11.1</w:t>
      </w:r>
      <w:r w:rsidR="00B76F79">
        <w:rPr>
          <w:rFonts w:ascii="Arial" w:hAnsi="Arial" w:cs="Arial"/>
          <w:sz w:val="20"/>
          <w:szCs w:val="20"/>
        </w:rPr>
        <w:t xml:space="preserve">3. </w:t>
      </w:r>
      <w:r w:rsidR="00B76F79" w:rsidRPr="00F640C0">
        <w:rPr>
          <w:rFonts w:ascii="Arial" w:hAnsi="Arial" w:cs="Arial"/>
          <w:sz w:val="20"/>
          <w:szCs w:val="20"/>
        </w:rPr>
        <w:t xml:space="preserve">После завершения обсуждения последнего вопроса повестки дня </w:t>
      </w:r>
      <w:r>
        <w:rPr>
          <w:rFonts w:ascii="Arial" w:hAnsi="Arial" w:cs="Arial"/>
          <w:sz w:val="20"/>
          <w:szCs w:val="20"/>
        </w:rPr>
        <w:t>О</w:t>
      </w:r>
      <w:r w:rsidR="00B76F79" w:rsidRPr="00F640C0">
        <w:rPr>
          <w:rFonts w:ascii="Arial" w:hAnsi="Arial" w:cs="Arial"/>
          <w:sz w:val="20"/>
          <w:szCs w:val="20"/>
        </w:rPr>
        <w:t>бщего собрания (послед</w:t>
      </w:r>
      <w:r>
        <w:rPr>
          <w:rFonts w:ascii="Arial" w:hAnsi="Arial" w:cs="Arial"/>
          <w:sz w:val="20"/>
          <w:szCs w:val="20"/>
        </w:rPr>
        <w:t>него вопроса повестки дня О</w:t>
      </w:r>
      <w:r w:rsidR="00B76F79" w:rsidRPr="00F640C0">
        <w:rPr>
          <w:rFonts w:ascii="Arial" w:hAnsi="Arial" w:cs="Arial"/>
          <w:sz w:val="20"/>
          <w:szCs w:val="20"/>
        </w:rPr>
        <w:t>бщего собрания, по которому имеется кворум) лицам, не проголосовавшим до этого момента, должно быть пред</w:t>
      </w:r>
      <w:r w:rsidR="00B76F79">
        <w:rPr>
          <w:rFonts w:ascii="Arial" w:hAnsi="Arial" w:cs="Arial"/>
          <w:sz w:val="20"/>
          <w:szCs w:val="20"/>
        </w:rPr>
        <w:t xml:space="preserve">оставлено время для голосования. </w:t>
      </w:r>
    </w:p>
    <w:p w:rsidR="00B76F79" w:rsidRPr="00A16325" w:rsidRDefault="00C73E08" w:rsidP="00A16325">
      <w:pPr>
        <w:tabs>
          <w:tab w:val="left" w:pos="0"/>
          <w:tab w:val="left" w:pos="2977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11.14.</w:t>
      </w:r>
      <w:r w:rsidR="00B76F79">
        <w:rPr>
          <w:rFonts w:ascii="Arial" w:hAnsi="Arial" w:cs="Arial"/>
          <w:sz w:val="20"/>
          <w:szCs w:val="20"/>
        </w:rPr>
        <w:t xml:space="preserve"> За</w:t>
      </w:r>
      <w:r w:rsidR="00B76F79">
        <w:rPr>
          <w:rFonts w:ascii="Arial" w:hAnsi="Arial" w:cs="Arial"/>
          <w:sz w:val="20"/>
          <w:szCs w:val="20"/>
        </w:rPr>
        <w:softHyphen/>
        <w:t>пол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ние бюл</w:t>
      </w:r>
      <w:r w:rsidR="00B76F79">
        <w:rPr>
          <w:rFonts w:ascii="Arial" w:hAnsi="Arial" w:cs="Arial"/>
          <w:sz w:val="20"/>
          <w:szCs w:val="20"/>
        </w:rPr>
        <w:softHyphen/>
        <w:t>ле</w:t>
      </w:r>
      <w:r w:rsidR="00B76F79">
        <w:rPr>
          <w:rFonts w:ascii="Arial" w:hAnsi="Arial" w:cs="Arial"/>
          <w:sz w:val="20"/>
          <w:szCs w:val="20"/>
        </w:rPr>
        <w:softHyphen/>
        <w:t>те</w:t>
      </w:r>
      <w:r w:rsidR="00B76F79">
        <w:rPr>
          <w:rFonts w:ascii="Arial" w:hAnsi="Arial" w:cs="Arial"/>
          <w:sz w:val="20"/>
          <w:szCs w:val="20"/>
        </w:rPr>
        <w:softHyphen/>
        <w:t>ней про</w:t>
      </w:r>
      <w:r w:rsidR="00B76F79">
        <w:rPr>
          <w:rFonts w:ascii="Arial" w:hAnsi="Arial" w:cs="Arial"/>
          <w:sz w:val="20"/>
          <w:szCs w:val="20"/>
        </w:rPr>
        <w:softHyphen/>
        <w:t>из</w:t>
      </w:r>
      <w:r w:rsidR="00B76F79">
        <w:rPr>
          <w:rFonts w:ascii="Arial" w:hAnsi="Arial" w:cs="Arial"/>
          <w:sz w:val="20"/>
          <w:szCs w:val="20"/>
        </w:rPr>
        <w:softHyphen/>
        <w:t>во</w:t>
      </w:r>
      <w:r w:rsidR="00B76F79">
        <w:rPr>
          <w:rFonts w:ascii="Arial" w:hAnsi="Arial" w:cs="Arial"/>
          <w:sz w:val="20"/>
          <w:szCs w:val="20"/>
        </w:rPr>
        <w:softHyphen/>
        <w:t>дит</w:t>
      </w:r>
      <w:r w:rsidR="00B76F79">
        <w:rPr>
          <w:rFonts w:ascii="Arial" w:hAnsi="Arial" w:cs="Arial"/>
          <w:sz w:val="20"/>
          <w:szCs w:val="20"/>
        </w:rPr>
        <w:softHyphen/>
        <w:t>ся уча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ни</w:t>
      </w:r>
      <w:r w:rsidR="00B76F79">
        <w:rPr>
          <w:rFonts w:ascii="Arial" w:hAnsi="Arial" w:cs="Arial"/>
          <w:sz w:val="20"/>
          <w:szCs w:val="20"/>
        </w:rPr>
        <w:softHyphen/>
        <w:t>ка</w:t>
      </w:r>
      <w:r w:rsidR="00B76F79">
        <w:rPr>
          <w:rFonts w:ascii="Arial" w:hAnsi="Arial" w:cs="Arial"/>
          <w:sz w:val="20"/>
          <w:szCs w:val="20"/>
        </w:rPr>
        <w:softHyphen/>
        <w:t>ми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без ис</w:t>
      </w:r>
      <w:r w:rsidR="00B76F79">
        <w:rPr>
          <w:rFonts w:ascii="Arial" w:hAnsi="Arial" w:cs="Arial"/>
          <w:sz w:val="20"/>
          <w:szCs w:val="20"/>
        </w:rPr>
        <w:softHyphen/>
        <w:t>поль</w:t>
      </w:r>
      <w:r w:rsidR="00B76F79">
        <w:rPr>
          <w:rFonts w:ascii="Arial" w:hAnsi="Arial" w:cs="Arial"/>
          <w:sz w:val="20"/>
          <w:szCs w:val="20"/>
        </w:rPr>
        <w:softHyphen/>
        <w:t>зо</w:t>
      </w:r>
      <w:r w:rsidR="00B76F79">
        <w:rPr>
          <w:rFonts w:ascii="Arial" w:hAnsi="Arial" w:cs="Arial"/>
          <w:sz w:val="20"/>
          <w:szCs w:val="20"/>
        </w:rPr>
        <w:softHyphen/>
        <w:t>ва</w:t>
      </w:r>
      <w:r w:rsidR="00B76F79">
        <w:rPr>
          <w:rFonts w:ascii="Arial" w:hAnsi="Arial" w:cs="Arial"/>
          <w:sz w:val="20"/>
          <w:szCs w:val="20"/>
        </w:rPr>
        <w:softHyphen/>
        <w:t>ния ка</w:t>
      </w:r>
      <w:r w:rsidR="00B76F79">
        <w:rPr>
          <w:rFonts w:ascii="Arial" w:hAnsi="Arial" w:cs="Arial"/>
          <w:sz w:val="20"/>
          <w:szCs w:val="20"/>
        </w:rPr>
        <w:softHyphen/>
        <w:t>бин для го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со</w:t>
      </w:r>
      <w:r w:rsidR="00B76F79">
        <w:rPr>
          <w:rFonts w:ascii="Arial" w:hAnsi="Arial" w:cs="Arial"/>
          <w:sz w:val="20"/>
          <w:szCs w:val="20"/>
        </w:rPr>
        <w:softHyphen/>
        <w:t>ва</w:t>
      </w:r>
      <w:r w:rsidR="00B76F79">
        <w:rPr>
          <w:rFonts w:ascii="Arial" w:hAnsi="Arial" w:cs="Arial"/>
          <w:sz w:val="20"/>
          <w:szCs w:val="20"/>
        </w:rPr>
        <w:softHyphen/>
        <w:t>ния.</w:t>
      </w:r>
    </w:p>
    <w:p w:rsidR="00B76F79" w:rsidRDefault="00A16325" w:rsidP="00E928BF">
      <w:pPr>
        <w:tabs>
          <w:tab w:val="left" w:pos="0"/>
          <w:tab w:val="left" w:pos="2977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11.15. </w:t>
      </w:r>
      <w:r w:rsidR="00B76F79">
        <w:rPr>
          <w:rFonts w:ascii="Arial" w:hAnsi="Arial" w:cs="Arial"/>
          <w:sz w:val="20"/>
          <w:szCs w:val="20"/>
        </w:rPr>
        <w:t>Об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во хра</w:t>
      </w:r>
      <w:r w:rsidR="00B76F79">
        <w:rPr>
          <w:rFonts w:ascii="Arial" w:hAnsi="Arial" w:cs="Arial"/>
          <w:sz w:val="20"/>
          <w:szCs w:val="20"/>
        </w:rPr>
        <w:softHyphen/>
        <w:t>нит все по</w:t>
      </w:r>
      <w:r w:rsidR="00B76F79">
        <w:rPr>
          <w:rFonts w:ascii="Arial" w:hAnsi="Arial" w:cs="Arial"/>
          <w:sz w:val="20"/>
          <w:szCs w:val="20"/>
        </w:rPr>
        <w:softHyphen/>
        <w:t>лу</w:t>
      </w:r>
      <w:r w:rsidR="00B76F79">
        <w:rPr>
          <w:rFonts w:ascii="Arial" w:hAnsi="Arial" w:cs="Arial"/>
          <w:sz w:val="20"/>
          <w:szCs w:val="20"/>
        </w:rPr>
        <w:softHyphen/>
        <w:t>чен</w:t>
      </w:r>
      <w:r w:rsidR="00B76F79">
        <w:rPr>
          <w:rFonts w:ascii="Arial" w:hAnsi="Arial" w:cs="Arial"/>
          <w:sz w:val="20"/>
          <w:szCs w:val="20"/>
        </w:rPr>
        <w:softHyphen/>
        <w:t>ные им бюл</w:t>
      </w:r>
      <w:r w:rsidR="00B76F79">
        <w:rPr>
          <w:rFonts w:ascii="Arial" w:hAnsi="Arial" w:cs="Arial"/>
          <w:sz w:val="20"/>
          <w:szCs w:val="20"/>
        </w:rPr>
        <w:softHyphen/>
        <w:t>ле</w:t>
      </w:r>
      <w:r w:rsidR="00B76F79">
        <w:rPr>
          <w:rFonts w:ascii="Arial" w:hAnsi="Arial" w:cs="Arial"/>
          <w:sz w:val="20"/>
          <w:szCs w:val="20"/>
        </w:rPr>
        <w:softHyphen/>
        <w:t>те</w:t>
      </w:r>
      <w:r w:rsidR="00B76F79">
        <w:rPr>
          <w:rFonts w:ascii="Arial" w:hAnsi="Arial" w:cs="Arial"/>
          <w:sz w:val="20"/>
          <w:szCs w:val="20"/>
        </w:rPr>
        <w:softHyphen/>
        <w:t>ни для го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со</w:t>
      </w:r>
      <w:r w:rsidR="00B76F79">
        <w:rPr>
          <w:rFonts w:ascii="Arial" w:hAnsi="Arial" w:cs="Arial"/>
          <w:sz w:val="20"/>
          <w:szCs w:val="20"/>
        </w:rPr>
        <w:softHyphen/>
        <w:t>ва</w:t>
      </w:r>
      <w:r w:rsidR="00B76F79">
        <w:rPr>
          <w:rFonts w:ascii="Arial" w:hAnsi="Arial" w:cs="Arial"/>
          <w:sz w:val="20"/>
          <w:szCs w:val="20"/>
        </w:rPr>
        <w:softHyphen/>
        <w:t>ния, в том чи</w:t>
      </w:r>
      <w:r w:rsidR="00B76F79">
        <w:rPr>
          <w:rFonts w:ascii="Arial" w:hAnsi="Arial" w:cs="Arial"/>
          <w:sz w:val="20"/>
          <w:szCs w:val="20"/>
        </w:rPr>
        <w:softHyphen/>
        <w:t>с</w:t>
      </w:r>
      <w:r w:rsidR="00B76F79">
        <w:rPr>
          <w:rFonts w:ascii="Arial" w:hAnsi="Arial" w:cs="Arial"/>
          <w:sz w:val="20"/>
          <w:szCs w:val="20"/>
        </w:rPr>
        <w:softHyphen/>
        <w:t>ле:</w:t>
      </w:r>
    </w:p>
    <w:p w:rsidR="00B76F79" w:rsidRDefault="00B76F79" w:rsidP="00BC08EF">
      <w:pPr>
        <w:numPr>
          <w:ilvl w:val="0"/>
          <w:numId w:val="32"/>
        </w:numPr>
        <w:tabs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бюл</w:t>
      </w:r>
      <w:r>
        <w:rPr>
          <w:rFonts w:ascii="Arial" w:hAnsi="Arial" w:cs="Arial"/>
          <w:sz w:val="20"/>
          <w:szCs w:val="20"/>
        </w:rPr>
        <w:softHyphen/>
        <w:t>ле</w:t>
      </w:r>
      <w:r>
        <w:rPr>
          <w:rFonts w:ascii="Arial" w:hAnsi="Arial" w:cs="Arial"/>
          <w:sz w:val="20"/>
          <w:szCs w:val="20"/>
        </w:rPr>
        <w:softHyphen/>
        <w:t>те</w:t>
      </w:r>
      <w:r>
        <w:rPr>
          <w:rFonts w:ascii="Arial" w:hAnsi="Arial" w:cs="Arial"/>
          <w:sz w:val="20"/>
          <w:szCs w:val="20"/>
        </w:rPr>
        <w:softHyphen/>
        <w:t xml:space="preserve">ни для </w:t>
      </w:r>
      <w:r w:rsidR="00BC08EF">
        <w:rPr>
          <w:rFonts w:ascii="Arial" w:hAnsi="Arial" w:cs="Arial"/>
          <w:sz w:val="20"/>
          <w:szCs w:val="20"/>
        </w:rPr>
        <w:t>го</w:t>
      </w:r>
      <w:r w:rsidR="00BC08EF">
        <w:rPr>
          <w:rFonts w:ascii="Arial" w:hAnsi="Arial" w:cs="Arial"/>
          <w:sz w:val="20"/>
          <w:szCs w:val="20"/>
        </w:rPr>
        <w:softHyphen/>
        <w:t>ло</w:t>
      </w:r>
      <w:r w:rsidR="00BC08EF">
        <w:rPr>
          <w:rFonts w:ascii="Arial" w:hAnsi="Arial" w:cs="Arial"/>
          <w:sz w:val="20"/>
          <w:szCs w:val="20"/>
        </w:rPr>
        <w:softHyphen/>
        <w:t>со</w:t>
      </w:r>
      <w:r w:rsidR="00BC08EF">
        <w:rPr>
          <w:rFonts w:ascii="Arial" w:hAnsi="Arial" w:cs="Arial"/>
          <w:sz w:val="20"/>
          <w:szCs w:val="20"/>
        </w:rPr>
        <w:softHyphen/>
        <w:t>ва</w:t>
      </w:r>
      <w:r w:rsidR="00BC08EF">
        <w:rPr>
          <w:rFonts w:ascii="Arial" w:hAnsi="Arial" w:cs="Arial"/>
          <w:sz w:val="20"/>
          <w:szCs w:val="20"/>
        </w:rPr>
        <w:softHyphen/>
        <w:t>ния, по</w:t>
      </w:r>
      <w:r w:rsidR="00BC08EF">
        <w:rPr>
          <w:rFonts w:ascii="Arial" w:hAnsi="Arial" w:cs="Arial"/>
          <w:sz w:val="20"/>
          <w:szCs w:val="20"/>
        </w:rPr>
        <w:softHyphen/>
        <w:t>лу</w:t>
      </w:r>
      <w:r w:rsidR="00BC08EF">
        <w:rPr>
          <w:rFonts w:ascii="Arial" w:hAnsi="Arial" w:cs="Arial"/>
          <w:sz w:val="20"/>
          <w:szCs w:val="20"/>
        </w:rPr>
        <w:softHyphen/>
        <w:t>чен</w:t>
      </w:r>
      <w:r w:rsidR="00BC08EF">
        <w:rPr>
          <w:rFonts w:ascii="Arial" w:hAnsi="Arial" w:cs="Arial"/>
          <w:sz w:val="20"/>
          <w:szCs w:val="20"/>
        </w:rPr>
        <w:softHyphen/>
        <w:t>ные 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вом по</w:t>
      </w:r>
      <w:r>
        <w:rPr>
          <w:rFonts w:ascii="Arial" w:hAnsi="Arial" w:cs="Arial"/>
          <w:sz w:val="20"/>
          <w:szCs w:val="20"/>
        </w:rPr>
        <w:softHyphen/>
        <w:t>с</w:t>
      </w:r>
      <w:r>
        <w:rPr>
          <w:rFonts w:ascii="Arial" w:hAnsi="Arial" w:cs="Arial"/>
          <w:sz w:val="20"/>
          <w:szCs w:val="20"/>
        </w:rPr>
        <w:softHyphen/>
        <w:t>ле да</w:t>
      </w:r>
      <w:r>
        <w:rPr>
          <w:rFonts w:ascii="Arial" w:hAnsi="Arial" w:cs="Arial"/>
          <w:sz w:val="20"/>
          <w:szCs w:val="20"/>
        </w:rPr>
        <w:softHyphen/>
        <w:t>ты окон</w:t>
      </w:r>
      <w:r>
        <w:rPr>
          <w:rFonts w:ascii="Arial" w:hAnsi="Arial" w:cs="Arial"/>
          <w:sz w:val="20"/>
          <w:szCs w:val="20"/>
        </w:rPr>
        <w:softHyphen/>
        <w:t>ча</w:t>
      </w:r>
      <w:r>
        <w:rPr>
          <w:rFonts w:ascii="Arial" w:hAnsi="Arial" w:cs="Arial"/>
          <w:sz w:val="20"/>
          <w:szCs w:val="20"/>
        </w:rPr>
        <w:softHyphen/>
        <w:t>ния при</w:t>
      </w:r>
      <w:r>
        <w:rPr>
          <w:rFonts w:ascii="Arial" w:hAnsi="Arial" w:cs="Arial"/>
          <w:sz w:val="20"/>
          <w:szCs w:val="20"/>
        </w:rPr>
        <w:softHyphen/>
        <w:t>е</w:t>
      </w:r>
      <w:r>
        <w:rPr>
          <w:rFonts w:ascii="Arial" w:hAnsi="Arial" w:cs="Arial"/>
          <w:sz w:val="20"/>
          <w:szCs w:val="20"/>
        </w:rPr>
        <w:softHyphen/>
        <w:t>ма бюл</w:t>
      </w:r>
      <w:r>
        <w:rPr>
          <w:rFonts w:ascii="Arial" w:hAnsi="Arial" w:cs="Arial"/>
          <w:sz w:val="20"/>
          <w:szCs w:val="20"/>
        </w:rPr>
        <w:softHyphen/>
        <w:t>ле</w:t>
      </w:r>
      <w:r>
        <w:rPr>
          <w:rFonts w:ascii="Arial" w:hAnsi="Arial" w:cs="Arial"/>
          <w:sz w:val="20"/>
          <w:szCs w:val="20"/>
        </w:rPr>
        <w:softHyphen/>
        <w:t>те</w:t>
      </w:r>
      <w:r>
        <w:rPr>
          <w:rFonts w:ascii="Arial" w:hAnsi="Arial" w:cs="Arial"/>
          <w:sz w:val="20"/>
          <w:szCs w:val="20"/>
        </w:rPr>
        <w:softHyphen/>
        <w:t>ней для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со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ния, при про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нии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в фор</w:t>
      </w:r>
      <w:r>
        <w:rPr>
          <w:rFonts w:ascii="Arial" w:hAnsi="Arial" w:cs="Arial"/>
          <w:sz w:val="20"/>
          <w:szCs w:val="20"/>
        </w:rPr>
        <w:softHyphen/>
        <w:t>ме за</w:t>
      </w:r>
      <w:r>
        <w:rPr>
          <w:rFonts w:ascii="Arial" w:hAnsi="Arial" w:cs="Arial"/>
          <w:sz w:val="20"/>
          <w:szCs w:val="20"/>
        </w:rPr>
        <w:softHyphen/>
        <w:t>оч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го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со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ния;</w:t>
      </w:r>
    </w:p>
    <w:p w:rsidR="00B76F79" w:rsidRPr="00D571E2" w:rsidRDefault="00B76F79" w:rsidP="00D571E2">
      <w:pPr>
        <w:numPr>
          <w:ilvl w:val="0"/>
          <w:numId w:val="32"/>
        </w:numPr>
        <w:tabs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бюл</w:t>
      </w:r>
      <w:r>
        <w:rPr>
          <w:rFonts w:ascii="Arial" w:hAnsi="Arial" w:cs="Arial"/>
          <w:sz w:val="20"/>
          <w:szCs w:val="20"/>
        </w:rPr>
        <w:softHyphen/>
        <w:t>ле</w:t>
      </w:r>
      <w:r>
        <w:rPr>
          <w:rFonts w:ascii="Arial" w:hAnsi="Arial" w:cs="Arial"/>
          <w:sz w:val="20"/>
          <w:szCs w:val="20"/>
        </w:rPr>
        <w:softHyphen/>
        <w:t>те</w:t>
      </w:r>
      <w:r>
        <w:rPr>
          <w:rFonts w:ascii="Arial" w:hAnsi="Arial" w:cs="Arial"/>
          <w:sz w:val="20"/>
          <w:szCs w:val="20"/>
        </w:rPr>
        <w:softHyphen/>
        <w:t xml:space="preserve">ни для </w:t>
      </w:r>
      <w:r w:rsidR="00BC08EF">
        <w:rPr>
          <w:rFonts w:ascii="Arial" w:hAnsi="Arial" w:cs="Arial"/>
          <w:sz w:val="20"/>
          <w:szCs w:val="20"/>
        </w:rPr>
        <w:t>го</w:t>
      </w:r>
      <w:r w:rsidR="00BC08EF">
        <w:rPr>
          <w:rFonts w:ascii="Arial" w:hAnsi="Arial" w:cs="Arial"/>
          <w:sz w:val="20"/>
          <w:szCs w:val="20"/>
        </w:rPr>
        <w:softHyphen/>
        <w:t>ло</w:t>
      </w:r>
      <w:r w:rsidR="00BC08EF">
        <w:rPr>
          <w:rFonts w:ascii="Arial" w:hAnsi="Arial" w:cs="Arial"/>
          <w:sz w:val="20"/>
          <w:szCs w:val="20"/>
        </w:rPr>
        <w:softHyphen/>
        <w:t>со</w:t>
      </w:r>
      <w:r w:rsidR="00BC08EF">
        <w:rPr>
          <w:rFonts w:ascii="Arial" w:hAnsi="Arial" w:cs="Arial"/>
          <w:sz w:val="20"/>
          <w:szCs w:val="20"/>
        </w:rPr>
        <w:softHyphen/>
        <w:t>ва</w:t>
      </w:r>
      <w:r w:rsidR="00BC08EF">
        <w:rPr>
          <w:rFonts w:ascii="Arial" w:hAnsi="Arial" w:cs="Arial"/>
          <w:sz w:val="20"/>
          <w:szCs w:val="20"/>
        </w:rPr>
        <w:softHyphen/>
        <w:t>ния, по</w:t>
      </w:r>
      <w:r w:rsidR="00BC08EF">
        <w:rPr>
          <w:rFonts w:ascii="Arial" w:hAnsi="Arial" w:cs="Arial"/>
          <w:sz w:val="20"/>
          <w:szCs w:val="20"/>
        </w:rPr>
        <w:softHyphen/>
        <w:t>лу</w:t>
      </w:r>
      <w:r w:rsidR="00BC08EF">
        <w:rPr>
          <w:rFonts w:ascii="Arial" w:hAnsi="Arial" w:cs="Arial"/>
          <w:sz w:val="20"/>
          <w:szCs w:val="20"/>
        </w:rPr>
        <w:softHyphen/>
        <w:t>чен</w:t>
      </w:r>
      <w:r w:rsidR="00BC08EF">
        <w:rPr>
          <w:rFonts w:ascii="Arial" w:hAnsi="Arial" w:cs="Arial"/>
          <w:sz w:val="20"/>
          <w:szCs w:val="20"/>
        </w:rPr>
        <w:softHyphen/>
        <w:t>ные 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вом позд</w:t>
      </w:r>
      <w:r>
        <w:rPr>
          <w:rFonts w:ascii="Arial" w:hAnsi="Arial" w:cs="Arial"/>
          <w:sz w:val="20"/>
          <w:szCs w:val="20"/>
        </w:rPr>
        <w:softHyphen/>
        <w:t>нее дв</w:t>
      </w:r>
      <w:r w:rsidR="00BC08EF">
        <w:rPr>
          <w:rFonts w:ascii="Arial" w:hAnsi="Arial" w:cs="Arial"/>
          <w:sz w:val="20"/>
          <w:szCs w:val="20"/>
        </w:rPr>
        <w:t>ух дней до да</w:t>
      </w:r>
      <w:r w:rsidR="00BC08EF">
        <w:rPr>
          <w:rFonts w:ascii="Arial" w:hAnsi="Arial" w:cs="Arial"/>
          <w:sz w:val="20"/>
          <w:szCs w:val="20"/>
        </w:rPr>
        <w:softHyphen/>
        <w:t>ты про</w:t>
      </w:r>
      <w:r w:rsidR="00BC08EF">
        <w:rPr>
          <w:rFonts w:ascii="Arial" w:hAnsi="Arial" w:cs="Arial"/>
          <w:sz w:val="20"/>
          <w:szCs w:val="20"/>
        </w:rPr>
        <w:softHyphen/>
        <w:t>ве</w:t>
      </w:r>
      <w:r w:rsidR="00BC08EF">
        <w:rPr>
          <w:rFonts w:ascii="Arial" w:hAnsi="Arial" w:cs="Arial"/>
          <w:sz w:val="20"/>
          <w:szCs w:val="20"/>
        </w:rPr>
        <w:softHyphen/>
        <w:t>де</w:t>
      </w:r>
      <w:r w:rsidR="00BC08EF">
        <w:rPr>
          <w:rFonts w:ascii="Arial" w:hAnsi="Arial" w:cs="Arial"/>
          <w:sz w:val="20"/>
          <w:szCs w:val="20"/>
        </w:rPr>
        <w:softHyphen/>
        <w:t>ния 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го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ак</w:t>
      </w:r>
      <w:r w:rsidR="00BC08EF">
        <w:rPr>
          <w:rFonts w:ascii="Arial" w:hAnsi="Arial" w:cs="Arial"/>
          <w:sz w:val="20"/>
          <w:szCs w:val="20"/>
        </w:rPr>
        <w:softHyphen/>
        <w:t>ци</w:t>
      </w:r>
      <w:r w:rsidR="00BC08EF">
        <w:rPr>
          <w:rFonts w:ascii="Arial" w:hAnsi="Arial" w:cs="Arial"/>
          <w:sz w:val="20"/>
          <w:szCs w:val="20"/>
        </w:rPr>
        <w:softHyphen/>
        <w:t>о</w:t>
      </w:r>
      <w:r w:rsidR="00BC08EF">
        <w:rPr>
          <w:rFonts w:ascii="Arial" w:hAnsi="Arial" w:cs="Arial"/>
          <w:sz w:val="20"/>
          <w:szCs w:val="20"/>
        </w:rPr>
        <w:softHyphen/>
        <w:t>не</w:t>
      </w:r>
      <w:r w:rsidR="00BC08EF">
        <w:rPr>
          <w:rFonts w:ascii="Arial" w:hAnsi="Arial" w:cs="Arial"/>
          <w:sz w:val="20"/>
          <w:szCs w:val="20"/>
        </w:rPr>
        <w:softHyphen/>
        <w:t>ров при про</w:t>
      </w:r>
      <w:r w:rsidR="00BC08EF">
        <w:rPr>
          <w:rFonts w:ascii="Arial" w:hAnsi="Arial" w:cs="Arial"/>
          <w:sz w:val="20"/>
          <w:szCs w:val="20"/>
        </w:rPr>
        <w:softHyphen/>
        <w:t>ве</w:t>
      </w:r>
      <w:r w:rsidR="00BC08EF">
        <w:rPr>
          <w:rFonts w:ascii="Arial" w:hAnsi="Arial" w:cs="Arial"/>
          <w:sz w:val="20"/>
          <w:szCs w:val="20"/>
        </w:rPr>
        <w:softHyphen/>
        <w:t>де</w:t>
      </w:r>
      <w:r w:rsidR="00BC08EF">
        <w:rPr>
          <w:rFonts w:ascii="Arial" w:hAnsi="Arial" w:cs="Arial"/>
          <w:sz w:val="20"/>
          <w:szCs w:val="20"/>
        </w:rPr>
        <w:softHyphen/>
        <w:t>нии 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го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 в фор</w:t>
      </w:r>
      <w:r>
        <w:rPr>
          <w:rFonts w:ascii="Arial" w:hAnsi="Arial" w:cs="Arial"/>
          <w:sz w:val="20"/>
          <w:szCs w:val="20"/>
        </w:rPr>
        <w:softHyphen/>
        <w:t>ме со</w:t>
      </w:r>
      <w:r>
        <w:rPr>
          <w:rFonts w:ascii="Arial" w:hAnsi="Arial" w:cs="Arial"/>
          <w:sz w:val="20"/>
          <w:szCs w:val="20"/>
        </w:rPr>
        <w:softHyphen/>
        <w:t>в</w:t>
      </w:r>
      <w:r>
        <w:rPr>
          <w:rFonts w:ascii="Arial" w:hAnsi="Arial" w:cs="Arial"/>
          <w:sz w:val="20"/>
          <w:szCs w:val="20"/>
        </w:rPr>
        <w:softHyphen/>
        <w:t>ме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го при</w:t>
      </w:r>
      <w:r>
        <w:rPr>
          <w:rFonts w:ascii="Arial" w:hAnsi="Arial" w:cs="Arial"/>
          <w:sz w:val="20"/>
          <w:szCs w:val="20"/>
        </w:rPr>
        <w:softHyphen/>
        <w:t>сут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вия с пред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ри</w:t>
      </w:r>
      <w:r>
        <w:rPr>
          <w:rFonts w:ascii="Arial" w:hAnsi="Arial" w:cs="Arial"/>
          <w:sz w:val="20"/>
          <w:szCs w:val="20"/>
        </w:rPr>
        <w:softHyphen/>
        <w:t>тель</w:t>
      </w:r>
      <w:r>
        <w:rPr>
          <w:rFonts w:ascii="Arial" w:hAnsi="Arial" w:cs="Arial"/>
          <w:sz w:val="20"/>
          <w:szCs w:val="20"/>
        </w:rPr>
        <w:softHyphen/>
        <w:t>ным на</w:t>
      </w:r>
      <w:r>
        <w:rPr>
          <w:rFonts w:ascii="Arial" w:hAnsi="Arial" w:cs="Arial"/>
          <w:sz w:val="20"/>
          <w:szCs w:val="20"/>
        </w:rPr>
        <w:softHyphen/>
        <w:t>пра</w:t>
      </w:r>
      <w:r>
        <w:rPr>
          <w:rFonts w:ascii="Arial" w:hAnsi="Arial" w:cs="Arial"/>
          <w:sz w:val="20"/>
          <w:szCs w:val="20"/>
        </w:rPr>
        <w:softHyphen/>
        <w:t>в</w:t>
      </w:r>
      <w:r>
        <w:rPr>
          <w:rFonts w:ascii="Arial" w:hAnsi="Arial" w:cs="Arial"/>
          <w:sz w:val="20"/>
          <w:szCs w:val="20"/>
        </w:rPr>
        <w:softHyphen/>
        <w:t>ле</w:t>
      </w:r>
      <w:r>
        <w:rPr>
          <w:rFonts w:ascii="Arial" w:hAnsi="Arial" w:cs="Arial"/>
          <w:sz w:val="20"/>
          <w:szCs w:val="20"/>
        </w:rPr>
        <w:softHyphen/>
        <w:t>ни</w:t>
      </w:r>
      <w:r>
        <w:rPr>
          <w:rFonts w:ascii="Arial" w:hAnsi="Arial" w:cs="Arial"/>
          <w:sz w:val="20"/>
          <w:szCs w:val="20"/>
        </w:rPr>
        <w:softHyphen/>
        <w:t>ем (вру</w:t>
      </w:r>
      <w:r>
        <w:rPr>
          <w:rFonts w:ascii="Arial" w:hAnsi="Arial" w:cs="Arial"/>
          <w:sz w:val="20"/>
          <w:szCs w:val="20"/>
        </w:rPr>
        <w:softHyphen/>
        <w:t>че</w:t>
      </w:r>
      <w:r>
        <w:rPr>
          <w:rFonts w:ascii="Arial" w:hAnsi="Arial" w:cs="Arial"/>
          <w:sz w:val="20"/>
          <w:szCs w:val="20"/>
        </w:rPr>
        <w:softHyphen/>
        <w:t>ни</w:t>
      </w:r>
      <w:r>
        <w:rPr>
          <w:rFonts w:ascii="Arial" w:hAnsi="Arial" w:cs="Arial"/>
          <w:sz w:val="20"/>
          <w:szCs w:val="20"/>
        </w:rPr>
        <w:softHyphen/>
        <w:t>ем) бюл</w:t>
      </w:r>
      <w:r>
        <w:rPr>
          <w:rFonts w:ascii="Arial" w:hAnsi="Arial" w:cs="Arial"/>
          <w:sz w:val="20"/>
          <w:szCs w:val="20"/>
        </w:rPr>
        <w:softHyphen/>
        <w:t>ле</w:t>
      </w:r>
      <w:r>
        <w:rPr>
          <w:rFonts w:ascii="Arial" w:hAnsi="Arial" w:cs="Arial"/>
          <w:sz w:val="20"/>
          <w:szCs w:val="20"/>
        </w:rPr>
        <w:softHyphen/>
        <w:t>те</w:t>
      </w:r>
      <w:r>
        <w:rPr>
          <w:rFonts w:ascii="Arial" w:hAnsi="Arial" w:cs="Arial"/>
          <w:sz w:val="20"/>
          <w:szCs w:val="20"/>
        </w:rPr>
        <w:softHyphen/>
        <w:t>ней для го</w:t>
      </w:r>
      <w:r w:rsidR="00BC08EF">
        <w:rPr>
          <w:rFonts w:ascii="Arial" w:hAnsi="Arial" w:cs="Arial"/>
          <w:sz w:val="20"/>
          <w:szCs w:val="20"/>
        </w:rPr>
        <w:softHyphen/>
        <w:t>ло</w:t>
      </w:r>
      <w:r w:rsidR="00BC08EF">
        <w:rPr>
          <w:rFonts w:ascii="Arial" w:hAnsi="Arial" w:cs="Arial"/>
          <w:sz w:val="20"/>
          <w:szCs w:val="20"/>
        </w:rPr>
        <w:softHyphen/>
        <w:t>со</w:t>
      </w:r>
      <w:r w:rsidR="00BC08EF">
        <w:rPr>
          <w:rFonts w:ascii="Arial" w:hAnsi="Arial" w:cs="Arial"/>
          <w:sz w:val="20"/>
          <w:szCs w:val="20"/>
        </w:rPr>
        <w:softHyphen/>
        <w:t>ва</w:t>
      </w:r>
      <w:r w:rsidR="00BC08EF">
        <w:rPr>
          <w:rFonts w:ascii="Arial" w:hAnsi="Arial" w:cs="Arial"/>
          <w:sz w:val="20"/>
          <w:szCs w:val="20"/>
        </w:rPr>
        <w:softHyphen/>
        <w:t>ния до про</w:t>
      </w:r>
      <w:r w:rsidR="00BC08EF">
        <w:rPr>
          <w:rFonts w:ascii="Arial" w:hAnsi="Arial" w:cs="Arial"/>
          <w:sz w:val="20"/>
          <w:szCs w:val="20"/>
        </w:rPr>
        <w:softHyphen/>
        <w:t>ве</w:t>
      </w:r>
      <w:r w:rsidR="00BC08EF">
        <w:rPr>
          <w:rFonts w:ascii="Arial" w:hAnsi="Arial" w:cs="Arial"/>
          <w:sz w:val="20"/>
          <w:szCs w:val="20"/>
        </w:rPr>
        <w:softHyphen/>
        <w:t>де</w:t>
      </w:r>
      <w:r w:rsidR="00BC08EF">
        <w:rPr>
          <w:rFonts w:ascii="Arial" w:hAnsi="Arial" w:cs="Arial"/>
          <w:sz w:val="20"/>
          <w:szCs w:val="20"/>
        </w:rPr>
        <w:softHyphen/>
        <w:t>ния 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го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ров.</w:t>
      </w:r>
    </w:p>
    <w:p w:rsidR="00B76F79" w:rsidRDefault="00D571E2" w:rsidP="00E928BF">
      <w:pPr>
        <w:tabs>
          <w:tab w:val="left" w:pos="397"/>
          <w:tab w:val="left" w:pos="737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1</w:t>
      </w:r>
      <w:r w:rsidR="00B76F79">
        <w:rPr>
          <w:rFonts w:ascii="Arial" w:hAnsi="Arial" w:cs="Arial"/>
          <w:sz w:val="20"/>
          <w:szCs w:val="20"/>
        </w:rPr>
        <w:t>1.</w:t>
      </w:r>
      <w:r>
        <w:rPr>
          <w:rFonts w:ascii="Arial" w:hAnsi="Arial" w:cs="Arial"/>
          <w:sz w:val="20"/>
          <w:szCs w:val="20"/>
        </w:rPr>
        <w:t>16.</w:t>
      </w:r>
      <w:r w:rsidR="00B76F79">
        <w:rPr>
          <w:rFonts w:ascii="Arial" w:hAnsi="Arial" w:cs="Arial"/>
          <w:sz w:val="20"/>
          <w:szCs w:val="20"/>
        </w:rPr>
        <w:t xml:space="preserve"> Ито</w:t>
      </w:r>
      <w:r w:rsidR="00B76F79">
        <w:rPr>
          <w:rFonts w:ascii="Arial" w:hAnsi="Arial" w:cs="Arial"/>
          <w:sz w:val="20"/>
          <w:szCs w:val="20"/>
        </w:rPr>
        <w:softHyphen/>
        <w:t>ги го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со</w:t>
      </w:r>
      <w:r w:rsidR="00B76F79">
        <w:rPr>
          <w:rFonts w:ascii="Arial" w:hAnsi="Arial" w:cs="Arial"/>
          <w:sz w:val="20"/>
          <w:szCs w:val="20"/>
        </w:rPr>
        <w:softHyphen/>
        <w:t>ва</w:t>
      </w:r>
      <w:r w:rsidR="00B76F79">
        <w:rPr>
          <w:rFonts w:ascii="Arial" w:hAnsi="Arial" w:cs="Arial"/>
          <w:sz w:val="20"/>
          <w:szCs w:val="20"/>
        </w:rPr>
        <w:softHyphen/>
        <w:t>ния по во</w:t>
      </w:r>
      <w:r w:rsidR="00B76F79">
        <w:rPr>
          <w:rFonts w:ascii="Arial" w:hAnsi="Arial" w:cs="Arial"/>
          <w:sz w:val="20"/>
          <w:szCs w:val="20"/>
        </w:rPr>
        <w:softHyphen/>
        <w:t>п</w:t>
      </w:r>
      <w:r w:rsidR="00B76F79">
        <w:rPr>
          <w:rFonts w:ascii="Arial" w:hAnsi="Arial" w:cs="Arial"/>
          <w:sz w:val="20"/>
          <w:szCs w:val="20"/>
        </w:rPr>
        <w:softHyphen/>
        <w:t>ро</w:t>
      </w:r>
      <w:r w:rsidR="00B76F79">
        <w:rPr>
          <w:rFonts w:ascii="Arial" w:hAnsi="Arial" w:cs="Arial"/>
          <w:sz w:val="20"/>
          <w:szCs w:val="20"/>
        </w:rPr>
        <w:softHyphen/>
        <w:t>сам, по</w:t>
      </w:r>
      <w:r w:rsidR="00B76F79">
        <w:rPr>
          <w:rFonts w:ascii="Arial" w:hAnsi="Arial" w:cs="Arial"/>
          <w:sz w:val="20"/>
          <w:szCs w:val="20"/>
        </w:rPr>
        <w:softHyphen/>
        <w:t>ста</w:t>
      </w:r>
      <w:r w:rsidR="00B76F79">
        <w:rPr>
          <w:rFonts w:ascii="Arial" w:hAnsi="Arial" w:cs="Arial"/>
          <w:sz w:val="20"/>
          <w:szCs w:val="20"/>
        </w:rPr>
        <w:softHyphen/>
        <w:t>в</w:t>
      </w:r>
      <w:r w:rsidR="00B76F79">
        <w:rPr>
          <w:rFonts w:ascii="Arial" w:hAnsi="Arial" w:cs="Arial"/>
          <w:sz w:val="20"/>
          <w:szCs w:val="20"/>
        </w:rPr>
        <w:softHyphen/>
        <w:t>лен</w:t>
      </w:r>
      <w:r w:rsidR="00B76F79">
        <w:rPr>
          <w:rFonts w:ascii="Arial" w:hAnsi="Arial" w:cs="Arial"/>
          <w:sz w:val="20"/>
          <w:szCs w:val="20"/>
        </w:rPr>
        <w:softHyphen/>
        <w:t>ным на го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со</w:t>
      </w:r>
      <w:r w:rsidR="00B76F79">
        <w:rPr>
          <w:rFonts w:ascii="Arial" w:hAnsi="Arial" w:cs="Arial"/>
          <w:sz w:val="20"/>
          <w:szCs w:val="20"/>
        </w:rPr>
        <w:softHyphen/>
        <w:t>ва</w:t>
      </w:r>
      <w:r w:rsidR="00B76F79">
        <w:rPr>
          <w:rFonts w:ascii="Arial" w:hAnsi="Arial" w:cs="Arial"/>
          <w:sz w:val="20"/>
          <w:szCs w:val="20"/>
        </w:rPr>
        <w:softHyphen/>
        <w:t>ние, под</w:t>
      </w:r>
      <w:r w:rsidR="00B76F79">
        <w:rPr>
          <w:rFonts w:ascii="Arial" w:hAnsi="Arial" w:cs="Arial"/>
          <w:sz w:val="20"/>
          <w:szCs w:val="20"/>
        </w:rPr>
        <w:softHyphen/>
        <w:t>в</w:t>
      </w:r>
      <w:r>
        <w:rPr>
          <w:rFonts w:ascii="Arial" w:hAnsi="Arial" w:cs="Arial"/>
          <w:sz w:val="20"/>
          <w:szCs w:val="20"/>
        </w:rPr>
        <w:t>о</w:t>
      </w:r>
      <w:r>
        <w:rPr>
          <w:rFonts w:ascii="Arial" w:hAnsi="Arial" w:cs="Arial"/>
          <w:sz w:val="20"/>
          <w:szCs w:val="20"/>
        </w:rPr>
        <w:softHyphen/>
        <w:t>дят</w:t>
      </w:r>
      <w:r>
        <w:rPr>
          <w:rFonts w:ascii="Arial" w:hAnsi="Arial" w:cs="Arial"/>
          <w:sz w:val="20"/>
          <w:szCs w:val="20"/>
        </w:rPr>
        <w:softHyphen/>
        <w:t>ся С</w:t>
      </w:r>
      <w:r w:rsidR="00A07F55">
        <w:rPr>
          <w:rFonts w:ascii="Arial" w:hAnsi="Arial" w:cs="Arial"/>
          <w:sz w:val="20"/>
          <w:szCs w:val="20"/>
        </w:rPr>
        <w:t>чет</w:t>
      </w:r>
      <w:r w:rsidR="00A07F55">
        <w:rPr>
          <w:rFonts w:ascii="Arial" w:hAnsi="Arial" w:cs="Arial"/>
          <w:sz w:val="20"/>
          <w:szCs w:val="20"/>
        </w:rPr>
        <w:softHyphen/>
        <w:t>ной ко</w:t>
      </w:r>
      <w:r w:rsidR="00A07F55">
        <w:rPr>
          <w:rFonts w:ascii="Arial" w:hAnsi="Arial" w:cs="Arial"/>
          <w:sz w:val="20"/>
          <w:szCs w:val="20"/>
        </w:rPr>
        <w:softHyphen/>
        <w:t>мис</w:t>
      </w:r>
      <w:r w:rsidR="00A07F55">
        <w:rPr>
          <w:rFonts w:ascii="Arial" w:hAnsi="Arial" w:cs="Arial"/>
          <w:sz w:val="20"/>
          <w:szCs w:val="20"/>
        </w:rPr>
        <w:softHyphen/>
        <w:t>си</w:t>
      </w:r>
      <w:r w:rsidR="00A07F55">
        <w:rPr>
          <w:rFonts w:ascii="Arial" w:hAnsi="Arial" w:cs="Arial"/>
          <w:sz w:val="20"/>
          <w:szCs w:val="20"/>
        </w:rPr>
        <w:softHyphen/>
        <w:t>ей</w:t>
      </w:r>
      <w:r w:rsidR="00091EA5">
        <w:rPr>
          <w:rFonts w:ascii="Arial" w:hAnsi="Arial" w:cs="Arial"/>
          <w:sz w:val="20"/>
          <w:szCs w:val="20"/>
        </w:rPr>
        <w:t xml:space="preserve"> на основании данных реестра акционеров на день проведения собрания.</w:t>
      </w:r>
    </w:p>
    <w:p w:rsidR="00B76F79" w:rsidRDefault="00B76F79" w:rsidP="00E928BF">
      <w:pPr>
        <w:tabs>
          <w:tab w:val="left" w:pos="397"/>
          <w:tab w:val="left" w:pos="737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Ре</w:t>
      </w:r>
      <w:r>
        <w:rPr>
          <w:rFonts w:ascii="Arial" w:hAnsi="Arial" w:cs="Arial"/>
          <w:sz w:val="20"/>
          <w:szCs w:val="20"/>
        </w:rPr>
        <w:softHyphen/>
        <w:t>ше</w:t>
      </w:r>
      <w:r>
        <w:rPr>
          <w:rFonts w:ascii="Arial" w:hAnsi="Arial" w:cs="Arial"/>
          <w:sz w:val="20"/>
          <w:szCs w:val="20"/>
        </w:rPr>
        <w:softHyphen/>
        <w:t xml:space="preserve">ние </w:t>
      </w:r>
      <w:r w:rsidR="00D571E2">
        <w:rPr>
          <w:rFonts w:ascii="Arial" w:hAnsi="Arial" w:cs="Arial"/>
          <w:sz w:val="20"/>
          <w:szCs w:val="20"/>
        </w:rPr>
        <w:t>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го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 по во</w:t>
      </w:r>
      <w:r>
        <w:rPr>
          <w:rFonts w:ascii="Arial" w:hAnsi="Arial" w:cs="Arial"/>
          <w:sz w:val="20"/>
          <w:szCs w:val="20"/>
        </w:rPr>
        <w:softHyphen/>
        <w:t>п</w:t>
      </w:r>
      <w:r>
        <w:rPr>
          <w:rFonts w:ascii="Arial" w:hAnsi="Arial" w:cs="Arial"/>
          <w:sz w:val="20"/>
          <w:szCs w:val="20"/>
        </w:rPr>
        <w:softHyphen/>
        <w:t>ро</w:t>
      </w:r>
      <w:r>
        <w:rPr>
          <w:rFonts w:ascii="Arial" w:hAnsi="Arial" w:cs="Arial"/>
          <w:sz w:val="20"/>
          <w:szCs w:val="20"/>
        </w:rPr>
        <w:softHyphen/>
        <w:t>су по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ки дня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не счи</w:t>
      </w:r>
      <w:r>
        <w:rPr>
          <w:rFonts w:ascii="Arial" w:hAnsi="Arial" w:cs="Arial"/>
          <w:sz w:val="20"/>
          <w:szCs w:val="20"/>
        </w:rPr>
        <w:softHyphen/>
        <w:t>та</w:t>
      </w:r>
      <w:r>
        <w:rPr>
          <w:rFonts w:ascii="Arial" w:hAnsi="Arial" w:cs="Arial"/>
          <w:sz w:val="20"/>
          <w:szCs w:val="20"/>
        </w:rPr>
        <w:softHyphen/>
        <w:t>ет</w:t>
      </w:r>
      <w:r>
        <w:rPr>
          <w:rFonts w:ascii="Arial" w:hAnsi="Arial" w:cs="Arial"/>
          <w:sz w:val="20"/>
          <w:szCs w:val="20"/>
        </w:rPr>
        <w:softHyphen/>
        <w:t>ся при</w:t>
      </w:r>
      <w:r>
        <w:rPr>
          <w:rFonts w:ascii="Arial" w:hAnsi="Arial" w:cs="Arial"/>
          <w:sz w:val="20"/>
          <w:szCs w:val="20"/>
        </w:rPr>
        <w:softHyphen/>
        <w:t>ня</w:t>
      </w:r>
      <w:r>
        <w:rPr>
          <w:rFonts w:ascii="Arial" w:hAnsi="Arial" w:cs="Arial"/>
          <w:sz w:val="20"/>
          <w:szCs w:val="20"/>
        </w:rPr>
        <w:softHyphen/>
        <w:t>тым и не мо</w:t>
      </w:r>
      <w:r>
        <w:rPr>
          <w:rFonts w:ascii="Arial" w:hAnsi="Arial" w:cs="Arial"/>
          <w:sz w:val="20"/>
          <w:szCs w:val="20"/>
        </w:rPr>
        <w:softHyphen/>
        <w:t>жет быть ог</w:t>
      </w:r>
      <w:r>
        <w:rPr>
          <w:rFonts w:ascii="Arial" w:hAnsi="Arial" w:cs="Arial"/>
          <w:sz w:val="20"/>
          <w:szCs w:val="20"/>
        </w:rPr>
        <w:softHyphen/>
        <w:t>ла</w:t>
      </w:r>
      <w:r>
        <w:rPr>
          <w:rFonts w:ascii="Arial" w:hAnsi="Arial" w:cs="Arial"/>
          <w:sz w:val="20"/>
          <w:szCs w:val="20"/>
        </w:rPr>
        <w:softHyphen/>
        <w:t>ше</w:t>
      </w:r>
      <w:r>
        <w:rPr>
          <w:rFonts w:ascii="Arial" w:hAnsi="Arial" w:cs="Arial"/>
          <w:sz w:val="20"/>
          <w:szCs w:val="20"/>
        </w:rPr>
        <w:softHyphen/>
        <w:t>но до под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ния ито</w:t>
      </w:r>
      <w:r>
        <w:rPr>
          <w:rFonts w:ascii="Arial" w:hAnsi="Arial" w:cs="Arial"/>
          <w:sz w:val="20"/>
          <w:szCs w:val="20"/>
        </w:rPr>
        <w:softHyphen/>
        <w:t>гов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со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ния по всем во</w:t>
      </w:r>
      <w:r>
        <w:rPr>
          <w:rFonts w:ascii="Arial" w:hAnsi="Arial" w:cs="Arial"/>
          <w:sz w:val="20"/>
          <w:szCs w:val="20"/>
        </w:rPr>
        <w:softHyphen/>
        <w:t>п</w:t>
      </w:r>
      <w:r>
        <w:rPr>
          <w:rFonts w:ascii="Arial" w:hAnsi="Arial" w:cs="Arial"/>
          <w:sz w:val="20"/>
          <w:szCs w:val="20"/>
        </w:rPr>
        <w:softHyphen/>
        <w:t>ро</w:t>
      </w:r>
      <w:r>
        <w:rPr>
          <w:rFonts w:ascii="Arial" w:hAnsi="Arial" w:cs="Arial"/>
          <w:sz w:val="20"/>
          <w:szCs w:val="20"/>
        </w:rPr>
        <w:softHyphen/>
        <w:t>сам по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ки дня.</w:t>
      </w:r>
    </w:p>
    <w:p w:rsidR="00B76F79" w:rsidRDefault="00D571E2" w:rsidP="00D571E2">
      <w:pPr>
        <w:tabs>
          <w:tab w:val="left" w:pos="397"/>
          <w:tab w:val="left" w:pos="737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11.17. Ес</w:t>
      </w:r>
      <w:r>
        <w:rPr>
          <w:rFonts w:ascii="Arial" w:hAnsi="Arial" w:cs="Arial"/>
          <w:sz w:val="20"/>
          <w:szCs w:val="20"/>
        </w:rPr>
        <w:softHyphen/>
        <w:t>ли по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ка дня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 од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>вре</w:t>
      </w:r>
      <w:r w:rsidR="00B76F79">
        <w:rPr>
          <w:rFonts w:ascii="Arial" w:hAnsi="Arial" w:cs="Arial"/>
          <w:sz w:val="20"/>
          <w:szCs w:val="20"/>
        </w:rPr>
        <w:softHyphen/>
        <w:t>мен</w:t>
      </w:r>
      <w:r w:rsidR="00B76F79">
        <w:rPr>
          <w:rFonts w:ascii="Arial" w:hAnsi="Arial" w:cs="Arial"/>
          <w:sz w:val="20"/>
          <w:szCs w:val="20"/>
        </w:rPr>
        <w:softHyphen/>
        <w:t>но вклю</w:t>
      </w:r>
      <w:r w:rsidR="00B76F79">
        <w:rPr>
          <w:rFonts w:ascii="Arial" w:hAnsi="Arial" w:cs="Arial"/>
          <w:sz w:val="20"/>
          <w:szCs w:val="20"/>
        </w:rPr>
        <w:softHyphen/>
        <w:t>ча</w:t>
      </w:r>
      <w:r w:rsidR="00B76F79">
        <w:rPr>
          <w:rFonts w:ascii="Arial" w:hAnsi="Arial" w:cs="Arial"/>
          <w:sz w:val="20"/>
          <w:szCs w:val="20"/>
        </w:rPr>
        <w:softHyphen/>
        <w:t>ет во</w:t>
      </w:r>
      <w:r w:rsidR="00B76F79">
        <w:rPr>
          <w:rFonts w:ascii="Arial" w:hAnsi="Arial" w:cs="Arial"/>
          <w:sz w:val="20"/>
          <w:szCs w:val="20"/>
        </w:rPr>
        <w:softHyphen/>
        <w:t>п</w:t>
      </w:r>
      <w:r w:rsidR="00B76F79">
        <w:rPr>
          <w:rFonts w:ascii="Arial" w:hAnsi="Arial" w:cs="Arial"/>
          <w:sz w:val="20"/>
          <w:szCs w:val="20"/>
        </w:rPr>
        <w:softHyphen/>
        <w:t>ро</w:t>
      </w:r>
      <w:r w:rsidR="00B76F79">
        <w:rPr>
          <w:rFonts w:ascii="Arial" w:hAnsi="Arial" w:cs="Arial"/>
          <w:sz w:val="20"/>
          <w:szCs w:val="20"/>
        </w:rPr>
        <w:softHyphen/>
        <w:t>сы из</w:t>
      </w:r>
      <w:r w:rsidR="00B76F79">
        <w:rPr>
          <w:rFonts w:ascii="Arial" w:hAnsi="Arial" w:cs="Arial"/>
          <w:sz w:val="20"/>
          <w:szCs w:val="20"/>
        </w:rPr>
        <w:softHyphen/>
        <w:t>бра</w:t>
      </w:r>
      <w:r w:rsidR="00B76F79">
        <w:rPr>
          <w:rFonts w:ascii="Arial" w:hAnsi="Arial" w:cs="Arial"/>
          <w:sz w:val="20"/>
          <w:szCs w:val="20"/>
        </w:rPr>
        <w:softHyphen/>
        <w:t>ния не</w:t>
      </w:r>
      <w:r w:rsidR="00B76F79">
        <w:rPr>
          <w:rFonts w:ascii="Arial" w:hAnsi="Arial" w:cs="Arial"/>
          <w:sz w:val="20"/>
          <w:szCs w:val="20"/>
        </w:rPr>
        <w:softHyphen/>
        <w:t>сколь</w:t>
      </w:r>
      <w:r w:rsidR="00B76F79">
        <w:rPr>
          <w:rFonts w:ascii="Arial" w:hAnsi="Arial" w:cs="Arial"/>
          <w:sz w:val="20"/>
          <w:szCs w:val="20"/>
        </w:rPr>
        <w:softHyphen/>
        <w:t>ких ор</w:t>
      </w:r>
      <w:r w:rsidR="00B76F79">
        <w:rPr>
          <w:rFonts w:ascii="Arial" w:hAnsi="Arial" w:cs="Arial"/>
          <w:sz w:val="20"/>
          <w:szCs w:val="20"/>
        </w:rPr>
        <w:softHyphen/>
        <w:t>га</w:t>
      </w:r>
      <w:r w:rsidR="00B76F79">
        <w:rPr>
          <w:rFonts w:ascii="Arial" w:hAnsi="Arial" w:cs="Arial"/>
          <w:sz w:val="20"/>
          <w:szCs w:val="20"/>
        </w:rPr>
        <w:softHyphen/>
        <w:t xml:space="preserve">нов </w:t>
      </w:r>
      <w:r>
        <w:rPr>
          <w:rFonts w:ascii="Arial" w:hAnsi="Arial" w:cs="Arial"/>
          <w:sz w:val="20"/>
          <w:szCs w:val="20"/>
        </w:rPr>
        <w:t>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ва, то не</w:t>
      </w:r>
      <w:r w:rsidR="00B76F79">
        <w:rPr>
          <w:rFonts w:ascii="Arial" w:hAnsi="Arial" w:cs="Arial"/>
          <w:sz w:val="20"/>
          <w:szCs w:val="20"/>
        </w:rPr>
        <w:softHyphen/>
        <w:t>за</w:t>
      </w:r>
      <w:r w:rsidR="00B76F79">
        <w:rPr>
          <w:rFonts w:ascii="Arial" w:hAnsi="Arial" w:cs="Arial"/>
          <w:sz w:val="20"/>
          <w:szCs w:val="20"/>
        </w:rPr>
        <w:softHyphen/>
        <w:t>ви</w:t>
      </w:r>
      <w:r w:rsidR="00B76F79">
        <w:rPr>
          <w:rFonts w:ascii="Arial" w:hAnsi="Arial" w:cs="Arial"/>
          <w:sz w:val="20"/>
          <w:szCs w:val="20"/>
        </w:rPr>
        <w:softHyphen/>
        <w:t>си</w:t>
      </w:r>
      <w:r w:rsidR="00B76F79">
        <w:rPr>
          <w:rFonts w:ascii="Arial" w:hAnsi="Arial" w:cs="Arial"/>
          <w:sz w:val="20"/>
          <w:szCs w:val="20"/>
        </w:rPr>
        <w:softHyphen/>
        <w:t>мо от по</w:t>
      </w:r>
      <w:r w:rsidR="00B76F79">
        <w:rPr>
          <w:rFonts w:ascii="Arial" w:hAnsi="Arial" w:cs="Arial"/>
          <w:sz w:val="20"/>
          <w:szCs w:val="20"/>
        </w:rPr>
        <w:softHyphen/>
        <w:t>ряд</w:t>
      </w:r>
      <w:r w:rsidR="00B76F79">
        <w:rPr>
          <w:rFonts w:ascii="Arial" w:hAnsi="Arial" w:cs="Arial"/>
          <w:sz w:val="20"/>
          <w:szCs w:val="20"/>
        </w:rPr>
        <w:softHyphen/>
        <w:t>ка их рас</w:t>
      </w:r>
      <w:r w:rsidR="00B76F79">
        <w:rPr>
          <w:rFonts w:ascii="Arial" w:hAnsi="Arial" w:cs="Arial"/>
          <w:sz w:val="20"/>
          <w:szCs w:val="20"/>
        </w:rPr>
        <w:softHyphen/>
        <w:t>смо</w:t>
      </w:r>
      <w:r w:rsidR="00B76F79">
        <w:rPr>
          <w:rFonts w:ascii="Arial" w:hAnsi="Arial" w:cs="Arial"/>
          <w:sz w:val="20"/>
          <w:szCs w:val="20"/>
        </w:rPr>
        <w:softHyphen/>
        <w:t>т</w:t>
      </w:r>
      <w:r w:rsidR="00B76F79">
        <w:rPr>
          <w:rFonts w:ascii="Arial" w:hAnsi="Arial" w:cs="Arial"/>
          <w:sz w:val="20"/>
          <w:szCs w:val="20"/>
        </w:rPr>
        <w:softHyphen/>
        <w:t>ре</w:t>
      </w:r>
      <w:r w:rsidR="00B76F79">
        <w:rPr>
          <w:rFonts w:ascii="Arial" w:hAnsi="Arial" w:cs="Arial"/>
          <w:sz w:val="20"/>
          <w:szCs w:val="20"/>
        </w:rPr>
        <w:softHyphen/>
        <w:t>ния ито</w:t>
      </w:r>
      <w:r w:rsidR="00B76F79">
        <w:rPr>
          <w:rFonts w:ascii="Arial" w:hAnsi="Arial" w:cs="Arial"/>
          <w:sz w:val="20"/>
          <w:szCs w:val="20"/>
        </w:rPr>
        <w:softHyphen/>
        <w:t>ги го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со</w:t>
      </w:r>
      <w:r w:rsidR="00B76F79">
        <w:rPr>
          <w:rFonts w:ascii="Arial" w:hAnsi="Arial" w:cs="Arial"/>
          <w:sz w:val="20"/>
          <w:szCs w:val="20"/>
        </w:rPr>
        <w:softHyphen/>
        <w:t>ва</w:t>
      </w:r>
      <w:r w:rsidR="00B76F79">
        <w:rPr>
          <w:rFonts w:ascii="Arial" w:hAnsi="Arial" w:cs="Arial"/>
          <w:sz w:val="20"/>
          <w:szCs w:val="20"/>
        </w:rPr>
        <w:softHyphen/>
        <w:t>ния по этим во</w:t>
      </w:r>
      <w:r w:rsidR="00B76F79">
        <w:rPr>
          <w:rFonts w:ascii="Arial" w:hAnsi="Arial" w:cs="Arial"/>
          <w:sz w:val="20"/>
          <w:szCs w:val="20"/>
        </w:rPr>
        <w:softHyphen/>
        <w:t>п</w:t>
      </w:r>
      <w:r w:rsidR="00B76F79">
        <w:rPr>
          <w:rFonts w:ascii="Arial" w:hAnsi="Arial" w:cs="Arial"/>
          <w:sz w:val="20"/>
          <w:szCs w:val="20"/>
        </w:rPr>
        <w:softHyphen/>
        <w:t>ро</w:t>
      </w:r>
      <w:r w:rsidR="00B76F79">
        <w:rPr>
          <w:rFonts w:ascii="Arial" w:hAnsi="Arial" w:cs="Arial"/>
          <w:sz w:val="20"/>
          <w:szCs w:val="20"/>
        </w:rPr>
        <w:softHyphen/>
        <w:t>сам под</w:t>
      </w:r>
      <w:r w:rsidR="00B76F79">
        <w:rPr>
          <w:rFonts w:ascii="Arial" w:hAnsi="Arial" w:cs="Arial"/>
          <w:sz w:val="20"/>
          <w:szCs w:val="20"/>
        </w:rPr>
        <w:softHyphen/>
        <w:t>во</w:t>
      </w:r>
      <w:r w:rsidR="00B76F79">
        <w:rPr>
          <w:rFonts w:ascii="Arial" w:hAnsi="Arial" w:cs="Arial"/>
          <w:sz w:val="20"/>
          <w:szCs w:val="20"/>
        </w:rPr>
        <w:softHyphen/>
        <w:t>дят</w:t>
      </w:r>
      <w:r w:rsidR="00B76F79">
        <w:rPr>
          <w:rFonts w:ascii="Arial" w:hAnsi="Arial" w:cs="Arial"/>
          <w:sz w:val="20"/>
          <w:szCs w:val="20"/>
        </w:rPr>
        <w:softHyphen/>
        <w:t>ся в сле</w:t>
      </w:r>
      <w:r w:rsidR="00B76F79">
        <w:rPr>
          <w:rFonts w:ascii="Arial" w:hAnsi="Arial" w:cs="Arial"/>
          <w:sz w:val="20"/>
          <w:szCs w:val="20"/>
        </w:rPr>
        <w:softHyphen/>
        <w:t>ду</w:t>
      </w:r>
      <w:r w:rsidR="00B76F79">
        <w:rPr>
          <w:rFonts w:ascii="Arial" w:hAnsi="Arial" w:cs="Arial"/>
          <w:sz w:val="20"/>
          <w:szCs w:val="20"/>
        </w:rPr>
        <w:softHyphen/>
        <w:t>ю</w:t>
      </w:r>
      <w:r w:rsidR="00B76F79">
        <w:rPr>
          <w:rFonts w:ascii="Arial" w:hAnsi="Arial" w:cs="Arial"/>
          <w:sz w:val="20"/>
          <w:szCs w:val="20"/>
        </w:rPr>
        <w:softHyphen/>
        <w:t>щей оче</w:t>
      </w:r>
      <w:r w:rsidR="00B76F79">
        <w:rPr>
          <w:rFonts w:ascii="Arial" w:hAnsi="Arial" w:cs="Arial"/>
          <w:sz w:val="20"/>
          <w:szCs w:val="20"/>
        </w:rPr>
        <w:softHyphen/>
        <w:t>ред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>сти:</w:t>
      </w:r>
    </w:p>
    <w:p w:rsidR="00B76F79" w:rsidRDefault="00D571E2" w:rsidP="00D571E2">
      <w:pPr>
        <w:tabs>
          <w:tab w:val="left" w:pos="397"/>
          <w:tab w:val="left" w:pos="737"/>
          <w:tab w:val="left" w:pos="1276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274A1C">
        <w:rPr>
          <w:rFonts w:ascii="Arial" w:hAnsi="Arial" w:cs="Arial"/>
          <w:sz w:val="20"/>
          <w:szCs w:val="20"/>
        </w:rPr>
        <w:t>) вы</w:t>
      </w:r>
      <w:r w:rsidR="00274A1C">
        <w:rPr>
          <w:rFonts w:ascii="Arial" w:hAnsi="Arial" w:cs="Arial"/>
          <w:sz w:val="20"/>
          <w:szCs w:val="20"/>
        </w:rPr>
        <w:softHyphen/>
        <w:t>бо</w:t>
      </w:r>
      <w:r w:rsidR="00274A1C">
        <w:rPr>
          <w:rFonts w:ascii="Arial" w:hAnsi="Arial" w:cs="Arial"/>
          <w:sz w:val="20"/>
          <w:szCs w:val="20"/>
        </w:rPr>
        <w:softHyphen/>
        <w:t>ры Со</w:t>
      </w:r>
      <w:r w:rsidR="00274A1C">
        <w:rPr>
          <w:rFonts w:ascii="Arial" w:hAnsi="Arial" w:cs="Arial"/>
          <w:sz w:val="20"/>
          <w:szCs w:val="20"/>
        </w:rPr>
        <w:softHyphen/>
        <w:t>ве</w:t>
      </w:r>
      <w:r w:rsidR="00274A1C">
        <w:rPr>
          <w:rFonts w:ascii="Arial" w:hAnsi="Arial" w:cs="Arial"/>
          <w:sz w:val="20"/>
          <w:szCs w:val="20"/>
        </w:rPr>
        <w:softHyphen/>
        <w:t>та ди</w:t>
      </w:r>
      <w:r w:rsidR="00274A1C">
        <w:rPr>
          <w:rFonts w:ascii="Arial" w:hAnsi="Arial" w:cs="Arial"/>
          <w:sz w:val="20"/>
          <w:szCs w:val="20"/>
        </w:rPr>
        <w:softHyphen/>
        <w:t>ре</w:t>
      </w:r>
      <w:r w:rsidR="00274A1C">
        <w:rPr>
          <w:rFonts w:ascii="Arial" w:hAnsi="Arial" w:cs="Arial"/>
          <w:sz w:val="20"/>
          <w:szCs w:val="20"/>
        </w:rPr>
        <w:softHyphen/>
        <w:t>к</w:t>
      </w:r>
      <w:r w:rsidR="00274A1C">
        <w:rPr>
          <w:rFonts w:ascii="Arial" w:hAnsi="Arial" w:cs="Arial"/>
          <w:sz w:val="20"/>
          <w:szCs w:val="20"/>
        </w:rPr>
        <w:softHyphen/>
        <w:t>то</w:t>
      </w:r>
      <w:r w:rsidR="00274A1C">
        <w:rPr>
          <w:rFonts w:ascii="Arial" w:hAnsi="Arial" w:cs="Arial"/>
          <w:sz w:val="20"/>
          <w:szCs w:val="20"/>
        </w:rPr>
        <w:softHyphen/>
        <w:t>ров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ва;</w:t>
      </w:r>
    </w:p>
    <w:p w:rsidR="00B76F79" w:rsidRDefault="00D571E2" w:rsidP="00D571E2">
      <w:pPr>
        <w:tabs>
          <w:tab w:val="left" w:pos="397"/>
          <w:tab w:val="left" w:pos="737"/>
          <w:tab w:val="left" w:pos="1276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274A1C">
        <w:rPr>
          <w:rFonts w:ascii="Arial" w:hAnsi="Arial" w:cs="Arial"/>
          <w:sz w:val="20"/>
          <w:szCs w:val="20"/>
        </w:rPr>
        <w:t>) вы</w:t>
      </w:r>
      <w:r w:rsidR="00274A1C">
        <w:rPr>
          <w:rFonts w:ascii="Arial" w:hAnsi="Arial" w:cs="Arial"/>
          <w:sz w:val="20"/>
          <w:szCs w:val="20"/>
        </w:rPr>
        <w:softHyphen/>
        <w:t>бо</w:t>
      </w:r>
      <w:r w:rsidR="00274A1C">
        <w:rPr>
          <w:rFonts w:ascii="Arial" w:hAnsi="Arial" w:cs="Arial"/>
          <w:sz w:val="20"/>
          <w:szCs w:val="20"/>
        </w:rPr>
        <w:softHyphen/>
        <w:t>ры Р</w:t>
      </w:r>
      <w:r w:rsidR="00B76F79">
        <w:rPr>
          <w:rFonts w:ascii="Arial" w:hAnsi="Arial" w:cs="Arial"/>
          <w:sz w:val="20"/>
          <w:szCs w:val="20"/>
        </w:rPr>
        <w:t>е</w:t>
      </w:r>
      <w:r w:rsidR="00B76F79">
        <w:rPr>
          <w:rFonts w:ascii="Arial" w:hAnsi="Arial" w:cs="Arial"/>
          <w:sz w:val="20"/>
          <w:szCs w:val="20"/>
        </w:rPr>
        <w:softHyphen/>
        <w:t>ви</w:t>
      </w:r>
      <w:r w:rsidR="00B76F79">
        <w:rPr>
          <w:rFonts w:ascii="Arial" w:hAnsi="Arial" w:cs="Arial"/>
          <w:sz w:val="20"/>
          <w:szCs w:val="20"/>
        </w:rPr>
        <w:softHyphen/>
        <w:t>зи</w:t>
      </w:r>
      <w:r w:rsidR="00B76F79">
        <w:rPr>
          <w:rFonts w:ascii="Arial" w:hAnsi="Arial" w:cs="Arial"/>
          <w:sz w:val="20"/>
          <w:szCs w:val="20"/>
        </w:rPr>
        <w:softHyphen/>
        <w:t>он</w:t>
      </w:r>
      <w:r w:rsidR="00B76F79">
        <w:rPr>
          <w:rFonts w:ascii="Arial" w:hAnsi="Arial" w:cs="Arial"/>
          <w:sz w:val="20"/>
          <w:szCs w:val="20"/>
        </w:rPr>
        <w:softHyphen/>
        <w:t>ной ко</w:t>
      </w:r>
      <w:r w:rsidR="00B76F79">
        <w:rPr>
          <w:rFonts w:ascii="Arial" w:hAnsi="Arial" w:cs="Arial"/>
          <w:sz w:val="20"/>
          <w:szCs w:val="20"/>
        </w:rPr>
        <w:softHyphen/>
        <w:t>мис</w:t>
      </w:r>
      <w:r w:rsidR="00B76F79">
        <w:rPr>
          <w:rFonts w:ascii="Arial" w:hAnsi="Arial" w:cs="Arial"/>
          <w:sz w:val="20"/>
          <w:szCs w:val="20"/>
        </w:rPr>
        <w:softHyphen/>
        <w:t xml:space="preserve">сии </w:t>
      </w:r>
      <w:r w:rsidR="00274A1C">
        <w:rPr>
          <w:rFonts w:ascii="Arial" w:hAnsi="Arial" w:cs="Arial"/>
          <w:sz w:val="20"/>
          <w:szCs w:val="20"/>
        </w:rPr>
        <w:t>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ва.</w:t>
      </w:r>
    </w:p>
    <w:p w:rsidR="00B76F79" w:rsidRDefault="00B76F79" w:rsidP="00E928BF">
      <w:pPr>
        <w:tabs>
          <w:tab w:val="left" w:pos="397"/>
          <w:tab w:val="left" w:pos="737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 подведении итогов голо</w:t>
      </w:r>
      <w:r w:rsidR="00274A1C">
        <w:rPr>
          <w:rFonts w:ascii="Arial" w:hAnsi="Arial" w:cs="Arial"/>
          <w:sz w:val="20"/>
          <w:szCs w:val="20"/>
        </w:rPr>
        <w:t>сования по вопросу об избрании Ревизионной комиссии О</w:t>
      </w:r>
      <w:r>
        <w:rPr>
          <w:rFonts w:ascii="Arial" w:hAnsi="Arial" w:cs="Arial"/>
          <w:sz w:val="20"/>
          <w:szCs w:val="20"/>
        </w:rPr>
        <w:t xml:space="preserve">бщества не учитываются голоса по акциям, принадлежащим избранным членам </w:t>
      </w:r>
      <w:r w:rsidR="00274A1C">
        <w:rPr>
          <w:rFonts w:ascii="Arial" w:hAnsi="Arial" w:cs="Arial"/>
          <w:sz w:val="20"/>
          <w:szCs w:val="20"/>
        </w:rPr>
        <w:t>С</w:t>
      </w:r>
      <w:r>
        <w:rPr>
          <w:rFonts w:ascii="Arial" w:hAnsi="Arial" w:cs="Arial"/>
          <w:sz w:val="20"/>
          <w:szCs w:val="20"/>
        </w:rPr>
        <w:t>овета директоров и членам исполнительных орга</w:t>
      </w:r>
      <w:r w:rsidR="00274A1C">
        <w:rPr>
          <w:rFonts w:ascii="Arial" w:hAnsi="Arial" w:cs="Arial"/>
          <w:sz w:val="20"/>
          <w:szCs w:val="20"/>
        </w:rPr>
        <w:t>нов О</w:t>
      </w:r>
      <w:r>
        <w:rPr>
          <w:rFonts w:ascii="Arial" w:hAnsi="Arial" w:cs="Arial"/>
          <w:sz w:val="20"/>
          <w:szCs w:val="20"/>
        </w:rPr>
        <w:t xml:space="preserve">бщества. </w:t>
      </w:r>
    </w:p>
    <w:p w:rsidR="00B76F79" w:rsidRPr="00C76DC1" w:rsidRDefault="00A07F55" w:rsidP="00E928BF">
      <w:pPr>
        <w:tabs>
          <w:tab w:val="left" w:pos="397"/>
          <w:tab w:val="left" w:pos="737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11.18.</w:t>
      </w:r>
      <w:r w:rsidR="00B76F79">
        <w:rPr>
          <w:rFonts w:ascii="Arial" w:hAnsi="Arial" w:cs="Arial"/>
          <w:sz w:val="20"/>
          <w:szCs w:val="20"/>
        </w:rPr>
        <w:t xml:space="preserve"> </w:t>
      </w:r>
      <w:r w:rsidR="00274A1C">
        <w:rPr>
          <w:rFonts w:ascii="Arial" w:hAnsi="Arial" w:cs="Arial"/>
          <w:sz w:val="20"/>
          <w:szCs w:val="20"/>
        </w:rPr>
        <w:t>Если в повестку дня О</w:t>
      </w:r>
      <w:r w:rsidR="00B76F79" w:rsidRPr="00C76DC1">
        <w:rPr>
          <w:rFonts w:ascii="Arial" w:hAnsi="Arial" w:cs="Arial"/>
          <w:sz w:val="20"/>
          <w:szCs w:val="20"/>
        </w:rPr>
        <w:t>бщего собрания акционеров включены самостоятельные вопросы:</w:t>
      </w:r>
    </w:p>
    <w:p w:rsidR="00B76F79" w:rsidRPr="00C76DC1" w:rsidRDefault="00302E70" w:rsidP="00B670B7">
      <w:pPr>
        <w:tabs>
          <w:tab w:val="left" w:pos="397"/>
          <w:tab w:val="left" w:pos="737"/>
          <w:tab w:val="left" w:pos="1276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B76F79" w:rsidRPr="00C76DC1">
        <w:rPr>
          <w:rFonts w:ascii="Arial" w:hAnsi="Arial" w:cs="Arial"/>
          <w:sz w:val="20"/>
          <w:szCs w:val="20"/>
        </w:rPr>
        <w:t>) о до</w:t>
      </w:r>
      <w:r w:rsidR="00274A1C">
        <w:rPr>
          <w:rFonts w:ascii="Arial" w:hAnsi="Arial" w:cs="Arial"/>
          <w:sz w:val="20"/>
          <w:szCs w:val="20"/>
        </w:rPr>
        <w:t>срочном прекращении полномочий С</w:t>
      </w:r>
      <w:r w:rsidR="00B76F79" w:rsidRPr="00C76DC1">
        <w:rPr>
          <w:rFonts w:ascii="Arial" w:hAnsi="Arial" w:cs="Arial"/>
          <w:sz w:val="20"/>
          <w:szCs w:val="20"/>
        </w:rPr>
        <w:t xml:space="preserve">овета директоров, </w:t>
      </w:r>
      <w:r w:rsidR="00274A1C">
        <w:rPr>
          <w:rFonts w:ascii="Arial" w:hAnsi="Arial" w:cs="Arial"/>
          <w:sz w:val="20"/>
          <w:szCs w:val="20"/>
        </w:rPr>
        <w:t>членов Ревизионной комиссии, членов С</w:t>
      </w:r>
      <w:r w:rsidR="00B76F79" w:rsidRPr="00C76DC1">
        <w:rPr>
          <w:rFonts w:ascii="Arial" w:hAnsi="Arial" w:cs="Arial"/>
          <w:sz w:val="20"/>
          <w:szCs w:val="20"/>
        </w:rPr>
        <w:t>четной комиссии;</w:t>
      </w:r>
    </w:p>
    <w:p w:rsidR="00B76F79" w:rsidRDefault="00302E70" w:rsidP="00B670B7">
      <w:pPr>
        <w:tabs>
          <w:tab w:val="left" w:pos="397"/>
          <w:tab w:val="left" w:pos="737"/>
          <w:tab w:val="left" w:pos="1276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76F79" w:rsidRPr="00C76DC1">
        <w:rPr>
          <w:rFonts w:ascii="Arial" w:hAnsi="Arial" w:cs="Arial"/>
          <w:sz w:val="20"/>
          <w:szCs w:val="20"/>
        </w:rPr>
        <w:t xml:space="preserve">) об избрании </w:t>
      </w:r>
      <w:r w:rsidR="00274A1C">
        <w:rPr>
          <w:rFonts w:ascii="Arial" w:hAnsi="Arial" w:cs="Arial"/>
          <w:sz w:val="20"/>
          <w:szCs w:val="20"/>
        </w:rPr>
        <w:t>С</w:t>
      </w:r>
      <w:r w:rsidR="00B76F79" w:rsidRPr="00C76DC1">
        <w:rPr>
          <w:rFonts w:ascii="Arial" w:hAnsi="Arial" w:cs="Arial"/>
          <w:sz w:val="20"/>
          <w:szCs w:val="20"/>
        </w:rPr>
        <w:t>овета директоров, чле</w:t>
      </w:r>
      <w:r w:rsidR="00274A1C">
        <w:rPr>
          <w:rFonts w:ascii="Arial" w:hAnsi="Arial" w:cs="Arial"/>
          <w:sz w:val="20"/>
          <w:szCs w:val="20"/>
        </w:rPr>
        <w:t>нов Ревизионной комиссии, членов Сч</w:t>
      </w:r>
      <w:r w:rsidR="00B76F79" w:rsidRPr="00C76DC1">
        <w:rPr>
          <w:rFonts w:ascii="Arial" w:hAnsi="Arial" w:cs="Arial"/>
          <w:sz w:val="20"/>
          <w:szCs w:val="20"/>
        </w:rPr>
        <w:t>етной комиссии;</w:t>
      </w:r>
    </w:p>
    <w:p w:rsidR="00B76F79" w:rsidRDefault="00B76F79" w:rsidP="00AA19D8">
      <w:pPr>
        <w:tabs>
          <w:tab w:val="left" w:pos="397"/>
          <w:tab w:val="left" w:pos="737"/>
        </w:tabs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C76DC1">
        <w:rPr>
          <w:rFonts w:ascii="Arial" w:hAnsi="Arial" w:cs="Arial"/>
          <w:sz w:val="20"/>
          <w:szCs w:val="20"/>
        </w:rPr>
        <w:t xml:space="preserve">то в случае непринятия решения о досрочном прекращении полномочий, итоги голосования по вопросу об </w:t>
      </w:r>
      <w:r w:rsidR="00274A1C">
        <w:rPr>
          <w:rFonts w:ascii="Arial" w:hAnsi="Arial" w:cs="Arial"/>
          <w:sz w:val="20"/>
          <w:szCs w:val="20"/>
        </w:rPr>
        <w:t>избрании</w:t>
      </w:r>
      <w:r w:rsidRPr="00C76DC1">
        <w:rPr>
          <w:rFonts w:ascii="Arial" w:hAnsi="Arial" w:cs="Arial"/>
          <w:sz w:val="20"/>
          <w:szCs w:val="20"/>
        </w:rPr>
        <w:t xml:space="preserve"> нового состава </w:t>
      </w:r>
      <w:r>
        <w:rPr>
          <w:rFonts w:ascii="Arial" w:hAnsi="Arial" w:cs="Arial"/>
          <w:sz w:val="20"/>
          <w:szCs w:val="20"/>
        </w:rPr>
        <w:t xml:space="preserve">соответствующего </w:t>
      </w:r>
      <w:r w:rsidRPr="00C76DC1">
        <w:rPr>
          <w:rFonts w:ascii="Arial" w:hAnsi="Arial" w:cs="Arial"/>
          <w:sz w:val="20"/>
          <w:szCs w:val="20"/>
        </w:rPr>
        <w:t>органа не подводятся.</w:t>
      </w:r>
    </w:p>
    <w:p w:rsidR="00E80339" w:rsidRDefault="00E80339" w:rsidP="00E928BF">
      <w:pPr>
        <w:tabs>
          <w:tab w:val="left" w:pos="397"/>
          <w:tab w:val="left" w:pos="737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</w:p>
    <w:p w:rsidR="00B76F79" w:rsidRPr="00AA19D8" w:rsidRDefault="00E80339" w:rsidP="00AA19D8">
      <w:pPr>
        <w:pStyle w:val="1"/>
        <w:spacing w:before="0" w:after="0" w:line="320" w:lineRule="atLeast"/>
        <w:ind w:firstLine="567"/>
        <w:jc w:val="center"/>
        <w:rPr>
          <w:sz w:val="24"/>
          <w:szCs w:val="20"/>
        </w:rPr>
      </w:pPr>
      <w:bookmarkStart w:id="124" w:name="_Toc391392632"/>
      <w:r w:rsidRPr="00AA19D8">
        <w:rPr>
          <w:sz w:val="24"/>
          <w:szCs w:val="20"/>
        </w:rPr>
        <w:t>1</w:t>
      </w:r>
      <w:r w:rsidR="00AA19D8" w:rsidRPr="00AA19D8">
        <w:rPr>
          <w:sz w:val="24"/>
          <w:szCs w:val="20"/>
        </w:rPr>
        <w:t>2</w:t>
      </w:r>
      <w:r w:rsidRPr="00AA19D8">
        <w:rPr>
          <w:sz w:val="24"/>
          <w:szCs w:val="20"/>
        </w:rPr>
        <w:t xml:space="preserve">. </w:t>
      </w:r>
      <w:r w:rsidR="00AA19D8" w:rsidRPr="00AA19D8">
        <w:rPr>
          <w:sz w:val="24"/>
          <w:szCs w:val="20"/>
        </w:rPr>
        <w:t xml:space="preserve">Протокол и </w:t>
      </w:r>
      <w:r w:rsidR="004E0646">
        <w:rPr>
          <w:sz w:val="24"/>
          <w:szCs w:val="20"/>
        </w:rPr>
        <w:t>отчет об итогах голосования на О</w:t>
      </w:r>
      <w:r w:rsidR="00AA19D8" w:rsidRPr="00AA19D8">
        <w:rPr>
          <w:sz w:val="24"/>
          <w:szCs w:val="20"/>
        </w:rPr>
        <w:t>бщем собрании акционеров</w:t>
      </w:r>
      <w:bookmarkEnd w:id="124"/>
    </w:p>
    <w:p w:rsidR="00B76F79" w:rsidRDefault="00B76F79" w:rsidP="00AA19D8">
      <w:pPr>
        <w:tabs>
          <w:tab w:val="left" w:pos="397"/>
          <w:tab w:val="left" w:pos="737"/>
        </w:tabs>
        <w:spacing w:line="320" w:lineRule="atLeast"/>
        <w:ind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AA19D8">
        <w:rPr>
          <w:rFonts w:ascii="Arial" w:hAnsi="Arial" w:cs="Arial"/>
          <w:sz w:val="20"/>
          <w:szCs w:val="20"/>
        </w:rPr>
        <w:t>2.1. По ито</w:t>
      </w:r>
      <w:r w:rsidR="00AA19D8">
        <w:rPr>
          <w:rFonts w:ascii="Arial" w:hAnsi="Arial" w:cs="Arial"/>
          <w:sz w:val="20"/>
          <w:szCs w:val="20"/>
        </w:rPr>
        <w:softHyphen/>
        <w:t>гам го</w:t>
      </w:r>
      <w:r w:rsidR="00AA19D8">
        <w:rPr>
          <w:rFonts w:ascii="Arial" w:hAnsi="Arial" w:cs="Arial"/>
          <w:sz w:val="20"/>
          <w:szCs w:val="20"/>
        </w:rPr>
        <w:softHyphen/>
        <w:t>ло</w:t>
      </w:r>
      <w:r w:rsidR="00AA19D8">
        <w:rPr>
          <w:rFonts w:ascii="Arial" w:hAnsi="Arial" w:cs="Arial"/>
          <w:sz w:val="20"/>
          <w:szCs w:val="20"/>
        </w:rPr>
        <w:softHyphen/>
        <w:t>со</w:t>
      </w:r>
      <w:r w:rsidR="00AA19D8">
        <w:rPr>
          <w:rFonts w:ascii="Arial" w:hAnsi="Arial" w:cs="Arial"/>
          <w:sz w:val="20"/>
          <w:szCs w:val="20"/>
        </w:rPr>
        <w:softHyphen/>
        <w:t>ва</w:t>
      </w:r>
      <w:r w:rsidR="00AA19D8">
        <w:rPr>
          <w:rFonts w:ascii="Arial" w:hAnsi="Arial" w:cs="Arial"/>
          <w:sz w:val="20"/>
          <w:szCs w:val="20"/>
        </w:rPr>
        <w:softHyphen/>
        <w:t>ния С</w:t>
      </w:r>
      <w:r>
        <w:rPr>
          <w:rFonts w:ascii="Arial" w:hAnsi="Arial" w:cs="Arial"/>
          <w:sz w:val="20"/>
          <w:szCs w:val="20"/>
        </w:rPr>
        <w:t>чет</w:t>
      </w:r>
      <w:r>
        <w:rPr>
          <w:rFonts w:ascii="Arial" w:hAnsi="Arial" w:cs="Arial"/>
          <w:sz w:val="20"/>
          <w:szCs w:val="20"/>
        </w:rPr>
        <w:softHyphen/>
        <w:t>ная ко</w:t>
      </w:r>
      <w:r>
        <w:rPr>
          <w:rFonts w:ascii="Arial" w:hAnsi="Arial" w:cs="Arial"/>
          <w:sz w:val="20"/>
          <w:szCs w:val="20"/>
        </w:rPr>
        <w:softHyphen/>
        <w:t>мис</w:t>
      </w:r>
      <w:r>
        <w:rPr>
          <w:rFonts w:ascii="Arial" w:hAnsi="Arial" w:cs="Arial"/>
          <w:sz w:val="20"/>
          <w:szCs w:val="20"/>
        </w:rPr>
        <w:softHyphen/>
        <w:t>сия со</w:t>
      </w:r>
      <w:r>
        <w:rPr>
          <w:rFonts w:ascii="Arial" w:hAnsi="Arial" w:cs="Arial"/>
          <w:sz w:val="20"/>
          <w:szCs w:val="20"/>
        </w:rPr>
        <w:softHyphen/>
        <w:t>ста</w:t>
      </w:r>
      <w:r>
        <w:rPr>
          <w:rFonts w:ascii="Arial" w:hAnsi="Arial" w:cs="Arial"/>
          <w:sz w:val="20"/>
          <w:szCs w:val="20"/>
        </w:rPr>
        <w:softHyphen/>
        <w:t>в</w:t>
      </w:r>
      <w:r>
        <w:rPr>
          <w:rFonts w:ascii="Arial" w:hAnsi="Arial" w:cs="Arial"/>
          <w:sz w:val="20"/>
          <w:szCs w:val="20"/>
        </w:rPr>
        <w:softHyphen/>
        <w:t>ля</w:t>
      </w:r>
      <w:r>
        <w:rPr>
          <w:rFonts w:ascii="Arial" w:hAnsi="Arial" w:cs="Arial"/>
          <w:sz w:val="20"/>
          <w:szCs w:val="20"/>
        </w:rPr>
        <w:softHyphen/>
        <w:t>ет про</w:t>
      </w:r>
      <w:r>
        <w:rPr>
          <w:rFonts w:ascii="Arial" w:hAnsi="Arial" w:cs="Arial"/>
          <w:sz w:val="20"/>
          <w:szCs w:val="20"/>
        </w:rPr>
        <w:softHyphen/>
        <w:t>то</w:t>
      </w:r>
      <w:r>
        <w:rPr>
          <w:rFonts w:ascii="Arial" w:hAnsi="Arial" w:cs="Arial"/>
          <w:sz w:val="20"/>
          <w:szCs w:val="20"/>
        </w:rPr>
        <w:softHyphen/>
        <w:t>кол</w:t>
      </w:r>
      <w:r w:rsidR="00AA19D8">
        <w:rPr>
          <w:rFonts w:ascii="Arial" w:hAnsi="Arial" w:cs="Arial"/>
          <w:sz w:val="20"/>
          <w:szCs w:val="20"/>
        </w:rPr>
        <w:t xml:space="preserve"> об ито</w:t>
      </w:r>
      <w:r w:rsidR="00AA19D8">
        <w:rPr>
          <w:rFonts w:ascii="Arial" w:hAnsi="Arial" w:cs="Arial"/>
          <w:sz w:val="20"/>
          <w:szCs w:val="20"/>
        </w:rPr>
        <w:softHyphen/>
        <w:t>гах го</w:t>
      </w:r>
      <w:r w:rsidR="00AA19D8">
        <w:rPr>
          <w:rFonts w:ascii="Arial" w:hAnsi="Arial" w:cs="Arial"/>
          <w:sz w:val="20"/>
          <w:szCs w:val="20"/>
        </w:rPr>
        <w:softHyphen/>
        <w:t>ло</w:t>
      </w:r>
      <w:r w:rsidR="00AA19D8">
        <w:rPr>
          <w:rFonts w:ascii="Arial" w:hAnsi="Arial" w:cs="Arial"/>
          <w:sz w:val="20"/>
          <w:szCs w:val="20"/>
        </w:rPr>
        <w:softHyphen/>
        <w:t>со</w:t>
      </w:r>
      <w:r w:rsidR="00AA19D8">
        <w:rPr>
          <w:rFonts w:ascii="Arial" w:hAnsi="Arial" w:cs="Arial"/>
          <w:sz w:val="20"/>
          <w:szCs w:val="20"/>
        </w:rPr>
        <w:softHyphen/>
        <w:t>ва</w:t>
      </w:r>
      <w:r w:rsidR="00AA19D8">
        <w:rPr>
          <w:rFonts w:ascii="Arial" w:hAnsi="Arial" w:cs="Arial"/>
          <w:sz w:val="20"/>
          <w:szCs w:val="20"/>
        </w:rPr>
        <w:softHyphen/>
        <w:t>ния на 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щем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нии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ров, от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жа</w:t>
      </w:r>
      <w:r>
        <w:rPr>
          <w:rFonts w:ascii="Arial" w:hAnsi="Arial" w:cs="Arial"/>
          <w:sz w:val="20"/>
          <w:szCs w:val="20"/>
        </w:rPr>
        <w:softHyphen/>
        <w:t>ю</w:t>
      </w:r>
      <w:r>
        <w:rPr>
          <w:rFonts w:ascii="Arial" w:hAnsi="Arial" w:cs="Arial"/>
          <w:sz w:val="20"/>
          <w:szCs w:val="20"/>
        </w:rPr>
        <w:softHyphen/>
        <w:t>щий ре</w:t>
      </w:r>
      <w:r>
        <w:rPr>
          <w:rFonts w:ascii="Arial" w:hAnsi="Arial" w:cs="Arial"/>
          <w:sz w:val="20"/>
          <w:szCs w:val="20"/>
        </w:rPr>
        <w:softHyphen/>
        <w:t>зуль</w:t>
      </w:r>
      <w:r>
        <w:rPr>
          <w:rFonts w:ascii="Arial" w:hAnsi="Arial" w:cs="Arial"/>
          <w:sz w:val="20"/>
          <w:szCs w:val="20"/>
        </w:rPr>
        <w:softHyphen/>
        <w:t>та</w:t>
      </w:r>
      <w:r>
        <w:rPr>
          <w:rFonts w:ascii="Arial" w:hAnsi="Arial" w:cs="Arial"/>
          <w:sz w:val="20"/>
          <w:szCs w:val="20"/>
        </w:rPr>
        <w:softHyphen/>
        <w:t>ты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со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ния по ка</w:t>
      </w:r>
      <w:r>
        <w:rPr>
          <w:rFonts w:ascii="Arial" w:hAnsi="Arial" w:cs="Arial"/>
          <w:sz w:val="20"/>
          <w:szCs w:val="20"/>
        </w:rPr>
        <w:softHyphen/>
        <w:t>ж</w:t>
      </w:r>
      <w:r>
        <w:rPr>
          <w:rFonts w:ascii="Arial" w:hAnsi="Arial" w:cs="Arial"/>
          <w:sz w:val="20"/>
          <w:szCs w:val="20"/>
        </w:rPr>
        <w:softHyphen/>
        <w:t>до</w:t>
      </w:r>
      <w:r>
        <w:rPr>
          <w:rFonts w:ascii="Arial" w:hAnsi="Arial" w:cs="Arial"/>
          <w:sz w:val="20"/>
          <w:szCs w:val="20"/>
        </w:rPr>
        <w:softHyphen/>
        <w:t>му во</w:t>
      </w:r>
      <w:r>
        <w:rPr>
          <w:rFonts w:ascii="Arial" w:hAnsi="Arial" w:cs="Arial"/>
          <w:sz w:val="20"/>
          <w:szCs w:val="20"/>
        </w:rPr>
        <w:softHyphen/>
        <w:t>п</w:t>
      </w:r>
      <w:r>
        <w:rPr>
          <w:rFonts w:ascii="Arial" w:hAnsi="Arial" w:cs="Arial"/>
          <w:sz w:val="20"/>
          <w:szCs w:val="20"/>
        </w:rPr>
        <w:softHyphen/>
        <w:t>ро</w:t>
      </w:r>
      <w:r>
        <w:rPr>
          <w:rFonts w:ascii="Arial" w:hAnsi="Arial" w:cs="Arial"/>
          <w:sz w:val="20"/>
          <w:szCs w:val="20"/>
        </w:rPr>
        <w:softHyphen/>
        <w:t>су по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ки дня, по</w:t>
      </w:r>
      <w:r>
        <w:rPr>
          <w:rFonts w:ascii="Arial" w:hAnsi="Arial" w:cs="Arial"/>
          <w:sz w:val="20"/>
          <w:szCs w:val="20"/>
        </w:rPr>
        <w:softHyphen/>
        <w:t>ста</w:t>
      </w:r>
      <w:r>
        <w:rPr>
          <w:rFonts w:ascii="Arial" w:hAnsi="Arial" w:cs="Arial"/>
          <w:sz w:val="20"/>
          <w:szCs w:val="20"/>
        </w:rPr>
        <w:softHyphen/>
        <w:t>в</w:t>
      </w:r>
      <w:r>
        <w:rPr>
          <w:rFonts w:ascii="Arial" w:hAnsi="Arial" w:cs="Arial"/>
          <w:sz w:val="20"/>
          <w:szCs w:val="20"/>
        </w:rPr>
        <w:softHyphen/>
        <w:t>лен</w:t>
      </w:r>
      <w:r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му на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</w:t>
      </w:r>
      <w:r w:rsidR="00AA19D8">
        <w:rPr>
          <w:rFonts w:ascii="Arial" w:hAnsi="Arial" w:cs="Arial"/>
          <w:sz w:val="20"/>
          <w:szCs w:val="20"/>
        </w:rPr>
        <w:t>о</w:t>
      </w:r>
      <w:r w:rsidR="00AA19D8">
        <w:rPr>
          <w:rFonts w:ascii="Arial" w:hAnsi="Arial" w:cs="Arial"/>
          <w:sz w:val="20"/>
          <w:szCs w:val="20"/>
        </w:rPr>
        <w:softHyphen/>
        <w:t>ва</w:t>
      </w:r>
      <w:r w:rsidR="00AA19D8">
        <w:rPr>
          <w:rFonts w:ascii="Arial" w:hAnsi="Arial" w:cs="Arial"/>
          <w:sz w:val="20"/>
          <w:szCs w:val="20"/>
        </w:rPr>
        <w:softHyphen/>
        <w:t>ние, и по порядку ведения О</w:t>
      </w:r>
      <w:r>
        <w:rPr>
          <w:rFonts w:ascii="Arial" w:hAnsi="Arial" w:cs="Arial"/>
          <w:sz w:val="20"/>
          <w:szCs w:val="20"/>
        </w:rPr>
        <w:t xml:space="preserve">бщего собрания акционеров. </w:t>
      </w:r>
    </w:p>
    <w:p w:rsidR="00B76F79" w:rsidRDefault="00677836" w:rsidP="00E928BF">
      <w:pPr>
        <w:tabs>
          <w:tab w:val="left" w:pos="397"/>
          <w:tab w:val="left" w:pos="737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1</w:t>
      </w:r>
      <w:r w:rsidR="00B76F79">
        <w:rPr>
          <w:rFonts w:ascii="Arial" w:hAnsi="Arial" w:cs="Arial"/>
          <w:sz w:val="20"/>
          <w:szCs w:val="20"/>
        </w:rPr>
        <w:t>2.</w:t>
      </w:r>
      <w:r>
        <w:rPr>
          <w:rFonts w:ascii="Arial" w:hAnsi="Arial" w:cs="Arial"/>
          <w:sz w:val="20"/>
          <w:szCs w:val="20"/>
        </w:rPr>
        <w:t>2.</w:t>
      </w:r>
      <w:r w:rsidR="00B76F79">
        <w:rPr>
          <w:rFonts w:ascii="Arial" w:hAnsi="Arial" w:cs="Arial"/>
          <w:sz w:val="20"/>
          <w:szCs w:val="20"/>
        </w:rPr>
        <w:t xml:space="preserve"> В про</w:t>
      </w:r>
      <w:r w:rsidR="00B76F79">
        <w:rPr>
          <w:rFonts w:ascii="Arial" w:hAnsi="Arial" w:cs="Arial"/>
          <w:sz w:val="20"/>
          <w:szCs w:val="20"/>
        </w:rPr>
        <w:softHyphen/>
        <w:t>то</w:t>
      </w:r>
      <w:r w:rsidR="00B76F79">
        <w:rPr>
          <w:rFonts w:ascii="Arial" w:hAnsi="Arial" w:cs="Arial"/>
          <w:sz w:val="20"/>
          <w:szCs w:val="20"/>
        </w:rPr>
        <w:softHyphen/>
        <w:t>ко</w:t>
      </w:r>
      <w:r w:rsidR="00B76F79">
        <w:rPr>
          <w:rFonts w:ascii="Arial" w:hAnsi="Arial" w:cs="Arial"/>
          <w:sz w:val="20"/>
          <w:szCs w:val="20"/>
        </w:rPr>
        <w:softHyphen/>
        <w:t>ле об ито</w:t>
      </w:r>
      <w:r w:rsidR="00B76F79">
        <w:rPr>
          <w:rFonts w:ascii="Arial" w:hAnsi="Arial" w:cs="Arial"/>
          <w:sz w:val="20"/>
          <w:szCs w:val="20"/>
        </w:rPr>
        <w:softHyphen/>
        <w:t>гах го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со</w:t>
      </w:r>
      <w:r w:rsidR="00B76F79">
        <w:rPr>
          <w:rFonts w:ascii="Arial" w:hAnsi="Arial" w:cs="Arial"/>
          <w:sz w:val="20"/>
          <w:szCs w:val="20"/>
        </w:rPr>
        <w:softHyphen/>
        <w:t>ва</w:t>
      </w:r>
      <w:r w:rsidR="00B76F79">
        <w:rPr>
          <w:rFonts w:ascii="Arial" w:hAnsi="Arial" w:cs="Arial"/>
          <w:sz w:val="20"/>
          <w:szCs w:val="20"/>
        </w:rPr>
        <w:softHyphen/>
        <w:t>ния ука</w:t>
      </w:r>
      <w:r w:rsidR="00B76F79">
        <w:rPr>
          <w:rFonts w:ascii="Arial" w:hAnsi="Arial" w:cs="Arial"/>
          <w:sz w:val="20"/>
          <w:szCs w:val="20"/>
        </w:rPr>
        <w:softHyphen/>
        <w:t>зы</w:t>
      </w:r>
      <w:r w:rsidR="00B76F79">
        <w:rPr>
          <w:rFonts w:ascii="Arial" w:hAnsi="Arial" w:cs="Arial"/>
          <w:sz w:val="20"/>
          <w:szCs w:val="20"/>
        </w:rPr>
        <w:softHyphen/>
        <w:t>ва</w:t>
      </w:r>
      <w:r w:rsidR="00B76F79">
        <w:rPr>
          <w:rFonts w:ascii="Arial" w:hAnsi="Arial" w:cs="Arial"/>
          <w:sz w:val="20"/>
          <w:szCs w:val="20"/>
        </w:rPr>
        <w:softHyphen/>
        <w:t>ют</w:t>
      </w:r>
      <w:r w:rsidR="00B76F79">
        <w:rPr>
          <w:rFonts w:ascii="Arial" w:hAnsi="Arial" w:cs="Arial"/>
          <w:sz w:val="20"/>
          <w:szCs w:val="20"/>
        </w:rPr>
        <w:softHyphen/>
        <w:t xml:space="preserve">ся: </w:t>
      </w:r>
    </w:p>
    <w:p w:rsidR="00B76F79" w:rsidRDefault="00B76F79" w:rsidP="00AA19D8">
      <w:pPr>
        <w:numPr>
          <w:ilvl w:val="0"/>
          <w:numId w:val="32"/>
        </w:numPr>
        <w:tabs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4476BE">
        <w:rPr>
          <w:rFonts w:ascii="Arial" w:hAnsi="Arial" w:cs="Arial"/>
          <w:sz w:val="20"/>
          <w:szCs w:val="20"/>
        </w:rPr>
        <w:t>полное фирменное наименование</w:t>
      </w:r>
      <w:r w:rsidR="00AA19D8">
        <w:rPr>
          <w:rFonts w:ascii="Arial" w:hAnsi="Arial" w:cs="Arial"/>
          <w:sz w:val="20"/>
          <w:szCs w:val="20"/>
        </w:rPr>
        <w:t xml:space="preserve"> О</w:t>
      </w:r>
      <w:r>
        <w:rPr>
          <w:rFonts w:ascii="Arial" w:hAnsi="Arial" w:cs="Arial"/>
          <w:sz w:val="20"/>
          <w:szCs w:val="20"/>
        </w:rPr>
        <w:t>бщества;</w:t>
      </w:r>
    </w:p>
    <w:p w:rsidR="00B76F79" w:rsidRPr="004476BE" w:rsidRDefault="00AA19D8" w:rsidP="00AA19D8">
      <w:pPr>
        <w:numPr>
          <w:ilvl w:val="0"/>
          <w:numId w:val="32"/>
        </w:numPr>
        <w:tabs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место нахождения О</w:t>
      </w:r>
      <w:r w:rsidR="00B76F79" w:rsidRPr="004476BE">
        <w:rPr>
          <w:rFonts w:ascii="Arial" w:hAnsi="Arial" w:cs="Arial"/>
          <w:sz w:val="20"/>
          <w:szCs w:val="20"/>
        </w:rPr>
        <w:t>бщества;</w:t>
      </w:r>
    </w:p>
    <w:p w:rsidR="00B76F79" w:rsidRPr="004476BE" w:rsidRDefault="00AA19D8" w:rsidP="00AA19D8">
      <w:pPr>
        <w:numPr>
          <w:ilvl w:val="0"/>
          <w:numId w:val="32"/>
        </w:numPr>
        <w:tabs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вид О</w:t>
      </w:r>
      <w:r w:rsidR="00B76F79" w:rsidRPr="004476BE">
        <w:rPr>
          <w:rFonts w:ascii="Arial" w:hAnsi="Arial" w:cs="Arial"/>
          <w:sz w:val="20"/>
          <w:szCs w:val="20"/>
        </w:rPr>
        <w:t>бщего собрания (годовое или внеочередное);</w:t>
      </w:r>
    </w:p>
    <w:p w:rsidR="00B76F79" w:rsidRPr="004476BE" w:rsidRDefault="00AA19D8" w:rsidP="00AA19D8">
      <w:pPr>
        <w:numPr>
          <w:ilvl w:val="0"/>
          <w:numId w:val="32"/>
        </w:numPr>
        <w:tabs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форма проведения О</w:t>
      </w:r>
      <w:r w:rsidR="00B76F79" w:rsidRPr="004476BE">
        <w:rPr>
          <w:rFonts w:ascii="Arial" w:hAnsi="Arial" w:cs="Arial"/>
          <w:sz w:val="20"/>
          <w:szCs w:val="20"/>
        </w:rPr>
        <w:t>бщего собрания (собрание или заочное голосование);</w:t>
      </w:r>
      <w:commentRangeStart w:id="125"/>
    </w:p>
    <w:p w:rsidR="00BB510B" w:rsidRDefault="00BB510B" w:rsidP="00BB510B">
      <w:pPr>
        <w:numPr>
          <w:ilvl w:val="0"/>
          <w:numId w:val="32"/>
        </w:numPr>
        <w:tabs>
          <w:tab w:val="left" w:pos="0"/>
        </w:tabs>
        <w:spacing w:line="320" w:lineRule="atLeast"/>
        <w:ind w:left="1260"/>
        <w:rPr>
          <w:ins w:id="126" w:author="Rakhmanova" w:date="2014-10-10T17:33:00Z"/>
          <w:rFonts w:ascii="Arial" w:hAnsi="Arial" w:cs="Arial"/>
          <w:sz w:val="20"/>
          <w:szCs w:val="20"/>
        </w:rPr>
      </w:pPr>
      <w:ins w:id="127" w:author="Rakhmanova" w:date="2014-10-10T17:33:00Z">
        <w:r w:rsidRPr="00BB510B">
          <w:rPr>
            <w:rFonts w:ascii="Arial" w:hAnsi="Arial" w:cs="Arial"/>
            <w:sz w:val="20"/>
            <w:szCs w:val="20"/>
          </w:rPr>
          <w:t>дата составления списка лиц, имеющих право на участие в общем собрании;</w:t>
        </w:r>
      </w:ins>
      <w:commentRangeEnd w:id="125"/>
      <w:ins w:id="128" w:author="Rakhmanova" w:date="2014-10-10T17:43:00Z">
        <w:r w:rsidR="00F12543">
          <w:rPr>
            <w:rStyle w:val="af"/>
          </w:rPr>
          <w:commentReference w:id="125"/>
        </w:r>
      </w:ins>
    </w:p>
    <w:p w:rsidR="00B76F79" w:rsidRPr="004476BE" w:rsidRDefault="00B76F79" w:rsidP="00BB510B">
      <w:pPr>
        <w:numPr>
          <w:ilvl w:val="0"/>
          <w:numId w:val="32"/>
        </w:numPr>
        <w:tabs>
          <w:tab w:val="left" w:pos="0"/>
        </w:tabs>
        <w:spacing w:line="320" w:lineRule="atLeast"/>
        <w:ind w:left="1260"/>
        <w:rPr>
          <w:rFonts w:ascii="Arial" w:hAnsi="Arial" w:cs="Arial"/>
          <w:sz w:val="20"/>
          <w:szCs w:val="20"/>
        </w:rPr>
      </w:pPr>
      <w:r w:rsidRPr="004476BE">
        <w:rPr>
          <w:rFonts w:ascii="Arial" w:hAnsi="Arial" w:cs="Arial"/>
          <w:sz w:val="20"/>
          <w:szCs w:val="20"/>
        </w:rPr>
        <w:t>дата пр</w:t>
      </w:r>
      <w:r w:rsidR="00AA19D8">
        <w:rPr>
          <w:rFonts w:ascii="Arial" w:hAnsi="Arial" w:cs="Arial"/>
          <w:sz w:val="20"/>
          <w:szCs w:val="20"/>
        </w:rPr>
        <w:t>оведения О</w:t>
      </w:r>
      <w:r w:rsidRPr="004476BE">
        <w:rPr>
          <w:rFonts w:ascii="Arial" w:hAnsi="Arial" w:cs="Arial"/>
          <w:sz w:val="20"/>
          <w:szCs w:val="20"/>
        </w:rPr>
        <w:t>бщего собрания;</w:t>
      </w:r>
    </w:p>
    <w:p w:rsidR="00B76F79" w:rsidRPr="004476BE" w:rsidRDefault="00AA19D8" w:rsidP="00AA19D8">
      <w:pPr>
        <w:numPr>
          <w:ilvl w:val="0"/>
          <w:numId w:val="32"/>
        </w:numPr>
        <w:tabs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место проведения О</w:t>
      </w:r>
      <w:r w:rsidR="00B76F79" w:rsidRPr="004476BE">
        <w:rPr>
          <w:rFonts w:ascii="Arial" w:hAnsi="Arial" w:cs="Arial"/>
          <w:sz w:val="20"/>
          <w:szCs w:val="20"/>
        </w:rPr>
        <w:t>бщего собрания, проведенного в форме собрания (адрес, по которому проводилось собрание);</w:t>
      </w:r>
    </w:p>
    <w:p w:rsidR="00B76F79" w:rsidRPr="004476BE" w:rsidRDefault="00AA19D8" w:rsidP="00AA19D8">
      <w:pPr>
        <w:numPr>
          <w:ilvl w:val="0"/>
          <w:numId w:val="32"/>
        </w:numPr>
        <w:tabs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повестка дня О</w:t>
      </w:r>
      <w:r w:rsidR="00B76F79" w:rsidRPr="004476BE">
        <w:rPr>
          <w:rFonts w:ascii="Arial" w:hAnsi="Arial" w:cs="Arial"/>
          <w:sz w:val="20"/>
          <w:szCs w:val="20"/>
        </w:rPr>
        <w:t>бщего собрания;</w:t>
      </w:r>
    </w:p>
    <w:p w:rsidR="00B76F79" w:rsidRPr="004476BE" w:rsidRDefault="00B76F79" w:rsidP="00AA19D8">
      <w:pPr>
        <w:numPr>
          <w:ilvl w:val="0"/>
          <w:numId w:val="32"/>
        </w:numPr>
        <w:tabs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4476BE">
        <w:rPr>
          <w:rFonts w:ascii="Arial" w:hAnsi="Arial" w:cs="Arial"/>
          <w:sz w:val="20"/>
          <w:szCs w:val="20"/>
        </w:rPr>
        <w:t>время начала и время окончания регистрации л</w:t>
      </w:r>
      <w:r w:rsidR="00AA19D8">
        <w:rPr>
          <w:rFonts w:ascii="Arial" w:hAnsi="Arial" w:cs="Arial"/>
          <w:sz w:val="20"/>
          <w:szCs w:val="20"/>
        </w:rPr>
        <w:t>иц, имевших право на участие в О</w:t>
      </w:r>
      <w:r w:rsidRPr="004476BE">
        <w:rPr>
          <w:rFonts w:ascii="Arial" w:hAnsi="Arial" w:cs="Arial"/>
          <w:sz w:val="20"/>
          <w:szCs w:val="20"/>
        </w:rPr>
        <w:t xml:space="preserve">бщем собрании, проведенном в форме </w:t>
      </w:r>
      <w:r>
        <w:rPr>
          <w:rFonts w:ascii="Arial" w:hAnsi="Arial" w:cs="Arial"/>
          <w:sz w:val="20"/>
          <w:szCs w:val="20"/>
        </w:rPr>
        <w:t>совместного присутствия</w:t>
      </w:r>
      <w:r w:rsidRPr="004476BE">
        <w:rPr>
          <w:rFonts w:ascii="Arial" w:hAnsi="Arial" w:cs="Arial"/>
          <w:sz w:val="20"/>
          <w:szCs w:val="20"/>
        </w:rPr>
        <w:t>;</w:t>
      </w:r>
    </w:p>
    <w:p w:rsidR="00B76F79" w:rsidRDefault="00B76F79" w:rsidP="00AA19D8">
      <w:pPr>
        <w:numPr>
          <w:ilvl w:val="0"/>
          <w:numId w:val="32"/>
        </w:numPr>
        <w:tabs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4476BE">
        <w:rPr>
          <w:rFonts w:ascii="Arial" w:hAnsi="Arial" w:cs="Arial"/>
          <w:sz w:val="20"/>
          <w:szCs w:val="20"/>
        </w:rPr>
        <w:t>в</w:t>
      </w:r>
      <w:r w:rsidR="00AA19D8">
        <w:rPr>
          <w:rFonts w:ascii="Arial" w:hAnsi="Arial" w:cs="Arial"/>
          <w:sz w:val="20"/>
          <w:szCs w:val="20"/>
        </w:rPr>
        <w:t>ремя открытия и время закрытия О</w:t>
      </w:r>
      <w:r w:rsidRPr="004476BE">
        <w:rPr>
          <w:rFonts w:ascii="Arial" w:hAnsi="Arial" w:cs="Arial"/>
          <w:sz w:val="20"/>
          <w:szCs w:val="20"/>
        </w:rPr>
        <w:t xml:space="preserve">бщего собрания, проведенного в форме </w:t>
      </w:r>
      <w:r>
        <w:rPr>
          <w:rFonts w:ascii="Arial" w:hAnsi="Arial" w:cs="Arial"/>
          <w:sz w:val="20"/>
          <w:szCs w:val="20"/>
        </w:rPr>
        <w:t>совместного присутствия;</w:t>
      </w:r>
    </w:p>
    <w:p w:rsidR="00B76F79" w:rsidRPr="004476BE" w:rsidRDefault="00B76F79" w:rsidP="00AA19D8">
      <w:pPr>
        <w:numPr>
          <w:ilvl w:val="0"/>
          <w:numId w:val="32"/>
        </w:numPr>
        <w:tabs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4476BE">
        <w:rPr>
          <w:rFonts w:ascii="Arial" w:hAnsi="Arial" w:cs="Arial"/>
          <w:sz w:val="20"/>
          <w:szCs w:val="20"/>
        </w:rPr>
        <w:t>время начала подсчета голосов</w:t>
      </w:r>
      <w:r>
        <w:rPr>
          <w:rFonts w:ascii="Arial" w:hAnsi="Arial" w:cs="Arial"/>
          <w:sz w:val="20"/>
          <w:szCs w:val="20"/>
        </w:rPr>
        <w:t xml:space="preserve">, </w:t>
      </w:r>
      <w:r w:rsidRPr="004476BE">
        <w:rPr>
          <w:rFonts w:ascii="Arial" w:hAnsi="Arial" w:cs="Arial"/>
          <w:sz w:val="20"/>
          <w:szCs w:val="20"/>
        </w:rPr>
        <w:t>в</w:t>
      </w:r>
      <w:r w:rsidR="00AA19D8">
        <w:rPr>
          <w:rFonts w:ascii="Arial" w:hAnsi="Arial" w:cs="Arial"/>
          <w:sz w:val="20"/>
          <w:szCs w:val="20"/>
        </w:rPr>
        <w:t xml:space="preserve"> случае если решения, принятые О</w:t>
      </w:r>
      <w:r w:rsidRPr="004476BE">
        <w:rPr>
          <w:rFonts w:ascii="Arial" w:hAnsi="Arial" w:cs="Arial"/>
          <w:sz w:val="20"/>
          <w:szCs w:val="20"/>
        </w:rPr>
        <w:t>бщим собранием, и итоги голосования по ним оглаша</w:t>
      </w:r>
      <w:r>
        <w:rPr>
          <w:rFonts w:ascii="Arial" w:hAnsi="Arial" w:cs="Arial"/>
          <w:sz w:val="20"/>
          <w:szCs w:val="20"/>
        </w:rPr>
        <w:t xml:space="preserve">лись на </w:t>
      </w:r>
      <w:r w:rsidR="00AA19D8">
        <w:rPr>
          <w:rFonts w:ascii="Arial" w:hAnsi="Arial" w:cs="Arial"/>
          <w:sz w:val="20"/>
          <w:szCs w:val="20"/>
        </w:rPr>
        <w:t>О</w:t>
      </w:r>
      <w:r>
        <w:rPr>
          <w:rFonts w:ascii="Arial" w:hAnsi="Arial" w:cs="Arial"/>
          <w:sz w:val="20"/>
          <w:szCs w:val="20"/>
        </w:rPr>
        <w:t>бщем собрании</w:t>
      </w:r>
      <w:r w:rsidRPr="004476BE">
        <w:rPr>
          <w:rFonts w:ascii="Arial" w:hAnsi="Arial" w:cs="Arial"/>
          <w:sz w:val="20"/>
          <w:szCs w:val="20"/>
        </w:rPr>
        <w:t>;</w:t>
      </w:r>
    </w:p>
    <w:p w:rsidR="00B76F79" w:rsidRDefault="00B76F79" w:rsidP="00AA19D8">
      <w:pPr>
        <w:numPr>
          <w:ilvl w:val="0"/>
          <w:numId w:val="32"/>
        </w:numPr>
        <w:tabs>
          <w:tab w:val="left" w:pos="0"/>
        </w:tabs>
        <w:spacing w:line="320" w:lineRule="atLeast"/>
        <w:ind w:left="1276" w:hanging="283"/>
        <w:rPr>
          <w:ins w:id="129" w:author="Rakhmanova" w:date="2014-10-10T17:36:00Z"/>
          <w:rFonts w:ascii="Arial" w:hAnsi="Arial" w:cs="Arial"/>
          <w:sz w:val="20"/>
          <w:szCs w:val="20"/>
        </w:rPr>
      </w:pPr>
      <w:r w:rsidRPr="004476BE">
        <w:rPr>
          <w:rFonts w:ascii="Arial" w:hAnsi="Arial" w:cs="Arial"/>
          <w:sz w:val="20"/>
          <w:szCs w:val="20"/>
        </w:rPr>
        <w:t>число голосов, которыми обладали лица, включенные в список лиц, имевших право на уча</w:t>
      </w:r>
      <w:r w:rsidR="00AA19D8">
        <w:rPr>
          <w:rFonts w:ascii="Arial" w:hAnsi="Arial" w:cs="Arial"/>
          <w:sz w:val="20"/>
          <w:szCs w:val="20"/>
        </w:rPr>
        <w:t>стие в О</w:t>
      </w:r>
      <w:r w:rsidRPr="004476BE">
        <w:rPr>
          <w:rFonts w:ascii="Arial" w:hAnsi="Arial" w:cs="Arial"/>
          <w:sz w:val="20"/>
          <w:szCs w:val="20"/>
        </w:rPr>
        <w:t>бщем собрании, п</w:t>
      </w:r>
      <w:r w:rsidR="00AA19D8">
        <w:rPr>
          <w:rFonts w:ascii="Arial" w:hAnsi="Arial" w:cs="Arial"/>
          <w:sz w:val="20"/>
          <w:szCs w:val="20"/>
        </w:rPr>
        <w:t>о каждому вопросу повестки дня О</w:t>
      </w:r>
      <w:r w:rsidRPr="004476BE">
        <w:rPr>
          <w:rFonts w:ascii="Arial" w:hAnsi="Arial" w:cs="Arial"/>
          <w:sz w:val="20"/>
          <w:szCs w:val="20"/>
        </w:rPr>
        <w:t>бщего собрания;</w:t>
      </w:r>
    </w:p>
    <w:p w:rsidR="00BB510B" w:rsidRPr="004476BE" w:rsidRDefault="00BB510B" w:rsidP="00BB510B">
      <w:pPr>
        <w:numPr>
          <w:ilvl w:val="0"/>
          <w:numId w:val="32"/>
        </w:numPr>
        <w:tabs>
          <w:tab w:val="left" w:pos="0"/>
        </w:tabs>
        <w:spacing w:line="320" w:lineRule="atLeast"/>
        <w:ind w:left="1260"/>
        <w:rPr>
          <w:rFonts w:ascii="Arial" w:hAnsi="Arial" w:cs="Arial"/>
          <w:sz w:val="20"/>
          <w:szCs w:val="20"/>
        </w:rPr>
      </w:pPr>
      <w:commentRangeStart w:id="130"/>
      <w:ins w:id="131" w:author="Rakhmanova" w:date="2014-10-10T17:36:00Z">
        <w:r w:rsidRPr="00BB510B">
          <w:rPr>
            <w:rFonts w:ascii="Arial" w:hAnsi="Arial" w:cs="Arial"/>
            <w:sz w:val="20"/>
            <w:szCs w:val="20"/>
          </w:rPr>
          <w:t>число голосов, приходившихся на голосующие акции общества по каждому вопросу повестки дня общего собрания, определенное с учетом положений пункта 4.20 настоящего Положения;</w:t>
        </w:r>
      </w:ins>
      <w:commentRangeEnd w:id="130"/>
      <w:ins w:id="132" w:author="Rakhmanova" w:date="2014-10-10T17:42:00Z">
        <w:r w:rsidR="00F12543">
          <w:rPr>
            <w:rStyle w:val="af"/>
          </w:rPr>
          <w:commentReference w:id="130"/>
        </w:r>
      </w:ins>
    </w:p>
    <w:p w:rsidR="00B76F79" w:rsidRPr="004476BE" w:rsidRDefault="00B76F79" w:rsidP="00AA19D8">
      <w:pPr>
        <w:numPr>
          <w:ilvl w:val="0"/>
          <w:numId w:val="32"/>
        </w:numPr>
        <w:tabs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4476BE">
        <w:rPr>
          <w:rFonts w:ascii="Arial" w:hAnsi="Arial" w:cs="Arial"/>
          <w:sz w:val="20"/>
          <w:szCs w:val="20"/>
        </w:rPr>
        <w:lastRenderedPageBreak/>
        <w:t>число голосов, которыми обла</w:t>
      </w:r>
      <w:r w:rsidR="00AA19D8">
        <w:rPr>
          <w:rFonts w:ascii="Arial" w:hAnsi="Arial" w:cs="Arial"/>
          <w:sz w:val="20"/>
          <w:szCs w:val="20"/>
        </w:rPr>
        <w:t>дали лица, принявшие участие в О</w:t>
      </w:r>
      <w:r w:rsidRPr="004476BE">
        <w:rPr>
          <w:rFonts w:ascii="Arial" w:hAnsi="Arial" w:cs="Arial"/>
          <w:sz w:val="20"/>
          <w:szCs w:val="20"/>
        </w:rPr>
        <w:t>бщем собрании, по каждо</w:t>
      </w:r>
      <w:r w:rsidR="00AA19D8">
        <w:rPr>
          <w:rFonts w:ascii="Arial" w:hAnsi="Arial" w:cs="Arial"/>
          <w:sz w:val="20"/>
          <w:szCs w:val="20"/>
        </w:rPr>
        <w:t>му вопросу повестки дня О</w:t>
      </w:r>
      <w:r w:rsidRPr="004476BE">
        <w:rPr>
          <w:rFonts w:ascii="Arial" w:hAnsi="Arial" w:cs="Arial"/>
          <w:sz w:val="20"/>
          <w:szCs w:val="20"/>
        </w:rPr>
        <w:t>бщего собрания с указанием, имелся ли кворум по каждому вопросу;</w:t>
      </w:r>
    </w:p>
    <w:p w:rsidR="00B76F79" w:rsidRPr="004476BE" w:rsidRDefault="00B76F79" w:rsidP="00AA19D8">
      <w:pPr>
        <w:numPr>
          <w:ilvl w:val="0"/>
          <w:numId w:val="32"/>
        </w:numPr>
        <w:tabs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4476BE">
        <w:rPr>
          <w:rFonts w:ascii="Arial" w:hAnsi="Arial" w:cs="Arial"/>
          <w:sz w:val="20"/>
          <w:szCs w:val="20"/>
        </w:rPr>
        <w:t>число голосов, отданных за каждый из вариантов голосования («за», «против» и «воздержался») п</w:t>
      </w:r>
      <w:r w:rsidR="00AA19D8">
        <w:rPr>
          <w:rFonts w:ascii="Arial" w:hAnsi="Arial" w:cs="Arial"/>
          <w:sz w:val="20"/>
          <w:szCs w:val="20"/>
        </w:rPr>
        <w:t>о каждому вопросу повестки дня О</w:t>
      </w:r>
      <w:r w:rsidRPr="004476BE">
        <w:rPr>
          <w:rFonts w:ascii="Arial" w:hAnsi="Arial" w:cs="Arial"/>
          <w:sz w:val="20"/>
          <w:szCs w:val="20"/>
        </w:rPr>
        <w:t>бщего собрания, по которому имелся кворум;</w:t>
      </w:r>
    </w:p>
    <w:p w:rsidR="00B76F79" w:rsidRPr="004476BE" w:rsidRDefault="00B76F79" w:rsidP="00AA19D8">
      <w:pPr>
        <w:numPr>
          <w:ilvl w:val="0"/>
          <w:numId w:val="32"/>
        </w:numPr>
        <w:tabs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4476BE">
        <w:rPr>
          <w:rFonts w:ascii="Arial" w:hAnsi="Arial" w:cs="Arial"/>
          <w:sz w:val="20"/>
          <w:szCs w:val="20"/>
        </w:rPr>
        <w:t>число голосов п</w:t>
      </w:r>
      <w:r w:rsidR="00AA19D8">
        <w:rPr>
          <w:rFonts w:ascii="Arial" w:hAnsi="Arial" w:cs="Arial"/>
          <w:sz w:val="20"/>
          <w:szCs w:val="20"/>
        </w:rPr>
        <w:t>о каждому вопросу повестки дня О</w:t>
      </w:r>
      <w:r w:rsidRPr="004476BE">
        <w:rPr>
          <w:rFonts w:ascii="Arial" w:hAnsi="Arial" w:cs="Arial"/>
          <w:sz w:val="20"/>
          <w:szCs w:val="20"/>
        </w:rPr>
        <w:t xml:space="preserve">бщего собрания, поставленному на голосование, которые не подсчитывались в связи с признанием бюллетеней (в том числе в части голосования по соответствующим вопросам) </w:t>
      </w:r>
      <w:proofErr w:type="gramStart"/>
      <w:r w:rsidRPr="004476BE">
        <w:rPr>
          <w:rFonts w:ascii="Arial" w:hAnsi="Arial" w:cs="Arial"/>
          <w:sz w:val="20"/>
          <w:szCs w:val="20"/>
        </w:rPr>
        <w:t>недействительными</w:t>
      </w:r>
      <w:proofErr w:type="gramEnd"/>
      <w:r w:rsidRPr="004476BE">
        <w:rPr>
          <w:rFonts w:ascii="Arial" w:hAnsi="Arial" w:cs="Arial"/>
          <w:sz w:val="20"/>
          <w:szCs w:val="20"/>
        </w:rPr>
        <w:t>;</w:t>
      </w:r>
    </w:p>
    <w:p w:rsidR="00B76F79" w:rsidRPr="004476BE" w:rsidRDefault="00AA19D8" w:rsidP="00AA19D8">
      <w:pPr>
        <w:numPr>
          <w:ilvl w:val="0"/>
          <w:numId w:val="32"/>
        </w:numPr>
        <w:tabs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del w:id="133" w:author="Rakhmanova" w:date="2014-10-10T17:35:00Z">
        <w:r w:rsidDel="00BB510B">
          <w:rPr>
            <w:rFonts w:ascii="Arial" w:hAnsi="Arial" w:cs="Arial"/>
            <w:sz w:val="20"/>
            <w:szCs w:val="20"/>
          </w:rPr>
          <w:delText>имена членов С</w:delText>
        </w:r>
        <w:r w:rsidR="00B76F79" w:rsidRPr="004476BE" w:rsidDel="00BB510B">
          <w:rPr>
            <w:rFonts w:ascii="Arial" w:hAnsi="Arial" w:cs="Arial"/>
            <w:sz w:val="20"/>
            <w:szCs w:val="20"/>
          </w:rPr>
          <w:delText>четной комиссии, а в случае если функции счетной комиссии выполнял реги</w:delText>
        </w:r>
        <w:r w:rsidR="0008720B" w:rsidDel="00BB510B">
          <w:rPr>
            <w:rFonts w:ascii="Arial" w:hAnsi="Arial" w:cs="Arial"/>
            <w:sz w:val="20"/>
            <w:szCs w:val="20"/>
          </w:rPr>
          <w:delText xml:space="preserve">стратор </w:delText>
        </w:r>
        <w:r w:rsidR="0008720B" w:rsidRPr="00C3728D" w:rsidDel="00BB510B">
          <w:rPr>
            <w:rFonts w:ascii="Arial" w:hAnsi="Arial" w:cs="Arial"/>
            <w:sz w:val="20"/>
            <w:szCs w:val="20"/>
          </w:rPr>
          <w:delText>—</w:delText>
        </w:r>
        <w:r w:rsidR="00B76F79" w:rsidRPr="004476BE" w:rsidDel="00BB510B">
          <w:rPr>
            <w:rFonts w:ascii="Arial" w:hAnsi="Arial" w:cs="Arial"/>
            <w:sz w:val="20"/>
            <w:szCs w:val="20"/>
          </w:rPr>
          <w:delText xml:space="preserve"> </w:delText>
        </w:r>
      </w:del>
      <w:r w:rsidR="00B76F79" w:rsidRPr="004476BE">
        <w:rPr>
          <w:rFonts w:ascii="Arial" w:hAnsi="Arial" w:cs="Arial"/>
          <w:sz w:val="20"/>
          <w:szCs w:val="20"/>
        </w:rPr>
        <w:t>полное фирменное наименование, место нахождения регистратора и имена уполномоченных им лиц;</w:t>
      </w:r>
    </w:p>
    <w:p w:rsidR="00B76F79" w:rsidRPr="004476BE" w:rsidRDefault="00AA19D8" w:rsidP="00AA19D8">
      <w:pPr>
        <w:numPr>
          <w:ilvl w:val="0"/>
          <w:numId w:val="32"/>
        </w:numPr>
        <w:tabs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дата составления протокола С</w:t>
      </w:r>
      <w:r w:rsidR="00B76F79" w:rsidRPr="004476BE">
        <w:rPr>
          <w:rFonts w:ascii="Arial" w:hAnsi="Arial" w:cs="Arial"/>
          <w:sz w:val="20"/>
          <w:szCs w:val="20"/>
        </w:rPr>
        <w:t>четной ком</w:t>
      </w:r>
      <w:r>
        <w:rPr>
          <w:rFonts w:ascii="Arial" w:hAnsi="Arial" w:cs="Arial"/>
          <w:sz w:val="20"/>
          <w:szCs w:val="20"/>
        </w:rPr>
        <w:t>иссии об итогах голосования на О</w:t>
      </w:r>
      <w:r w:rsidR="00B76F79" w:rsidRPr="004476BE">
        <w:rPr>
          <w:rFonts w:ascii="Arial" w:hAnsi="Arial" w:cs="Arial"/>
          <w:sz w:val="20"/>
          <w:szCs w:val="20"/>
        </w:rPr>
        <w:t>бщем собрании.</w:t>
      </w:r>
    </w:p>
    <w:p w:rsidR="00B76F79" w:rsidRDefault="00677836" w:rsidP="00677836">
      <w:pPr>
        <w:spacing w:line="320" w:lineRule="atLeast"/>
        <w:ind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12.</w:t>
      </w:r>
      <w:r w:rsidR="00B76F79">
        <w:rPr>
          <w:rFonts w:ascii="Arial" w:hAnsi="Arial" w:cs="Arial"/>
          <w:sz w:val="20"/>
          <w:szCs w:val="20"/>
        </w:rPr>
        <w:t>3. Про</w:t>
      </w:r>
      <w:r w:rsidR="00B76F79">
        <w:rPr>
          <w:rFonts w:ascii="Arial" w:hAnsi="Arial" w:cs="Arial"/>
          <w:sz w:val="20"/>
          <w:szCs w:val="20"/>
        </w:rPr>
        <w:softHyphen/>
        <w:t>то</w:t>
      </w:r>
      <w:r w:rsidR="00B76F79">
        <w:rPr>
          <w:rFonts w:ascii="Arial" w:hAnsi="Arial" w:cs="Arial"/>
          <w:sz w:val="20"/>
          <w:szCs w:val="20"/>
        </w:rPr>
        <w:softHyphen/>
        <w:t>кол об ито</w:t>
      </w:r>
      <w:r w:rsidR="00B76F79">
        <w:rPr>
          <w:rFonts w:ascii="Arial" w:hAnsi="Arial" w:cs="Arial"/>
          <w:sz w:val="20"/>
          <w:szCs w:val="20"/>
        </w:rPr>
        <w:softHyphen/>
        <w:t>гах го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со</w:t>
      </w:r>
      <w:r w:rsidR="00B76F79">
        <w:rPr>
          <w:rFonts w:ascii="Arial" w:hAnsi="Arial" w:cs="Arial"/>
          <w:sz w:val="20"/>
          <w:szCs w:val="20"/>
        </w:rPr>
        <w:softHyphen/>
        <w:t>ва</w:t>
      </w:r>
      <w:r w:rsidR="00B76F79">
        <w:rPr>
          <w:rFonts w:ascii="Arial" w:hAnsi="Arial" w:cs="Arial"/>
          <w:sz w:val="20"/>
          <w:szCs w:val="20"/>
        </w:rPr>
        <w:softHyphen/>
        <w:t>ния со</w:t>
      </w:r>
      <w:r w:rsidR="00B76F79">
        <w:rPr>
          <w:rFonts w:ascii="Arial" w:hAnsi="Arial" w:cs="Arial"/>
          <w:sz w:val="20"/>
          <w:szCs w:val="20"/>
        </w:rPr>
        <w:softHyphen/>
        <w:t>ста</w:t>
      </w:r>
      <w:r w:rsidR="00B76F79">
        <w:rPr>
          <w:rFonts w:ascii="Arial" w:hAnsi="Arial" w:cs="Arial"/>
          <w:sz w:val="20"/>
          <w:szCs w:val="20"/>
        </w:rPr>
        <w:softHyphen/>
        <w:t>в</w:t>
      </w:r>
      <w:r w:rsidR="00B76F79">
        <w:rPr>
          <w:rFonts w:ascii="Arial" w:hAnsi="Arial" w:cs="Arial"/>
          <w:sz w:val="20"/>
          <w:szCs w:val="20"/>
        </w:rPr>
        <w:softHyphen/>
        <w:t>ля</w:t>
      </w:r>
      <w:r w:rsidR="00B76F79">
        <w:rPr>
          <w:rFonts w:ascii="Arial" w:hAnsi="Arial" w:cs="Arial"/>
          <w:sz w:val="20"/>
          <w:szCs w:val="20"/>
        </w:rPr>
        <w:softHyphen/>
        <w:t>ет</w:t>
      </w:r>
      <w:r w:rsidR="00B76F79">
        <w:rPr>
          <w:rFonts w:ascii="Arial" w:hAnsi="Arial" w:cs="Arial"/>
          <w:sz w:val="20"/>
          <w:szCs w:val="20"/>
        </w:rPr>
        <w:softHyphen/>
        <w:t>ся не менее чем в двух эк</w:t>
      </w:r>
      <w:r w:rsidR="00B76F79">
        <w:rPr>
          <w:rFonts w:ascii="Arial" w:hAnsi="Arial" w:cs="Arial"/>
          <w:sz w:val="20"/>
          <w:szCs w:val="20"/>
        </w:rPr>
        <w:softHyphen/>
        <w:t>зем</w:t>
      </w:r>
      <w:r w:rsidR="00B76F79">
        <w:rPr>
          <w:rFonts w:ascii="Arial" w:hAnsi="Arial" w:cs="Arial"/>
          <w:sz w:val="20"/>
          <w:szCs w:val="20"/>
        </w:rPr>
        <w:softHyphen/>
        <w:t>п</w:t>
      </w:r>
      <w:r w:rsidR="00B76F79">
        <w:rPr>
          <w:rFonts w:ascii="Arial" w:hAnsi="Arial" w:cs="Arial"/>
          <w:sz w:val="20"/>
          <w:szCs w:val="20"/>
        </w:rPr>
        <w:softHyphen/>
        <w:t>ля</w:t>
      </w:r>
      <w:r w:rsidR="00B76F79">
        <w:rPr>
          <w:rFonts w:ascii="Arial" w:hAnsi="Arial" w:cs="Arial"/>
          <w:sz w:val="20"/>
          <w:szCs w:val="20"/>
        </w:rPr>
        <w:softHyphen/>
        <w:t>рах.</w:t>
      </w:r>
    </w:p>
    <w:p w:rsidR="00B76F79" w:rsidRPr="006C0746" w:rsidRDefault="00B76F79" w:rsidP="00E928BF">
      <w:pPr>
        <w:tabs>
          <w:tab w:val="left" w:pos="426"/>
        </w:tabs>
        <w:spacing w:line="320" w:lineRule="atLeast"/>
        <w:ind w:right="1" w:firstLine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 w:rsidR="000B2445">
        <w:rPr>
          <w:rFonts w:ascii="Arial" w:hAnsi="Arial" w:cs="Arial"/>
          <w:color w:val="000000"/>
          <w:sz w:val="20"/>
          <w:szCs w:val="20"/>
        </w:rPr>
        <w:t>Протокол С</w:t>
      </w:r>
      <w:r w:rsidRPr="006C0746">
        <w:rPr>
          <w:rFonts w:ascii="Arial" w:hAnsi="Arial" w:cs="Arial"/>
          <w:color w:val="000000"/>
          <w:sz w:val="20"/>
          <w:szCs w:val="20"/>
        </w:rPr>
        <w:t xml:space="preserve">четной комиссии об итогах голосования на </w:t>
      </w:r>
      <w:r w:rsidR="000B2445">
        <w:rPr>
          <w:rFonts w:ascii="Arial" w:hAnsi="Arial" w:cs="Arial"/>
          <w:color w:val="000000"/>
          <w:sz w:val="20"/>
          <w:szCs w:val="20"/>
        </w:rPr>
        <w:t>О</w:t>
      </w:r>
      <w:r w:rsidRPr="006C0746">
        <w:rPr>
          <w:rFonts w:ascii="Arial" w:hAnsi="Arial" w:cs="Arial"/>
          <w:color w:val="000000"/>
          <w:sz w:val="20"/>
          <w:szCs w:val="20"/>
        </w:rPr>
        <w:t>бщем собрании подписывается</w:t>
      </w:r>
      <w:del w:id="134" w:author="Rakhmanova" w:date="2014-10-10T17:32:00Z">
        <w:r w:rsidRPr="006C0746" w:rsidDel="00BB510B">
          <w:rPr>
            <w:rFonts w:ascii="Arial" w:hAnsi="Arial" w:cs="Arial"/>
            <w:color w:val="000000"/>
            <w:sz w:val="20"/>
            <w:szCs w:val="20"/>
          </w:rPr>
          <w:delText xml:space="preserve"> члена</w:delText>
        </w:r>
        <w:r w:rsidR="000B2445" w:rsidDel="00BB510B">
          <w:rPr>
            <w:rFonts w:ascii="Arial" w:hAnsi="Arial" w:cs="Arial"/>
            <w:color w:val="000000"/>
            <w:sz w:val="20"/>
            <w:szCs w:val="20"/>
          </w:rPr>
          <w:delText>ми С</w:delText>
        </w:r>
        <w:r w:rsidRPr="006C0746" w:rsidDel="00BB510B">
          <w:rPr>
            <w:rFonts w:ascii="Arial" w:hAnsi="Arial" w:cs="Arial"/>
            <w:color w:val="000000"/>
            <w:sz w:val="20"/>
            <w:szCs w:val="20"/>
          </w:rPr>
          <w:delText>четной комиссии</w:delText>
        </w:r>
      </w:del>
      <w:del w:id="135" w:author="Rakhmanova" w:date="2014-10-10T17:31:00Z">
        <w:r w:rsidRPr="006C0746" w:rsidDel="00BB510B">
          <w:rPr>
            <w:rFonts w:ascii="Arial" w:hAnsi="Arial" w:cs="Arial"/>
            <w:color w:val="000000"/>
            <w:sz w:val="20"/>
            <w:szCs w:val="20"/>
          </w:rPr>
          <w:delText>, а в случае если функции счетной комиссии выполнял регистратор</w:delText>
        </w:r>
        <w:r w:rsidR="0008720B" w:rsidDel="00BB510B">
          <w:rPr>
            <w:rFonts w:ascii="Arial" w:hAnsi="Arial" w:cs="Arial"/>
            <w:color w:val="000000"/>
            <w:sz w:val="20"/>
            <w:szCs w:val="20"/>
          </w:rPr>
          <w:delText xml:space="preserve"> </w:delText>
        </w:r>
        <w:r w:rsidR="0008720B" w:rsidDel="00BB510B">
          <w:rPr>
            <w:i/>
            <w:iCs/>
          </w:rPr>
          <w:delText>—</w:delText>
        </w:r>
      </w:del>
      <w:ins w:id="136" w:author="Rakhmanova" w:date="2014-10-10T17:31:00Z">
        <w:r w:rsidR="00BB510B">
          <w:rPr>
            <w:rFonts w:ascii="Arial" w:hAnsi="Arial" w:cs="Arial"/>
            <w:color w:val="000000"/>
            <w:sz w:val="20"/>
            <w:szCs w:val="20"/>
          </w:rPr>
          <w:t xml:space="preserve">- </w:t>
        </w:r>
      </w:ins>
      <w:del w:id="137" w:author="Rakhmanova" w:date="2014-10-10T17:31:00Z">
        <w:r w:rsidRPr="006C0746" w:rsidDel="00BB510B">
          <w:rPr>
            <w:rFonts w:ascii="Arial" w:hAnsi="Arial" w:cs="Arial"/>
            <w:color w:val="000000"/>
            <w:sz w:val="20"/>
            <w:szCs w:val="20"/>
          </w:rPr>
          <w:delText xml:space="preserve"> </w:delText>
        </w:r>
      </w:del>
      <w:r w:rsidRPr="006C0746">
        <w:rPr>
          <w:rFonts w:ascii="Arial" w:hAnsi="Arial" w:cs="Arial"/>
          <w:color w:val="000000"/>
          <w:sz w:val="20"/>
          <w:szCs w:val="20"/>
        </w:rPr>
        <w:t xml:space="preserve">лицами, уполномоченными </w:t>
      </w:r>
      <w:del w:id="138" w:author="Rakhmanova" w:date="2014-10-10T17:32:00Z">
        <w:r w:rsidRPr="006C0746" w:rsidDel="00BB510B">
          <w:rPr>
            <w:rFonts w:ascii="Arial" w:hAnsi="Arial" w:cs="Arial"/>
            <w:color w:val="000000"/>
            <w:sz w:val="20"/>
            <w:szCs w:val="20"/>
          </w:rPr>
          <w:delText>регистратором</w:delText>
        </w:r>
      </w:del>
      <w:ins w:id="139" w:author="Rakhmanova" w:date="2014-10-10T17:32:00Z">
        <w:r w:rsidR="00BB510B">
          <w:rPr>
            <w:rFonts w:ascii="Arial" w:hAnsi="Arial" w:cs="Arial"/>
            <w:color w:val="000000"/>
            <w:sz w:val="20"/>
            <w:szCs w:val="20"/>
          </w:rPr>
          <w:t>Р</w:t>
        </w:r>
        <w:r w:rsidR="00BB510B" w:rsidRPr="006C0746">
          <w:rPr>
            <w:rFonts w:ascii="Arial" w:hAnsi="Arial" w:cs="Arial"/>
            <w:color w:val="000000"/>
            <w:sz w:val="20"/>
            <w:szCs w:val="20"/>
          </w:rPr>
          <w:t>егистратором</w:t>
        </w:r>
      </w:ins>
      <w:r w:rsidRPr="006C0746">
        <w:rPr>
          <w:rFonts w:ascii="Arial" w:hAnsi="Arial" w:cs="Arial"/>
          <w:color w:val="000000"/>
          <w:sz w:val="20"/>
          <w:szCs w:val="20"/>
        </w:rPr>
        <w:t>.</w:t>
      </w:r>
    </w:p>
    <w:p w:rsidR="00B76F79" w:rsidRDefault="000B2445" w:rsidP="00E928BF">
      <w:pPr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12.4</w:t>
      </w:r>
      <w:r w:rsidR="00B76F79">
        <w:rPr>
          <w:rFonts w:ascii="Arial" w:hAnsi="Arial" w:cs="Arial"/>
          <w:sz w:val="20"/>
          <w:szCs w:val="20"/>
        </w:rPr>
        <w:t>. Про</w:t>
      </w:r>
      <w:r w:rsidR="00B76F79">
        <w:rPr>
          <w:rFonts w:ascii="Arial" w:hAnsi="Arial" w:cs="Arial"/>
          <w:sz w:val="20"/>
          <w:szCs w:val="20"/>
        </w:rPr>
        <w:softHyphen/>
        <w:t>то</w:t>
      </w:r>
      <w:r w:rsidR="00B76F79">
        <w:rPr>
          <w:rFonts w:ascii="Arial" w:hAnsi="Arial" w:cs="Arial"/>
          <w:sz w:val="20"/>
          <w:szCs w:val="20"/>
        </w:rPr>
        <w:softHyphen/>
        <w:t>кол об ито</w:t>
      </w:r>
      <w:r w:rsidR="00B76F79">
        <w:rPr>
          <w:rFonts w:ascii="Arial" w:hAnsi="Arial" w:cs="Arial"/>
          <w:sz w:val="20"/>
          <w:szCs w:val="20"/>
        </w:rPr>
        <w:softHyphen/>
        <w:t>гах го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со</w:t>
      </w:r>
      <w:r w:rsidR="00B76F79">
        <w:rPr>
          <w:rFonts w:ascii="Arial" w:hAnsi="Arial" w:cs="Arial"/>
          <w:sz w:val="20"/>
          <w:szCs w:val="20"/>
        </w:rPr>
        <w:softHyphen/>
        <w:t>ва</w:t>
      </w:r>
      <w:r w:rsidR="00B76F79">
        <w:rPr>
          <w:rFonts w:ascii="Arial" w:hAnsi="Arial" w:cs="Arial"/>
          <w:sz w:val="20"/>
          <w:szCs w:val="20"/>
        </w:rPr>
        <w:softHyphen/>
        <w:t>ния со</w:t>
      </w:r>
      <w:r w:rsidR="00B76F79">
        <w:rPr>
          <w:rFonts w:ascii="Arial" w:hAnsi="Arial" w:cs="Arial"/>
          <w:sz w:val="20"/>
          <w:szCs w:val="20"/>
        </w:rPr>
        <w:softHyphen/>
        <w:t>ста</w:t>
      </w:r>
      <w:r w:rsidR="00B76F79">
        <w:rPr>
          <w:rFonts w:ascii="Arial" w:hAnsi="Arial" w:cs="Arial"/>
          <w:sz w:val="20"/>
          <w:szCs w:val="20"/>
        </w:rPr>
        <w:softHyphen/>
        <w:t>в</w:t>
      </w:r>
      <w:r w:rsidR="00B76F79">
        <w:rPr>
          <w:rFonts w:ascii="Arial" w:hAnsi="Arial" w:cs="Arial"/>
          <w:sz w:val="20"/>
          <w:szCs w:val="20"/>
        </w:rPr>
        <w:softHyphen/>
        <w:t>ля</w:t>
      </w:r>
      <w:r w:rsidR="00B76F79">
        <w:rPr>
          <w:rFonts w:ascii="Arial" w:hAnsi="Arial" w:cs="Arial"/>
          <w:sz w:val="20"/>
          <w:szCs w:val="20"/>
        </w:rPr>
        <w:softHyphen/>
        <w:t>ет</w:t>
      </w:r>
      <w:r w:rsidR="00B76F79">
        <w:rPr>
          <w:rFonts w:ascii="Arial" w:hAnsi="Arial" w:cs="Arial"/>
          <w:sz w:val="20"/>
          <w:szCs w:val="20"/>
        </w:rPr>
        <w:softHyphen/>
        <w:t>ся не позд</w:t>
      </w:r>
      <w:r w:rsidR="00B76F79">
        <w:rPr>
          <w:rFonts w:ascii="Arial" w:hAnsi="Arial" w:cs="Arial"/>
          <w:sz w:val="20"/>
          <w:szCs w:val="20"/>
        </w:rPr>
        <w:softHyphen/>
        <w:t xml:space="preserve">нее </w:t>
      </w:r>
      <w:r>
        <w:rPr>
          <w:rFonts w:ascii="Arial" w:hAnsi="Arial" w:cs="Arial"/>
          <w:sz w:val="20"/>
          <w:szCs w:val="20"/>
        </w:rPr>
        <w:t>3</w:t>
      </w:r>
      <w:r w:rsidR="00356F9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(Трех) рабочих дней по</w:t>
      </w:r>
      <w:r>
        <w:rPr>
          <w:rFonts w:ascii="Arial" w:hAnsi="Arial" w:cs="Arial"/>
          <w:sz w:val="20"/>
          <w:szCs w:val="20"/>
        </w:rPr>
        <w:softHyphen/>
        <w:t>с</w:t>
      </w:r>
      <w:r>
        <w:rPr>
          <w:rFonts w:ascii="Arial" w:hAnsi="Arial" w:cs="Arial"/>
          <w:sz w:val="20"/>
          <w:szCs w:val="20"/>
        </w:rPr>
        <w:softHyphen/>
        <w:t>ле за</w:t>
      </w:r>
      <w:r>
        <w:rPr>
          <w:rFonts w:ascii="Arial" w:hAnsi="Arial" w:cs="Arial"/>
          <w:sz w:val="20"/>
          <w:szCs w:val="20"/>
        </w:rPr>
        <w:softHyphen/>
        <w:t>кры</w:t>
      </w:r>
      <w:r>
        <w:rPr>
          <w:rFonts w:ascii="Arial" w:hAnsi="Arial" w:cs="Arial"/>
          <w:sz w:val="20"/>
          <w:szCs w:val="20"/>
        </w:rPr>
        <w:softHyphen/>
        <w:t>тия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 или да</w:t>
      </w:r>
      <w:r w:rsidR="00B76F79">
        <w:rPr>
          <w:rFonts w:ascii="Arial" w:hAnsi="Arial" w:cs="Arial"/>
          <w:sz w:val="20"/>
          <w:szCs w:val="20"/>
        </w:rPr>
        <w:softHyphen/>
        <w:t>ты окон</w:t>
      </w:r>
      <w:r w:rsidR="00B76F79">
        <w:rPr>
          <w:rFonts w:ascii="Arial" w:hAnsi="Arial" w:cs="Arial"/>
          <w:sz w:val="20"/>
          <w:szCs w:val="20"/>
        </w:rPr>
        <w:softHyphen/>
        <w:t>ча</w:t>
      </w:r>
      <w:r w:rsidR="00B76F79">
        <w:rPr>
          <w:rFonts w:ascii="Arial" w:hAnsi="Arial" w:cs="Arial"/>
          <w:sz w:val="20"/>
          <w:szCs w:val="20"/>
        </w:rPr>
        <w:softHyphen/>
        <w:t>ния при</w:t>
      </w:r>
      <w:r w:rsidR="00B76F79">
        <w:rPr>
          <w:rFonts w:ascii="Arial" w:hAnsi="Arial" w:cs="Arial"/>
          <w:sz w:val="20"/>
          <w:szCs w:val="20"/>
        </w:rPr>
        <w:softHyphen/>
        <w:t>е</w:t>
      </w:r>
      <w:r w:rsidR="00B76F79">
        <w:rPr>
          <w:rFonts w:ascii="Arial" w:hAnsi="Arial" w:cs="Arial"/>
          <w:sz w:val="20"/>
          <w:szCs w:val="20"/>
        </w:rPr>
        <w:softHyphen/>
        <w:t>ма б</w:t>
      </w:r>
      <w:r>
        <w:rPr>
          <w:rFonts w:ascii="Arial" w:hAnsi="Arial" w:cs="Arial"/>
          <w:sz w:val="20"/>
          <w:szCs w:val="20"/>
        </w:rPr>
        <w:t>юл</w:t>
      </w:r>
      <w:r>
        <w:rPr>
          <w:rFonts w:ascii="Arial" w:hAnsi="Arial" w:cs="Arial"/>
          <w:sz w:val="20"/>
          <w:szCs w:val="20"/>
        </w:rPr>
        <w:softHyphen/>
        <w:t>ле</w:t>
      </w:r>
      <w:r>
        <w:rPr>
          <w:rFonts w:ascii="Arial" w:hAnsi="Arial" w:cs="Arial"/>
          <w:sz w:val="20"/>
          <w:szCs w:val="20"/>
        </w:rPr>
        <w:softHyphen/>
        <w:t>те</w:t>
      </w:r>
      <w:r>
        <w:rPr>
          <w:rFonts w:ascii="Arial" w:hAnsi="Arial" w:cs="Arial"/>
          <w:sz w:val="20"/>
          <w:szCs w:val="20"/>
        </w:rPr>
        <w:softHyphen/>
        <w:t>ней при про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нии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 в фор</w:t>
      </w:r>
      <w:r w:rsidR="00B76F79">
        <w:rPr>
          <w:rFonts w:ascii="Arial" w:hAnsi="Arial" w:cs="Arial"/>
          <w:sz w:val="20"/>
          <w:szCs w:val="20"/>
        </w:rPr>
        <w:softHyphen/>
        <w:t>ме за</w:t>
      </w:r>
      <w:r w:rsidR="00B76F79">
        <w:rPr>
          <w:rFonts w:ascii="Arial" w:hAnsi="Arial" w:cs="Arial"/>
          <w:sz w:val="20"/>
          <w:szCs w:val="20"/>
        </w:rPr>
        <w:softHyphen/>
        <w:t>оч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>го го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со</w:t>
      </w:r>
      <w:r w:rsidR="00B76F79">
        <w:rPr>
          <w:rFonts w:ascii="Arial" w:hAnsi="Arial" w:cs="Arial"/>
          <w:sz w:val="20"/>
          <w:szCs w:val="20"/>
        </w:rPr>
        <w:softHyphen/>
        <w:t>ва</w:t>
      </w:r>
      <w:r w:rsidR="00B76F79">
        <w:rPr>
          <w:rFonts w:ascii="Arial" w:hAnsi="Arial" w:cs="Arial"/>
          <w:sz w:val="20"/>
          <w:szCs w:val="20"/>
        </w:rPr>
        <w:softHyphen/>
        <w:t>ния.</w:t>
      </w:r>
    </w:p>
    <w:p w:rsidR="00B76F79" w:rsidRDefault="00B76F79" w:rsidP="00E928BF">
      <w:pPr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</w:t>
      </w:r>
      <w:r>
        <w:rPr>
          <w:rFonts w:ascii="Arial" w:hAnsi="Arial" w:cs="Arial"/>
          <w:sz w:val="20"/>
          <w:szCs w:val="20"/>
        </w:rPr>
        <w:softHyphen/>
        <w:t>то</w:t>
      </w:r>
      <w:r>
        <w:rPr>
          <w:rFonts w:ascii="Arial" w:hAnsi="Arial" w:cs="Arial"/>
          <w:sz w:val="20"/>
          <w:szCs w:val="20"/>
        </w:rPr>
        <w:softHyphen/>
        <w:t>кол об ито</w:t>
      </w:r>
      <w:r>
        <w:rPr>
          <w:rFonts w:ascii="Arial" w:hAnsi="Arial" w:cs="Arial"/>
          <w:sz w:val="20"/>
          <w:szCs w:val="20"/>
        </w:rPr>
        <w:softHyphen/>
        <w:t>гах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со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ния под</w:t>
      </w:r>
      <w:r>
        <w:rPr>
          <w:rFonts w:ascii="Arial" w:hAnsi="Arial" w:cs="Arial"/>
          <w:sz w:val="20"/>
          <w:szCs w:val="20"/>
        </w:rPr>
        <w:softHyphen/>
        <w:t>ле</w:t>
      </w:r>
      <w:r>
        <w:rPr>
          <w:rFonts w:ascii="Arial" w:hAnsi="Arial" w:cs="Arial"/>
          <w:sz w:val="20"/>
          <w:szCs w:val="20"/>
        </w:rPr>
        <w:softHyphen/>
        <w:t>жи</w:t>
      </w:r>
      <w:r w:rsidR="000B2445">
        <w:rPr>
          <w:rFonts w:ascii="Arial" w:hAnsi="Arial" w:cs="Arial"/>
          <w:sz w:val="20"/>
          <w:szCs w:val="20"/>
        </w:rPr>
        <w:t>т при</w:t>
      </w:r>
      <w:r w:rsidR="000B2445">
        <w:rPr>
          <w:rFonts w:ascii="Arial" w:hAnsi="Arial" w:cs="Arial"/>
          <w:sz w:val="20"/>
          <w:szCs w:val="20"/>
        </w:rPr>
        <w:softHyphen/>
        <w:t>об</w:t>
      </w:r>
      <w:r w:rsidR="000B2445">
        <w:rPr>
          <w:rFonts w:ascii="Arial" w:hAnsi="Arial" w:cs="Arial"/>
          <w:sz w:val="20"/>
          <w:szCs w:val="20"/>
        </w:rPr>
        <w:softHyphen/>
        <w:t>ще</w:t>
      </w:r>
      <w:r w:rsidR="000B2445">
        <w:rPr>
          <w:rFonts w:ascii="Arial" w:hAnsi="Arial" w:cs="Arial"/>
          <w:sz w:val="20"/>
          <w:szCs w:val="20"/>
        </w:rPr>
        <w:softHyphen/>
        <w:t>нию к про</w:t>
      </w:r>
      <w:r w:rsidR="000B2445">
        <w:rPr>
          <w:rFonts w:ascii="Arial" w:hAnsi="Arial" w:cs="Arial"/>
          <w:sz w:val="20"/>
          <w:szCs w:val="20"/>
        </w:rPr>
        <w:softHyphen/>
        <w:t>то</w:t>
      </w:r>
      <w:r w:rsidR="000B2445">
        <w:rPr>
          <w:rFonts w:ascii="Arial" w:hAnsi="Arial" w:cs="Arial"/>
          <w:sz w:val="20"/>
          <w:szCs w:val="20"/>
        </w:rPr>
        <w:softHyphen/>
        <w:t>ко</w:t>
      </w:r>
      <w:r w:rsidR="000B2445">
        <w:rPr>
          <w:rFonts w:ascii="Arial" w:hAnsi="Arial" w:cs="Arial"/>
          <w:sz w:val="20"/>
          <w:szCs w:val="20"/>
        </w:rPr>
        <w:softHyphen/>
        <w:t>лу 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го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ров.</w:t>
      </w:r>
    </w:p>
    <w:p w:rsidR="00B76F79" w:rsidRDefault="00B76F79" w:rsidP="00E928BF">
      <w:pPr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</w:t>
      </w:r>
      <w:r>
        <w:rPr>
          <w:rFonts w:ascii="Arial" w:hAnsi="Arial" w:cs="Arial"/>
          <w:sz w:val="20"/>
          <w:szCs w:val="20"/>
        </w:rPr>
        <w:softHyphen/>
        <w:t>то</w:t>
      </w:r>
      <w:r>
        <w:rPr>
          <w:rFonts w:ascii="Arial" w:hAnsi="Arial" w:cs="Arial"/>
          <w:sz w:val="20"/>
          <w:szCs w:val="20"/>
        </w:rPr>
        <w:softHyphen/>
        <w:t>ко</w:t>
      </w:r>
      <w:r>
        <w:rPr>
          <w:rFonts w:ascii="Arial" w:hAnsi="Arial" w:cs="Arial"/>
          <w:sz w:val="20"/>
          <w:szCs w:val="20"/>
        </w:rPr>
        <w:softHyphen/>
        <w:t>л об ито</w:t>
      </w:r>
      <w:r>
        <w:rPr>
          <w:rFonts w:ascii="Arial" w:hAnsi="Arial" w:cs="Arial"/>
          <w:sz w:val="20"/>
          <w:szCs w:val="20"/>
        </w:rPr>
        <w:softHyphen/>
        <w:t>г</w:t>
      </w:r>
      <w:r w:rsidR="000B2445">
        <w:rPr>
          <w:rFonts w:ascii="Arial" w:hAnsi="Arial" w:cs="Arial"/>
          <w:sz w:val="20"/>
          <w:szCs w:val="20"/>
        </w:rPr>
        <w:t>ах го</w:t>
      </w:r>
      <w:r w:rsidR="000B2445">
        <w:rPr>
          <w:rFonts w:ascii="Arial" w:hAnsi="Arial" w:cs="Arial"/>
          <w:sz w:val="20"/>
          <w:szCs w:val="20"/>
        </w:rPr>
        <w:softHyphen/>
        <w:t>ло</w:t>
      </w:r>
      <w:r w:rsidR="000B2445">
        <w:rPr>
          <w:rFonts w:ascii="Arial" w:hAnsi="Arial" w:cs="Arial"/>
          <w:sz w:val="20"/>
          <w:szCs w:val="20"/>
        </w:rPr>
        <w:softHyphen/>
        <w:t>со</w:t>
      </w:r>
      <w:r w:rsidR="000B2445">
        <w:rPr>
          <w:rFonts w:ascii="Arial" w:hAnsi="Arial" w:cs="Arial"/>
          <w:sz w:val="20"/>
          <w:szCs w:val="20"/>
        </w:rPr>
        <w:softHyphen/>
        <w:t>ва</w:t>
      </w:r>
      <w:r w:rsidR="000B2445">
        <w:rPr>
          <w:rFonts w:ascii="Arial" w:hAnsi="Arial" w:cs="Arial"/>
          <w:sz w:val="20"/>
          <w:szCs w:val="20"/>
        </w:rPr>
        <w:softHyphen/>
        <w:t>ния ре</w:t>
      </w:r>
      <w:r w:rsidR="000B2445">
        <w:rPr>
          <w:rFonts w:ascii="Arial" w:hAnsi="Arial" w:cs="Arial"/>
          <w:sz w:val="20"/>
          <w:szCs w:val="20"/>
        </w:rPr>
        <w:softHyphen/>
        <w:t>ше</w:t>
      </w:r>
      <w:r w:rsidR="000B2445">
        <w:rPr>
          <w:rFonts w:ascii="Arial" w:hAnsi="Arial" w:cs="Arial"/>
          <w:sz w:val="20"/>
          <w:szCs w:val="20"/>
        </w:rPr>
        <w:softHyphen/>
        <w:t>ни</w:t>
      </w:r>
      <w:r w:rsidR="000B2445">
        <w:rPr>
          <w:rFonts w:ascii="Arial" w:hAnsi="Arial" w:cs="Arial"/>
          <w:sz w:val="20"/>
          <w:szCs w:val="20"/>
        </w:rPr>
        <w:softHyphen/>
        <w:t>ем 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го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 не ут</w:t>
      </w:r>
      <w:r>
        <w:rPr>
          <w:rFonts w:ascii="Arial" w:hAnsi="Arial" w:cs="Arial"/>
          <w:sz w:val="20"/>
          <w:szCs w:val="20"/>
        </w:rPr>
        <w:softHyphen/>
        <w:t>вер</w:t>
      </w:r>
      <w:r>
        <w:rPr>
          <w:rFonts w:ascii="Arial" w:hAnsi="Arial" w:cs="Arial"/>
          <w:sz w:val="20"/>
          <w:szCs w:val="20"/>
        </w:rPr>
        <w:softHyphen/>
        <w:t>жда</w:t>
      </w:r>
      <w:r>
        <w:rPr>
          <w:rFonts w:ascii="Arial" w:hAnsi="Arial" w:cs="Arial"/>
          <w:sz w:val="20"/>
          <w:szCs w:val="20"/>
        </w:rPr>
        <w:softHyphen/>
        <w:t>ет</w:t>
      </w:r>
      <w:r>
        <w:rPr>
          <w:rFonts w:ascii="Arial" w:hAnsi="Arial" w:cs="Arial"/>
          <w:sz w:val="20"/>
          <w:szCs w:val="20"/>
        </w:rPr>
        <w:softHyphen/>
        <w:t xml:space="preserve">ся. </w:t>
      </w:r>
    </w:p>
    <w:p w:rsidR="00F12543" w:rsidRPr="00F12543" w:rsidRDefault="000B2445" w:rsidP="00F12543">
      <w:pPr>
        <w:spacing w:line="320" w:lineRule="atLeast"/>
        <w:ind w:firstLine="397"/>
        <w:rPr>
          <w:ins w:id="140" w:author="Rakhmanova" w:date="2014-10-10T17:40:00Z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commentRangeStart w:id="141"/>
      <w:r>
        <w:rPr>
          <w:rFonts w:ascii="Arial" w:hAnsi="Arial" w:cs="Arial"/>
          <w:sz w:val="20"/>
          <w:szCs w:val="20"/>
        </w:rPr>
        <w:t>12</w:t>
      </w:r>
      <w:r w:rsidR="00B76F79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5. </w:t>
      </w:r>
      <w:proofErr w:type="gramStart"/>
      <w:ins w:id="142" w:author="Rakhmanova" w:date="2014-10-10T17:40:00Z">
        <w:r w:rsidR="00F12543" w:rsidRPr="00F12543">
          <w:rPr>
            <w:rFonts w:ascii="Arial" w:hAnsi="Arial" w:cs="Arial"/>
            <w:sz w:val="20"/>
            <w:szCs w:val="20"/>
          </w:rPr>
          <w:t xml:space="preserve">Решения, принятые </w:t>
        </w:r>
      </w:ins>
      <w:ins w:id="143" w:author="Rakhmanova" w:date="2014-10-10T17:41:00Z">
        <w:r w:rsidR="00F12543">
          <w:rPr>
            <w:rFonts w:ascii="Arial" w:hAnsi="Arial" w:cs="Arial"/>
            <w:sz w:val="20"/>
            <w:szCs w:val="20"/>
          </w:rPr>
          <w:t>О</w:t>
        </w:r>
      </w:ins>
      <w:ins w:id="144" w:author="Rakhmanova" w:date="2014-10-10T17:40:00Z">
        <w:r w:rsidR="00F12543" w:rsidRPr="00F12543">
          <w:rPr>
            <w:rFonts w:ascii="Arial" w:hAnsi="Arial" w:cs="Arial"/>
            <w:sz w:val="20"/>
            <w:szCs w:val="20"/>
          </w:rPr>
          <w:t xml:space="preserve">бщим собранием акционеров, и итоги голосования могут оглашаться на </w:t>
        </w:r>
      </w:ins>
      <w:ins w:id="145" w:author="Rakhmanova" w:date="2014-10-10T17:41:00Z">
        <w:r w:rsidR="00F12543">
          <w:rPr>
            <w:rFonts w:ascii="Arial" w:hAnsi="Arial" w:cs="Arial"/>
            <w:sz w:val="20"/>
            <w:szCs w:val="20"/>
          </w:rPr>
          <w:t>О</w:t>
        </w:r>
      </w:ins>
      <w:ins w:id="146" w:author="Rakhmanova" w:date="2014-10-10T17:40:00Z">
        <w:r w:rsidR="00F12543" w:rsidRPr="00F12543">
          <w:rPr>
            <w:rFonts w:ascii="Arial" w:hAnsi="Arial" w:cs="Arial"/>
            <w:sz w:val="20"/>
            <w:szCs w:val="20"/>
          </w:rPr>
          <w:t xml:space="preserve">бщем собрании акционеров, в ходе которого проводилось голосование, а также должны доводиться до сведения лиц, включенных в список лиц, имеющих право на участие в </w:t>
        </w:r>
      </w:ins>
      <w:ins w:id="147" w:author="Rakhmanova" w:date="2014-10-10T17:41:00Z">
        <w:r w:rsidR="00F12543">
          <w:rPr>
            <w:rFonts w:ascii="Arial" w:hAnsi="Arial" w:cs="Arial"/>
            <w:sz w:val="20"/>
            <w:szCs w:val="20"/>
          </w:rPr>
          <w:t>О</w:t>
        </w:r>
      </w:ins>
      <w:ins w:id="148" w:author="Rakhmanova" w:date="2014-10-10T17:40:00Z">
        <w:r w:rsidR="00F12543" w:rsidRPr="00F12543">
          <w:rPr>
            <w:rFonts w:ascii="Arial" w:hAnsi="Arial" w:cs="Arial"/>
            <w:sz w:val="20"/>
            <w:szCs w:val="20"/>
          </w:rPr>
          <w:t xml:space="preserve">бщем собрании акционеров, в форме отчета об итогах голосования в порядке, предусмотренном для сообщения о проведении </w:t>
        </w:r>
      </w:ins>
      <w:ins w:id="149" w:author="Rakhmanova" w:date="2014-10-10T17:41:00Z">
        <w:r w:rsidR="00F12543">
          <w:rPr>
            <w:rFonts w:ascii="Arial" w:hAnsi="Arial" w:cs="Arial"/>
            <w:sz w:val="20"/>
            <w:szCs w:val="20"/>
          </w:rPr>
          <w:t>О</w:t>
        </w:r>
      </w:ins>
      <w:ins w:id="150" w:author="Rakhmanova" w:date="2014-10-10T17:40:00Z">
        <w:r w:rsidR="00F12543" w:rsidRPr="00F12543">
          <w:rPr>
            <w:rFonts w:ascii="Arial" w:hAnsi="Arial" w:cs="Arial"/>
            <w:sz w:val="20"/>
            <w:szCs w:val="20"/>
          </w:rPr>
          <w:t xml:space="preserve">бщего собрания акционеров, не позднее </w:t>
        </w:r>
      </w:ins>
      <w:ins w:id="151" w:author="Rakhmanova" w:date="2014-10-10T17:41:00Z">
        <w:r w:rsidR="00F12543">
          <w:rPr>
            <w:rFonts w:ascii="Arial" w:hAnsi="Arial" w:cs="Arial"/>
            <w:sz w:val="20"/>
            <w:szCs w:val="20"/>
          </w:rPr>
          <w:t>4 (Ч</w:t>
        </w:r>
      </w:ins>
      <w:ins w:id="152" w:author="Rakhmanova" w:date="2014-10-10T17:40:00Z">
        <w:r w:rsidR="00F12543" w:rsidRPr="00F12543">
          <w:rPr>
            <w:rFonts w:ascii="Arial" w:hAnsi="Arial" w:cs="Arial"/>
            <w:sz w:val="20"/>
            <w:szCs w:val="20"/>
          </w:rPr>
          <w:t>етырех</w:t>
        </w:r>
      </w:ins>
      <w:ins w:id="153" w:author="Rakhmanova" w:date="2014-10-10T17:41:00Z">
        <w:r w:rsidR="00F12543">
          <w:rPr>
            <w:rFonts w:ascii="Arial" w:hAnsi="Arial" w:cs="Arial"/>
            <w:sz w:val="20"/>
            <w:szCs w:val="20"/>
          </w:rPr>
          <w:t>)</w:t>
        </w:r>
      </w:ins>
      <w:ins w:id="154" w:author="Rakhmanova" w:date="2014-10-10T17:40:00Z">
        <w:r w:rsidR="00F12543" w:rsidRPr="00F12543">
          <w:rPr>
            <w:rFonts w:ascii="Arial" w:hAnsi="Arial" w:cs="Arial"/>
            <w:sz w:val="20"/>
            <w:szCs w:val="20"/>
          </w:rPr>
          <w:t xml:space="preserve"> рабочих дней</w:t>
        </w:r>
        <w:proofErr w:type="gramEnd"/>
        <w:r w:rsidR="00F12543" w:rsidRPr="00F12543">
          <w:rPr>
            <w:rFonts w:ascii="Arial" w:hAnsi="Arial" w:cs="Arial"/>
            <w:sz w:val="20"/>
            <w:szCs w:val="20"/>
          </w:rPr>
          <w:t xml:space="preserve"> после даты закрытия общего собрания акционеров или даты окончания приема бюллетеней при проведении </w:t>
        </w:r>
      </w:ins>
      <w:ins w:id="155" w:author="Rakhmanova" w:date="2014-10-10T17:41:00Z">
        <w:r w:rsidR="00F12543">
          <w:rPr>
            <w:rFonts w:ascii="Arial" w:hAnsi="Arial" w:cs="Arial"/>
            <w:sz w:val="20"/>
            <w:szCs w:val="20"/>
          </w:rPr>
          <w:t>О</w:t>
        </w:r>
      </w:ins>
      <w:ins w:id="156" w:author="Rakhmanova" w:date="2014-10-10T17:40:00Z">
        <w:r w:rsidR="00F12543" w:rsidRPr="00F12543">
          <w:rPr>
            <w:rFonts w:ascii="Arial" w:hAnsi="Arial" w:cs="Arial"/>
            <w:sz w:val="20"/>
            <w:szCs w:val="20"/>
          </w:rPr>
          <w:t>бщего собрания акционеров в форме заочного голосования.</w:t>
        </w:r>
      </w:ins>
    </w:p>
    <w:p w:rsidR="00B76F79" w:rsidRDefault="00F12543" w:rsidP="00F12543">
      <w:pPr>
        <w:spacing w:line="320" w:lineRule="atLeast"/>
        <w:ind w:firstLine="397"/>
        <w:rPr>
          <w:rFonts w:ascii="Arial" w:hAnsi="Arial" w:cs="Arial"/>
          <w:sz w:val="20"/>
          <w:szCs w:val="20"/>
        </w:rPr>
      </w:pPr>
      <w:ins w:id="157" w:author="Rakhmanova" w:date="2014-10-10T17:40:00Z">
        <w:r w:rsidRPr="00F12543">
          <w:rPr>
            <w:rFonts w:ascii="Arial" w:hAnsi="Arial" w:cs="Arial"/>
            <w:sz w:val="20"/>
            <w:szCs w:val="20"/>
          </w:rPr>
          <w:t>В случае</w:t>
        </w:r>
        <w:proofErr w:type="gramStart"/>
        <w:r w:rsidRPr="00F12543">
          <w:rPr>
            <w:rFonts w:ascii="Arial" w:hAnsi="Arial" w:cs="Arial"/>
            <w:sz w:val="20"/>
            <w:szCs w:val="20"/>
          </w:rPr>
          <w:t>,</w:t>
        </w:r>
        <w:proofErr w:type="gramEnd"/>
        <w:r w:rsidRPr="00F12543">
          <w:rPr>
            <w:rFonts w:ascii="Arial" w:hAnsi="Arial" w:cs="Arial"/>
            <w:sz w:val="20"/>
            <w:szCs w:val="20"/>
          </w:rPr>
          <w:t xml:space="preserve"> если на дату составления списка лиц, имеющих право на участие в общем собрании акционеров, зарегистрированным в реестре акционеров </w:t>
        </w:r>
      </w:ins>
      <w:ins w:id="158" w:author="Rakhmanova" w:date="2014-10-10T17:41:00Z">
        <w:r>
          <w:rPr>
            <w:rFonts w:ascii="Arial" w:hAnsi="Arial" w:cs="Arial"/>
            <w:sz w:val="20"/>
            <w:szCs w:val="20"/>
          </w:rPr>
          <w:t>О</w:t>
        </w:r>
      </w:ins>
      <w:ins w:id="159" w:author="Rakhmanova" w:date="2014-10-10T17:40:00Z">
        <w:r w:rsidRPr="00F12543">
          <w:rPr>
            <w:rFonts w:ascii="Arial" w:hAnsi="Arial" w:cs="Arial"/>
            <w:sz w:val="20"/>
            <w:szCs w:val="20"/>
          </w:rPr>
          <w:t>бщества лицом являлся номинальный держатель акций, отчет об итогах голосования направляется в электронной форме (в форме электронного документа, подписанного электронной подписью) номинальному держателю акций. Номинальный держатель акций обязан довести до сведения своих депонентов отчет об итогах голосования, полученный им в соответствии с настоящим пунктом, в порядке и в сроки, которые установлены нормативными правовыми актами Российской Федерации или договором с депонентом.</w:t>
        </w:r>
      </w:ins>
      <w:del w:id="160" w:author="Rakhmanova" w:date="2014-10-10T17:40:00Z">
        <w:r w:rsidR="000B2445" w:rsidDel="00F12543">
          <w:rPr>
            <w:rFonts w:ascii="Arial" w:hAnsi="Arial" w:cs="Arial"/>
            <w:sz w:val="20"/>
            <w:szCs w:val="20"/>
          </w:rPr>
          <w:delText>Ре</w:delText>
        </w:r>
        <w:r w:rsidR="000B2445" w:rsidDel="00F12543">
          <w:rPr>
            <w:rFonts w:ascii="Arial" w:hAnsi="Arial" w:cs="Arial"/>
            <w:sz w:val="20"/>
            <w:szCs w:val="20"/>
          </w:rPr>
          <w:softHyphen/>
          <w:delText>ше</w:delText>
        </w:r>
        <w:r w:rsidR="000B2445" w:rsidDel="00F12543">
          <w:rPr>
            <w:rFonts w:ascii="Arial" w:hAnsi="Arial" w:cs="Arial"/>
            <w:sz w:val="20"/>
            <w:szCs w:val="20"/>
          </w:rPr>
          <w:softHyphen/>
          <w:delText>ния, при</w:delText>
        </w:r>
        <w:r w:rsidR="000B2445" w:rsidDel="00F12543">
          <w:rPr>
            <w:rFonts w:ascii="Arial" w:hAnsi="Arial" w:cs="Arial"/>
            <w:sz w:val="20"/>
            <w:szCs w:val="20"/>
          </w:rPr>
          <w:softHyphen/>
          <w:delText>ня</w:delText>
        </w:r>
        <w:r w:rsidR="000B2445" w:rsidDel="00F12543">
          <w:rPr>
            <w:rFonts w:ascii="Arial" w:hAnsi="Arial" w:cs="Arial"/>
            <w:sz w:val="20"/>
            <w:szCs w:val="20"/>
          </w:rPr>
          <w:softHyphen/>
          <w:delText>тые О</w:delText>
        </w:r>
        <w:r w:rsidR="00B76F79" w:rsidDel="00F12543">
          <w:rPr>
            <w:rFonts w:ascii="Arial" w:hAnsi="Arial" w:cs="Arial"/>
            <w:sz w:val="20"/>
            <w:szCs w:val="20"/>
          </w:rPr>
          <w:delText>б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щим со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б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ра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ни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ем ак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ци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о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не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ров, и ито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ги го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</w:r>
        <w:r w:rsidR="000B2445" w:rsidDel="00F12543">
          <w:rPr>
            <w:rFonts w:ascii="Arial" w:hAnsi="Arial" w:cs="Arial"/>
            <w:sz w:val="20"/>
            <w:szCs w:val="20"/>
          </w:rPr>
          <w:delText>ло</w:delText>
        </w:r>
        <w:r w:rsidR="000B2445" w:rsidDel="00F12543">
          <w:rPr>
            <w:rFonts w:ascii="Arial" w:hAnsi="Arial" w:cs="Arial"/>
            <w:sz w:val="20"/>
            <w:szCs w:val="20"/>
          </w:rPr>
          <w:softHyphen/>
          <w:delText>со</w:delText>
        </w:r>
        <w:r w:rsidR="000B2445" w:rsidDel="00F12543">
          <w:rPr>
            <w:rFonts w:ascii="Arial" w:hAnsi="Arial" w:cs="Arial"/>
            <w:sz w:val="20"/>
            <w:szCs w:val="20"/>
          </w:rPr>
          <w:softHyphen/>
          <w:delText>ва</w:delText>
        </w:r>
        <w:r w:rsidR="000B2445" w:rsidDel="00F12543">
          <w:rPr>
            <w:rFonts w:ascii="Arial" w:hAnsi="Arial" w:cs="Arial"/>
            <w:sz w:val="20"/>
            <w:szCs w:val="20"/>
          </w:rPr>
          <w:softHyphen/>
          <w:delText>ния ог</w:delText>
        </w:r>
        <w:r w:rsidR="000B2445" w:rsidDel="00F12543">
          <w:rPr>
            <w:rFonts w:ascii="Arial" w:hAnsi="Arial" w:cs="Arial"/>
            <w:sz w:val="20"/>
            <w:szCs w:val="20"/>
          </w:rPr>
          <w:softHyphen/>
          <w:delText>ла</w:delText>
        </w:r>
        <w:r w:rsidR="000B2445" w:rsidDel="00F12543">
          <w:rPr>
            <w:rFonts w:ascii="Arial" w:hAnsi="Arial" w:cs="Arial"/>
            <w:sz w:val="20"/>
            <w:szCs w:val="20"/>
          </w:rPr>
          <w:softHyphen/>
          <w:delText>ша</w:delText>
        </w:r>
        <w:r w:rsidR="000B2445" w:rsidDel="00F12543">
          <w:rPr>
            <w:rFonts w:ascii="Arial" w:hAnsi="Arial" w:cs="Arial"/>
            <w:sz w:val="20"/>
            <w:szCs w:val="20"/>
          </w:rPr>
          <w:softHyphen/>
          <w:delText>ют</w:delText>
        </w:r>
        <w:r w:rsidR="000B2445" w:rsidDel="00F12543">
          <w:rPr>
            <w:rFonts w:ascii="Arial" w:hAnsi="Arial" w:cs="Arial"/>
            <w:sz w:val="20"/>
            <w:szCs w:val="20"/>
          </w:rPr>
          <w:softHyphen/>
          <w:delText>ся на О</w:delText>
        </w:r>
        <w:r w:rsidR="00B76F79" w:rsidDel="00F12543">
          <w:rPr>
            <w:rFonts w:ascii="Arial" w:hAnsi="Arial" w:cs="Arial"/>
            <w:sz w:val="20"/>
            <w:szCs w:val="20"/>
          </w:rPr>
          <w:delText>б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щем со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б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ра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нии ак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ци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о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не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ров, в хо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де ко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то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ро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го про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во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ди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лось го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ло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со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ва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ние, или до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во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дят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ся не позд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 xml:space="preserve">нее 10 </w:delText>
        </w:r>
        <w:r w:rsidR="000B2445" w:rsidDel="00F12543">
          <w:rPr>
            <w:rFonts w:ascii="Arial" w:hAnsi="Arial" w:cs="Arial"/>
            <w:sz w:val="20"/>
            <w:szCs w:val="20"/>
          </w:rPr>
          <w:delText>(</w:delText>
        </w:r>
      </w:del>
      <w:del w:id="161" w:author="Rakhmanova" w:date="2014-10-10T17:39:00Z">
        <w:r w:rsidR="000B2445" w:rsidDel="00F12543">
          <w:rPr>
            <w:rFonts w:ascii="Arial" w:hAnsi="Arial" w:cs="Arial"/>
            <w:sz w:val="20"/>
            <w:szCs w:val="20"/>
          </w:rPr>
          <w:delText>Десять</w:delText>
        </w:r>
      </w:del>
      <w:del w:id="162" w:author="Rakhmanova" w:date="2014-10-10T17:40:00Z">
        <w:r w:rsidR="000B2445" w:rsidDel="00F12543">
          <w:rPr>
            <w:rFonts w:ascii="Arial" w:hAnsi="Arial" w:cs="Arial"/>
            <w:sz w:val="20"/>
            <w:szCs w:val="20"/>
          </w:rPr>
          <w:delText xml:space="preserve">) </w:delText>
        </w:r>
        <w:r w:rsidR="00B76F79" w:rsidDel="00F12543">
          <w:rPr>
            <w:rFonts w:ascii="Arial" w:hAnsi="Arial" w:cs="Arial"/>
            <w:sz w:val="20"/>
            <w:szCs w:val="20"/>
          </w:rPr>
          <w:delText>дней по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с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ле со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ста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в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ле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ния про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то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ко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ла об ито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гах го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ло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со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ва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ния в фор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ме от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че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та об ито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гах го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ло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со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ва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ния до све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де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ния лиц, вклю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чен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ных в спи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 xml:space="preserve">сок лиц, </w:delText>
        </w:r>
        <w:r w:rsidR="000B2445" w:rsidDel="00F12543">
          <w:rPr>
            <w:rFonts w:ascii="Arial" w:hAnsi="Arial" w:cs="Arial"/>
            <w:sz w:val="20"/>
            <w:szCs w:val="20"/>
          </w:rPr>
          <w:delText>име</w:delText>
        </w:r>
        <w:r w:rsidR="000B2445" w:rsidDel="00F12543">
          <w:rPr>
            <w:rFonts w:ascii="Arial" w:hAnsi="Arial" w:cs="Arial"/>
            <w:sz w:val="20"/>
            <w:szCs w:val="20"/>
          </w:rPr>
          <w:softHyphen/>
          <w:delText>ю</w:delText>
        </w:r>
        <w:r w:rsidR="000B2445" w:rsidDel="00F12543">
          <w:rPr>
            <w:rFonts w:ascii="Arial" w:hAnsi="Arial" w:cs="Arial"/>
            <w:sz w:val="20"/>
            <w:szCs w:val="20"/>
          </w:rPr>
          <w:softHyphen/>
          <w:delText>щих пра</w:delText>
        </w:r>
        <w:r w:rsidR="000B2445" w:rsidDel="00F12543">
          <w:rPr>
            <w:rFonts w:ascii="Arial" w:hAnsi="Arial" w:cs="Arial"/>
            <w:sz w:val="20"/>
            <w:szCs w:val="20"/>
          </w:rPr>
          <w:softHyphen/>
          <w:delText>во на уча</w:delText>
        </w:r>
        <w:r w:rsidR="000B2445" w:rsidDel="00F12543">
          <w:rPr>
            <w:rFonts w:ascii="Arial" w:hAnsi="Arial" w:cs="Arial"/>
            <w:sz w:val="20"/>
            <w:szCs w:val="20"/>
          </w:rPr>
          <w:softHyphen/>
          <w:delText>стие в О</w:delText>
        </w:r>
        <w:r w:rsidR="00B76F79" w:rsidDel="00F12543">
          <w:rPr>
            <w:rFonts w:ascii="Arial" w:hAnsi="Arial" w:cs="Arial"/>
            <w:sz w:val="20"/>
            <w:szCs w:val="20"/>
          </w:rPr>
          <w:delText>б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щем со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б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ра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нии ак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ци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о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не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ров, в по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ряд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ке, пре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д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у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смо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т</w:delText>
        </w:r>
        <w:r w:rsidR="000B2445" w:rsidDel="00F12543">
          <w:rPr>
            <w:rFonts w:ascii="Arial" w:hAnsi="Arial" w:cs="Arial"/>
            <w:sz w:val="20"/>
            <w:szCs w:val="20"/>
          </w:rPr>
          <w:softHyphen/>
          <w:delText>рен</w:delText>
        </w:r>
        <w:r w:rsidR="000B2445" w:rsidDel="00F12543">
          <w:rPr>
            <w:rFonts w:ascii="Arial" w:hAnsi="Arial" w:cs="Arial"/>
            <w:sz w:val="20"/>
            <w:szCs w:val="20"/>
          </w:rPr>
          <w:softHyphen/>
          <w:delText>ном Уставом О</w:delText>
        </w:r>
        <w:r w:rsidR="00B76F79" w:rsidDel="00F12543">
          <w:rPr>
            <w:rFonts w:ascii="Arial" w:hAnsi="Arial" w:cs="Arial"/>
            <w:sz w:val="20"/>
            <w:szCs w:val="20"/>
          </w:rPr>
          <w:delText>бщества дл</w:delText>
        </w:r>
        <w:r w:rsidR="000B2445" w:rsidDel="00F12543">
          <w:rPr>
            <w:rFonts w:ascii="Arial" w:hAnsi="Arial" w:cs="Arial"/>
            <w:sz w:val="20"/>
            <w:szCs w:val="20"/>
          </w:rPr>
          <w:delText>я со</w:delText>
        </w:r>
        <w:r w:rsidR="000B2445" w:rsidDel="00F12543">
          <w:rPr>
            <w:rFonts w:ascii="Arial" w:hAnsi="Arial" w:cs="Arial"/>
            <w:sz w:val="20"/>
            <w:szCs w:val="20"/>
          </w:rPr>
          <w:softHyphen/>
          <w:delText>об</w:delText>
        </w:r>
        <w:r w:rsidR="000B2445" w:rsidDel="00F12543">
          <w:rPr>
            <w:rFonts w:ascii="Arial" w:hAnsi="Arial" w:cs="Arial"/>
            <w:sz w:val="20"/>
            <w:szCs w:val="20"/>
          </w:rPr>
          <w:softHyphen/>
          <w:delText>ще</w:delText>
        </w:r>
        <w:r w:rsidR="000B2445" w:rsidDel="00F12543">
          <w:rPr>
            <w:rFonts w:ascii="Arial" w:hAnsi="Arial" w:cs="Arial"/>
            <w:sz w:val="20"/>
            <w:szCs w:val="20"/>
          </w:rPr>
          <w:softHyphen/>
          <w:delText>ния о про</w:delText>
        </w:r>
        <w:r w:rsidR="000B2445" w:rsidDel="00F12543">
          <w:rPr>
            <w:rFonts w:ascii="Arial" w:hAnsi="Arial" w:cs="Arial"/>
            <w:sz w:val="20"/>
            <w:szCs w:val="20"/>
          </w:rPr>
          <w:softHyphen/>
          <w:delText>ве</w:delText>
        </w:r>
        <w:r w:rsidR="000B2445" w:rsidDel="00F12543">
          <w:rPr>
            <w:rFonts w:ascii="Arial" w:hAnsi="Arial" w:cs="Arial"/>
            <w:sz w:val="20"/>
            <w:szCs w:val="20"/>
          </w:rPr>
          <w:softHyphen/>
          <w:delText>де</w:delText>
        </w:r>
        <w:r w:rsidR="000B2445" w:rsidDel="00F12543">
          <w:rPr>
            <w:rFonts w:ascii="Arial" w:hAnsi="Arial" w:cs="Arial"/>
            <w:sz w:val="20"/>
            <w:szCs w:val="20"/>
          </w:rPr>
          <w:softHyphen/>
          <w:delText>нии О</w:delText>
        </w:r>
        <w:r w:rsidR="00B76F79" w:rsidDel="00F12543">
          <w:rPr>
            <w:rFonts w:ascii="Arial" w:hAnsi="Arial" w:cs="Arial"/>
            <w:sz w:val="20"/>
            <w:szCs w:val="20"/>
          </w:rPr>
          <w:delText>б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ще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го со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б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ра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ния ак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ци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о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не</w:delText>
        </w:r>
        <w:r w:rsidR="00B76F79" w:rsidDel="00F12543">
          <w:rPr>
            <w:rFonts w:ascii="Arial" w:hAnsi="Arial" w:cs="Arial"/>
            <w:sz w:val="20"/>
            <w:szCs w:val="20"/>
          </w:rPr>
          <w:softHyphen/>
          <w:delText>ров.</w:delText>
        </w:r>
      </w:del>
      <w:commentRangeEnd w:id="141"/>
      <w:r>
        <w:rPr>
          <w:rStyle w:val="af"/>
        </w:rPr>
        <w:commentReference w:id="141"/>
      </w:r>
    </w:p>
    <w:p w:rsidR="00B76F79" w:rsidRDefault="00B76F79" w:rsidP="00A940B6">
      <w:pPr>
        <w:tabs>
          <w:tab w:val="left" w:pos="397"/>
          <w:tab w:val="left" w:pos="737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про</w:t>
      </w:r>
      <w:r>
        <w:rPr>
          <w:rFonts w:ascii="Arial" w:hAnsi="Arial" w:cs="Arial"/>
          <w:sz w:val="20"/>
          <w:szCs w:val="20"/>
        </w:rPr>
        <w:softHyphen/>
        <w:t>то</w:t>
      </w:r>
      <w:r>
        <w:rPr>
          <w:rFonts w:ascii="Arial" w:hAnsi="Arial" w:cs="Arial"/>
          <w:sz w:val="20"/>
          <w:szCs w:val="20"/>
        </w:rPr>
        <w:softHyphen/>
        <w:t>ко</w:t>
      </w:r>
      <w:r>
        <w:rPr>
          <w:rFonts w:ascii="Arial" w:hAnsi="Arial" w:cs="Arial"/>
          <w:sz w:val="20"/>
          <w:szCs w:val="20"/>
        </w:rPr>
        <w:softHyphen/>
        <w:t>лу по ито</w:t>
      </w:r>
      <w:r>
        <w:rPr>
          <w:rFonts w:ascii="Arial" w:hAnsi="Arial" w:cs="Arial"/>
          <w:sz w:val="20"/>
          <w:szCs w:val="20"/>
        </w:rPr>
        <w:softHyphen/>
        <w:t>гам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со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ния при</w:t>
      </w:r>
      <w:r>
        <w:rPr>
          <w:rFonts w:ascii="Arial" w:hAnsi="Arial" w:cs="Arial"/>
          <w:sz w:val="20"/>
          <w:szCs w:val="20"/>
        </w:rPr>
        <w:softHyphen/>
        <w:t>ла</w:t>
      </w:r>
      <w:r>
        <w:rPr>
          <w:rFonts w:ascii="Arial" w:hAnsi="Arial" w:cs="Arial"/>
          <w:sz w:val="20"/>
          <w:szCs w:val="20"/>
        </w:rPr>
        <w:softHyphen/>
        <w:t>га</w:t>
      </w:r>
      <w:r>
        <w:rPr>
          <w:rFonts w:ascii="Arial" w:hAnsi="Arial" w:cs="Arial"/>
          <w:sz w:val="20"/>
          <w:szCs w:val="20"/>
        </w:rPr>
        <w:softHyphen/>
        <w:t>ют</w:t>
      </w:r>
      <w:r>
        <w:rPr>
          <w:rFonts w:ascii="Arial" w:hAnsi="Arial" w:cs="Arial"/>
          <w:sz w:val="20"/>
          <w:szCs w:val="20"/>
        </w:rPr>
        <w:softHyphen/>
        <w:t>ся пись</w:t>
      </w:r>
      <w:r>
        <w:rPr>
          <w:rFonts w:ascii="Arial" w:hAnsi="Arial" w:cs="Arial"/>
          <w:sz w:val="20"/>
          <w:szCs w:val="20"/>
        </w:rPr>
        <w:softHyphen/>
        <w:t>мен</w:t>
      </w:r>
      <w:r>
        <w:rPr>
          <w:rFonts w:ascii="Arial" w:hAnsi="Arial" w:cs="Arial"/>
          <w:sz w:val="20"/>
          <w:szCs w:val="20"/>
        </w:rPr>
        <w:softHyphen/>
        <w:t>ные жа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бы и за</w:t>
      </w:r>
      <w:r>
        <w:rPr>
          <w:rFonts w:ascii="Arial" w:hAnsi="Arial" w:cs="Arial"/>
          <w:sz w:val="20"/>
          <w:szCs w:val="20"/>
        </w:rPr>
        <w:softHyphen/>
        <w:t>я</w:t>
      </w:r>
      <w:r>
        <w:rPr>
          <w:rFonts w:ascii="Arial" w:hAnsi="Arial" w:cs="Arial"/>
          <w:sz w:val="20"/>
          <w:szCs w:val="20"/>
        </w:rPr>
        <w:softHyphen/>
        <w:t>в</w:t>
      </w:r>
      <w:r>
        <w:rPr>
          <w:rFonts w:ascii="Arial" w:hAnsi="Arial" w:cs="Arial"/>
          <w:sz w:val="20"/>
          <w:szCs w:val="20"/>
        </w:rPr>
        <w:softHyphen/>
        <w:t>ле</w:t>
      </w:r>
      <w:r>
        <w:rPr>
          <w:rFonts w:ascii="Arial" w:hAnsi="Arial" w:cs="Arial"/>
          <w:sz w:val="20"/>
          <w:szCs w:val="20"/>
        </w:rPr>
        <w:softHyphen/>
        <w:t>ния, по</w:t>
      </w:r>
      <w:r>
        <w:rPr>
          <w:rFonts w:ascii="Arial" w:hAnsi="Arial" w:cs="Arial"/>
          <w:sz w:val="20"/>
          <w:szCs w:val="20"/>
        </w:rPr>
        <w:softHyphen/>
        <w:t>сту</w:t>
      </w:r>
      <w:r>
        <w:rPr>
          <w:rFonts w:ascii="Arial" w:hAnsi="Arial" w:cs="Arial"/>
          <w:sz w:val="20"/>
          <w:szCs w:val="20"/>
        </w:rPr>
        <w:softHyphen/>
        <w:t>пив</w:t>
      </w:r>
      <w:r>
        <w:rPr>
          <w:rFonts w:ascii="Arial" w:hAnsi="Arial" w:cs="Arial"/>
          <w:sz w:val="20"/>
          <w:szCs w:val="20"/>
        </w:rPr>
        <w:softHyphen/>
        <w:t>шие в счет</w:t>
      </w:r>
      <w:r>
        <w:rPr>
          <w:rFonts w:ascii="Arial" w:hAnsi="Arial" w:cs="Arial"/>
          <w:sz w:val="20"/>
          <w:szCs w:val="20"/>
        </w:rPr>
        <w:softHyphen/>
        <w:t>ную ко</w:t>
      </w:r>
      <w:r>
        <w:rPr>
          <w:rFonts w:ascii="Arial" w:hAnsi="Arial" w:cs="Arial"/>
          <w:sz w:val="20"/>
          <w:szCs w:val="20"/>
        </w:rPr>
        <w:softHyphen/>
        <w:t>мис</w:t>
      </w:r>
      <w:r>
        <w:rPr>
          <w:rFonts w:ascii="Arial" w:hAnsi="Arial" w:cs="Arial"/>
          <w:sz w:val="20"/>
          <w:szCs w:val="20"/>
        </w:rPr>
        <w:softHyphen/>
        <w:t>сию</w:t>
      </w:r>
      <w:r w:rsidR="00A940B6">
        <w:rPr>
          <w:rFonts w:ascii="Arial" w:hAnsi="Arial" w:cs="Arial"/>
          <w:sz w:val="20"/>
          <w:szCs w:val="20"/>
        </w:rPr>
        <w:t>.</w:t>
      </w:r>
    </w:p>
    <w:p w:rsidR="00A23A79" w:rsidRPr="00A940B6" w:rsidRDefault="00A23A79" w:rsidP="00A940B6">
      <w:pPr>
        <w:tabs>
          <w:tab w:val="left" w:pos="397"/>
          <w:tab w:val="left" w:pos="737"/>
        </w:tabs>
        <w:spacing w:line="320" w:lineRule="atLeast"/>
        <w:ind w:firstLine="397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Отчет об итогах голосования на Общем собрании подписывается Председателем и С</w:t>
      </w:r>
      <w:r w:rsidRPr="00365C61">
        <w:rPr>
          <w:rFonts w:ascii="Arial" w:hAnsi="Arial" w:cs="Arial"/>
          <w:sz w:val="20"/>
          <w:szCs w:val="20"/>
        </w:rPr>
        <w:t>екретарем общего собрания</w:t>
      </w:r>
    </w:p>
    <w:p w:rsidR="00AA19D8" w:rsidRDefault="00AA19D8" w:rsidP="00E928BF">
      <w:pPr>
        <w:pStyle w:val="1"/>
        <w:spacing w:before="0" w:after="0" w:line="320" w:lineRule="atLeast"/>
        <w:ind w:firstLine="567"/>
        <w:rPr>
          <w:sz w:val="20"/>
          <w:szCs w:val="20"/>
        </w:rPr>
      </w:pPr>
      <w:bookmarkStart w:id="163" w:name="_Toc525822836"/>
    </w:p>
    <w:p w:rsidR="00B76F79" w:rsidRPr="00A23A79" w:rsidRDefault="006F0C3A" w:rsidP="00A23A79">
      <w:pPr>
        <w:pStyle w:val="1"/>
        <w:spacing w:before="0" w:after="0" w:line="320" w:lineRule="atLeast"/>
        <w:ind w:firstLine="567"/>
        <w:jc w:val="center"/>
        <w:rPr>
          <w:sz w:val="40"/>
        </w:rPr>
      </w:pPr>
      <w:bookmarkStart w:id="164" w:name="_Toc391392633"/>
      <w:r w:rsidRPr="00A23A79">
        <w:rPr>
          <w:sz w:val="24"/>
          <w:szCs w:val="20"/>
        </w:rPr>
        <w:t>1</w:t>
      </w:r>
      <w:r w:rsidR="00A23A79" w:rsidRPr="00A23A79">
        <w:rPr>
          <w:sz w:val="24"/>
          <w:szCs w:val="20"/>
        </w:rPr>
        <w:t>3</w:t>
      </w:r>
      <w:r w:rsidR="00B76F79" w:rsidRPr="00A23A79">
        <w:rPr>
          <w:sz w:val="24"/>
          <w:szCs w:val="20"/>
        </w:rPr>
        <w:t xml:space="preserve">. </w:t>
      </w:r>
      <w:r w:rsidR="00A23A79" w:rsidRPr="00A23A79">
        <w:rPr>
          <w:sz w:val="24"/>
          <w:szCs w:val="20"/>
        </w:rPr>
        <w:t>Протокол Общего собрания акционеров</w:t>
      </w:r>
      <w:bookmarkEnd w:id="163"/>
      <w:bookmarkEnd w:id="164"/>
    </w:p>
    <w:p w:rsidR="00B76F79" w:rsidRDefault="00B76F79" w:rsidP="00DC1F99">
      <w:pPr>
        <w:spacing w:line="320" w:lineRule="atLeast"/>
        <w:ind w:firstLine="567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DC1F99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.</w:t>
      </w:r>
      <w:r w:rsidR="00DC1F99">
        <w:rPr>
          <w:rFonts w:ascii="Arial" w:hAnsi="Arial" w:cs="Arial"/>
          <w:sz w:val="20"/>
          <w:szCs w:val="20"/>
        </w:rPr>
        <w:t>1. Про</w:t>
      </w:r>
      <w:r w:rsidR="00DC1F99">
        <w:rPr>
          <w:rFonts w:ascii="Arial" w:hAnsi="Arial" w:cs="Arial"/>
          <w:sz w:val="20"/>
          <w:szCs w:val="20"/>
        </w:rPr>
        <w:softHyphen/>
        <w:t>то</w:t>
      </w:r>
      <w:r w:rsidR="00DC1F99">
        <w:rPr>
          <w:rFonts w:ascii="Arial" w:hAnsi="Arial" w:cs="Arial"/>
          <w:sz w:val="20"/>
          <w:szCs w:val="20"/>
        </w:rPr>
        <w:softHyphen/>
        <w:t>кол 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го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 со</w:t>
      </w:r>
      <w:r>
        <w:rPr>
          <w:rFonts w:ascii="Arial" w:hAnsi="Arial" w:cs="Arial"/>
          <w:sz w:val="20"/>
          <w:szCs w:val="20"/>
        </w:rPr>
        <w:softHyphen/>
        <w:t>ста</w:t>
      </w:r>
      <w:r>
        <w:rPr>
          <w:rFonts w:ascii="Arial" w:hAnsi="Arial" w:cs="Arial"/>
          <w:sz w:val="20"/>
          <w:szCs w:val="20"/>
        </w:rPr>
        <w:softHyphen/>
        <w:t>в</w:t>
      </w:r>
      <w:r>
        <w:rPr>
          <w:rFonts w:ascii="Arial" w:hAnsi="Arial" w:cs="Arial"/>
          <w:sz w:val="20"/>
          <w:szCs w:val="20"/>
        </w:rPr>
        <w:softHyphen/>
        <w:t>ля</w:t>
      </w:r>
      <w:r>
        <w:rPr>
          <w:rFonts w:ascii="Arial" w:hAnsi="Arial" w:cs="Arial"/>
          <w:sz w:val="20"/>
          <w:szCs w:val="20"/>
        </w:rPr>
        <w:softHyphen/>
        <w:t>ет</w:t>
      </w:r>
      <w:r>
        <w:rPr>
          <w:rFonts w:ascii="Arial" w:hAnsi="Arial" w:cs="Arial"/>
          <w:sz w:val="20"/>
          <w:szCs w:val="20"/>
        </w:rPr>
        <w:softHyphen/>
        <w:t>ся не позд</w:t>
      </w:r>
      <w:r>
        <w:rPr>
          <w:rFonts w:ascii="Arial" w:hAnsi="Arial" w:cs="Arial"/>
          <w:sz w:val="20"/>
          <w:szCs w:val="20"/>
        </w:rPr>
        <w:softHyphen/>
        <w:t xml:space="preserve">нее </w:t>
      </w:r>
      <w:r w:rsidR="00DC1F99">
        <w:rPr>
          <w:rFonts w:ascii="Arial" w:hAnsi="Arial" w:cs="Arial"/>
          <w:sz w:val="20"/>
          <w:szCs w:val="20"/>
        </w:rPr>
        <w:t>3 (Трех)</w:t>
      </w:r>
      <w:r>
        <w:rPr>
          <w:rFonts w:ascii="Arial" w:hAnsi="Arial" w:cs="Arial"/>
          <w:sz w:val="20"/>
          <w:szCs w:val="20"/>
        </w:rPr>
        <w:t xml:space="preserve"> </w:t>
      </w:r>
      <w:r w:rsidR="00DC1F99">
        <w:rPr>
          <w:rFonts w:ascii="Arial" w:hAnsi="Arial" w:cs="Arial"/>
          <w:sz w:val="20"/>
          <w:szCs w:val="20"/>
        </w:rPr>
        <w:t>рабочих дней по</w:t>
      </w:r>
      <w:r w:rsidR="00DC1F99">
        <w:rPr>
          <w:rFonts w:ascii="Arial" w:hAnsi="Arial" w:cs="Arial"/>
          <w:sz w:val="20"/>
          <w:szCs w:val="20"/>
        </w:rPr>
        <w:softHyphen/>
        <w:t>с</w:t>
      </w:r>
      <w:r w:rsidR="00DC1F99">
        <w:rPr>
          <w:rFonts w:ascii="Arial" w:hAnsi="Arial" w:cs="Arial"/>
          <w:sz w:val="20"/>
          <w:szCs w:val="20"/>
        </w:rPr>
        <w:softHyphen/>
        <w:t>ле за</w:t>
      </w:r>
      <w:r w:rsidR="00DC1F99">
        <w:rPr>
          <w:rFonts w:ascii="Arial" w:hAnsi="Arial" w:cs="Arial"/>
          <w:sz w:val="20"/>
          <w:szCs w:val="20"/>
        </w:rPr>
        <w:softHyphen/>
        <w:t>кры</w:t>
      </w:r>
      <w:r w:rsidR="00DC1F99">
        <w:rPr>
          <w:rFonts w:ascii="Arial" w:hAnsi="Arial" w:cs="Arial"/>
          <w:sz w:val="20"/>
          <w:szCs w:val="20"/>
        </w:rPr>
        <w:softHyphen/>
        <w:t>тия О</w:t>
      </w:r>
      <w:r>
        <w:rPr>
          <w:rFonts w:ascii="Arial" w:hAnsi="Arial" w:cs="Arial"/>
          <w:sz w:val="20"/>
          <w:szCs w:val="20"/>
        </w:rPr>
        <w:t>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го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 xml:space="preserve">ров. </w:t>
      </w:r>
    </w:p>
    <w:p w:rsidR="00B76F79" w:rsidRDefault="00DC1F99" w:rsidP="00E928BF">
      <w:pPr>
        <w:tabs>
          <w:tab w:val="left" w:pos="397"/>
          <w:tab w:val="left" w:pos="737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При про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нии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 в фор</w:t>
      </w:r>
      <w:r w:rsidR="00B76F79">
        <w:rPr>
          <w:rFonts w:ascii="Arial" w:hAnsi="Arial" w:cs="Arial"/>
          <w:sz w:val="20"/>
          <w:szCs w:val="20"/>
        </w:rPr>
        <w:softHyphen/>
        <w:t>ме за</w:t>
      </w:r>
      <w:r w:rsidR="00B76F79">
        <w:rPr>
          <w:rFonts w:ascii="Arial" w:hAnsi="Arial" w:cs="Arial"/>
          <w:sz w:val="20"/>
          <w:szCs w:val="20"/>
        </w:rPr>
        <w:softHyphen/>
        <w:t>оч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>
        <w:rPr>
          <w:rFonts w:ascii="Arial" w:hAnsi="Arial" w:cs="Arial"/>
          <w:sz w:val="20"/>
          <w:szCs w:val="20"/>
        </w:rPr>
        <w:softHyphen/>
        <w:t>го го</w:t>
      </w:r>
      <w:r>
        <w:rPr>
          <w:rFonts w:ascii="Arial" w:hAnsi="Arial" w:cs="Arial"/>
          <w:sz w:val="20"/>
          <w:szCs w:val="20"/>
        </w:rPr>
        <w:softHyphen/>
        <w:t>ло</w:t>
      </w:r>
      <w:r>
        <w:rPr>
          <w:rFonts w:ascii="Arial" w:hAnsi="Arial" w:cs="Arial"/>
          <w:sz w:val="20"/>
          <w:szCs w:val="20"/>
        </w:rPr>
        <w:softHyphen/>
        <w:t>со</w:t>
      </w:r>
      <w:r>
        <w:rPr>
          <w:rFonts w:ascii="Arial" w:hAnsi="Arial" w:cs="Arial"/>
          <w:sz w:val="20"/>
          <w:szCs w:val="20"/>
        </w:rPr>
        <w:softHyphen/>
        <w:t>ва</w:t>
      </w:r>
      <w:r>
        <w:rPr>
          <w:rFonts w:ascii="Arial" w:hAnsi="Arial" w:cs="Arial"/>
          <w:sz w:val="20"/>
          <w:szCs w:val="20"/>
        </w:rPr>
        <w:softHyphen/>
        <w:t>ния про</w:t>
      </w:r>
      <w:r>
        <w:rPr>
          <w:rFonts w:ascii="Arial" w:hAnsi="Arial" w:cs="Arial"/>
          <w:sz w:val="20"/>
          <w:szCs w:val="20"/>
        </w:rPr>
        <w:softHyphen/>
        <w:t>то</w:t>
      </w:r>
      <w:r>
        <w:rPr>
          <w:rFonts w:ascii="Arial" w:hAnsi="Arial" w:cs="Arial"/>
          <w:sz w:val="20"/>
          <w:szCs w:val="20"/>
        </w:rPr>
        <w:softHyphen/>
        <w:t>кол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 со</w:t>
      </w:r>
      <w:r w:rsidR="00B76F79">
        <w:rPr>
          <w:rFonts w:ascii="Arial" w:hAnsi="Arial" w:cs="Arial"/>
          <w:sz w:val="20"/>
          <w:szCs w:val="20"/>
        </w:rPr>
        <w:softHyphen/>
        <w:t>ста</w:t>
      </w:r>
      <w:r w:rsidR="00B76F79">
        <w:rPr>
          <w:rFonts w:ascii="Arial" w:hAnsi="Arial" w:cs="Arial"/>
          <w:sz w:val="20"/>
          <w:szCs w:val="20"/>
        </w:rPr>
        <w:softHyphen/>
        <w:t>в</w:t>
      </w:r>
      <w:r w:rsidR="00B76F79">
        <w:rPr>
          <w:rFonts w:ascii="Arial" w:hAnsi="Arial" w:cs="Arial"/>
          <w:sz w:val="20"/>
          <w:szCs w:val="20"/>
        </w:rPr>
        <w:softHyphen/>
        <w:t>ля</w:t>
      </w:r>
      <w:r w:rsidR="00B76F79">
        <w:rPr>
          <w:rFonts w:ascii="Arial" w:hAnsi="Arial" w:cs="Arial"/>
          <w:sz w:val="20"/>
          <w:szCs w:val="20"/>
        </w:rPr>
        <w:softHyphen/>
        <w:t>ет</w:t>
      </w:r>
      <w:r w:rsidR="00B76F79">
        <w:rPr>
          <w:rFonts w:ascii="Arial" w:hAnsi="Arial" w:cs="Arial"/>
          <w:sz w:val="20"/>
          <w:szCs w:val="20"/>
        </w:rPr>
        <w:softHyphen/>
        <w:t>ся в срок не позд</w:t>
      </w:r>
      <w:r w:rsidR="00B76F79">
        <w:rPr>
          <w:rFonts w:ascii="Arial" w:hAnsi="Arial" w:cs="Arial"/>
          <w:sz w:val="20"/>
          <w:szCs w:val="20"/>
        </w:rPr>
        <w:softHyphen/>
        <w:t xml:space="preserve">нее </w:t>
      </w:r>
      <w:r>
        <w:rPr>
          <w:rFonts w:ascii="Arial" w:hAnsi="Arial" w:cs="Arial"/>
          <w:sz w:val="20"/>
          <w:szCs w:val="20"/>
        </w:rPr>
        <w:t xml:space="preserve">3 (Трех) рабочих дней </w:t>
      </w:r>
      <w:proofErr w:type="gramStart"/>
      <w:r>
        <w:rPr>
          <w:rFonts w:ascii="Arial" w:hAnsi="Arial" w:cs="Arial"/>
          <w:sz w:val="20"/>
          <w:szCs w:val="20"/>
        </w:rPr>
        <w:t>с да</w:t>
      </w:r>
      <w:r>
        <w:rPr>
          <w:rFonts w:ascii="Arial" w:hAnsi="Arial" w:cs="Arial"/>
          <w:sz w:val="20"/>
          <w:szCs w:val="20"/>
        </w:rPr>
        <w:softHyphen/>
        <w:t>ты окон</w:t>
      </w:r>
      <w:r>
        <w:rPr>
          <w:rFonts w:ascii="Arial" w:hAnsi="Arial" w:cs="Arial"/>
          <w:sz w:val="20"/>
          <w:szCs w:val="20"/>
        </w:rPr>
        <w:softHyphen/>
        <w:t>ча</w:t>
      </w:r>
      <w:r>
        <w:rPr>
          <w:rFonts w:ascii="Arial" w:hAnsi="Arial" w:cs="Arial"/>
          <w:sz w:val="20"/>
          <w:szCs w:val="20"/>
        </w:rPr>
        <w:softHyphen/>
        <w:t>ния</w:t>
      </w:r>
      <w:proofErr w:type="gramEnd"/>
      <w:r>
        <w:rPr>
          <w:rFonts w:ascii="Arial" w:hAnsi="Arial" w:cs="Arial"/>
          <w:sz w:val="20"/>
          <w:szCs w:val="20"/>
        </w:rPr>
        <w:t xml:space="preserve"> при</w:t>
      </w:r>
      <w:r>
        <w:rPr>
          <w:rFonts w:ascii="Arial" w:hAnsi="Arial" w:cs="Arial"/>
          <w:sz w:val="20"/>
          <w:szCs w:val="20"/>
        </w:rPr>
        <w:softHyphen/>
        <w:t>е</w:t>
      </w:r>
      <w:r>
        <w:rPr>
          <w:rFonts w:ascii="Arial" w:hAnsi="Arial" w:cs="Arial"/>
          <w:sz w:val="20"/>
          <w:szCs w:val="20"/>
        </w:rPr>
        <w:softHyphen/>
        <w:t>ма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вом бюл</w:t>
      </w:r>
      <w:r w:rsidR="00B76F79">
        <w:rPr>
          <w:rFonts w:ascii="Arial" w:hAnsi="Arial" w:cs="Arial"/>
          <w:sz w:val="20"/>
          <w:szCs w:val="20"/>
        </w:rPr>
        <w:softHyphen/>
        <w:t>ле</w:t>
      </w:r>
      <w:r w:rsidR="00B76F79">
        <w:rPr>
          <w:rFonts w:ascii="Arial" w:hAnsi="Arial" w:cs="Arial"/>
          <w:sz w:val="20"/>
          <w:szCs w:val="20"/>
        </w:rPr>
        <w:softHyphen/>
        <w:t>те</w:t>
      </w:r>
      <w:r w:rsidR="00B76F79">
        <w:rPr>
          <w:rFonts w:ascii="Arial" w:hAnsi="Arial" w:cs="Arial"/>
          <w:sz w:val="20"/>
          <w:szCs w:val="20"/>
        </w:rPr>
        <w:softHyphen/>
        <w:t>ней для за</w:t>
      </w:r>
      <w:r w:rsidR="00B76F79">
        <w:rPr>
          <w:rFonts w:ascii="Arial" w:hAnsi="Arial" w:cs="Arial"/>
          <w:sz w:val="20"/>
          <w:szCs w:val="20"/>
        </w:rPr>
        <w:softHyphen/>
        <w:t>оч</w:t>
      </w:r>
      <w:r w:rsidR="00B76F79">
        <w:rPr>
          <w:rFonts w:ascii="Arial" w:hAnsi="Arial" w:cs="Arial"/>
          <w:sz w:val="20"/>
          <w:szCs w:val="20"/>
        </w:rPr>
        <w:softHyphen/>
        <w:t>но</w:t>
      </w:r>
      <w:r w:rsidR="00B76F79">
        <w:rPr>
          <w:rFonts w:ascii="Arial" w:hAnsi="Arial" w:cs="Arial"/>
          <w:sz w:val="20"/>
          <w:szCs w:val="20"/>
        </w:rPr>
        <w:softHyphen/>
        <w:t>го го</w:t>
      </w:r>
      <w:r w:rsidR="00B76F79">
        <w:rPr>
          <w:rFonts w:ascii="Arial" w:hAnsi="Arial" w:cs="Arial"/>
          <w:sz w:val="20"/>
          <w:szCs w:val="20"/>
        </w:rPr>
        <w:softHyphen/>
        <w:t>ло</w:t>
      </w:r>
      <w:r w:rsidR="00B76F79">
        <w:rPr>
          <w:rFonts w:ascii="Arial" w:hAnsi="Arial" w:cs="Arial"/>
          <w:sz w:val="20"/>
          <w:szCs w:val="20"/>
        </w:rPr>
        <w:softHyphen/>
        <w:t>со</w:t>
      </w:r>
      <w:r w:rsidR="00B76F79">
        <w:rPr>
          <w:rFonts w:ascii="Arial" w:hAnsi="Arial" w:cs="Arial"/>
          <w:sz w:val="20"/>
          <w:szCs w:val="20"/>
        </w:rPr>
        <w:softHyphen/>
        <w:t>ва</w:t>
      </w:r>
      <w:r w:rsidR="00B76F79">
        <w:rPr>
          <w:rFonts w:ascii="Arial" w:hAnsi="Arial" w:cs="Arial"/>
          <w:sz w:val="20"/>
          <w:szCs w:val="20"/>
        </w:rPr>
        <w:softHyphen/>
        <w:t>ния.</w:t>
      </w:r>
    </w:p>
    <w:p w:rsidR="00B76F79" w:rsidRDefault="00DC1F99" w:rsidP="00E928BF">
      <w:pPr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13.2. В про</w:t>
      </w:r>
      <w:r>
        <w:rPr>
          <w:rFonts w:ascii="Arial" w:hAnsi="Arial" w:cs="Arial"/>
          <w:sz w:val="20"/>
          <w:szCs w:val="20"/>
        </w:rPr>
        <w:softHyphen/>
        <w:t>то</w:t>
      </w:r>
      <w:r>
        <w:rPr>
          <w:rFonts w:ascii="Arial" w:hAnsi="Arial" w:cs="Arial"/>
          <w:sz w:val="20"/>
          <w:szCs w:val="20"/>
        </w:rPr>
        <w:softHyphen/>
        <w:t>ко</w:t>
      </w:r>
      <w:r>
        <w:rPr>
          <w:rFonts w:ascii="Arial" w:hAnsi="Arial" w:cs="Arial"/>
          <w:sz w:val="20"/>
          <w:szCs w:val="20"/>
        </w:rPr>
        <w:softHyphen/>
        <w:t>ле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 ука</w:t>
      </w:r>
      <w:r w:rsidR="00B76F79">
        <w:rPr>
          <w:rFonts w:ascii="Arial" w:hAnsi="Arial" w:cs="Arial"/>
          <w:sz w:val="20"/>
          <w:szCs w:val="20"/>
        </w:rPr>
        <w:softHyphen/>
        <w:t>зы</w:t>
      </w:r>
      <w:r w:rsidR="00B76F79">
        <w:rPr>
          <w:rFonts w:ascii="Arial" w:hAnsi="Arial" w:cs="Arial"/>
          <w:sz w:val="20"/>
          <w:szCs w:val="20"/>
        </w:rPr>
        <w:softHyphen/>
        <w:t>ва</w:t>
      </w:r>
      <w:r w:rsidR="00B76F79">
        <w:rPr>
          <w:rFonts w:ascii="Arial" w:hAnsi="Arial" w:cs="Arial"/>
          <w:sz w:val="20"/>
          <w:szCs w:val="20"/>
        </w:rPr>
        <w:softHyphen/>
        <w:t>ют</w:t>
      </w:r>
      <w:r w:rsidR="00B76F79">
        <w:rPr>
          <w:rFonts w:ascii="Arial" w:hAnsi="Arial" w:cs="Arial"/>
          <w:sz w:val="20"/>
          <w:szCs w:val="20"/>
        </w:rPr>
        <w:softHyphen/>
        <w:t>ся:</w:t>
      </w:r>
    </w:p>
    <w:p w:rsidR="00B76F79" w:rsidRDefault="00B76F79" w:rsidP="00DC1F99">
      <w:pPr>
        <w:numPr>
          <w:ilvl w:val="0"/>
          <w:numId w:val="33"/>
        </w:numPr>
        <w:tabs>
          <w:tab w:val="num" w:pos="561"/>
        </w:tabs>
        <w:autoSpaceDE/>
        <w:autoSpaceDN/>
        <w:adjustRightInd/>
        <w:spacing w:line="320" w:lineRule="atLeast"/>
        <w:ind w:left="1276" w:right="1" w:hanging="283"/>
        <w:rPr>
          <w:rFonts w:ascii="Arial" w:hAnsi="Arial" w:cs="Arial"/>
          <w:sz w:val="20"/>
          <w:szCs w:val="20"/>
        </w:rPr>
      </w:pPr>
      <w:r w:rsidRPr="00AE66F7">
        <w:rPr>
          <w:rFonts w:ascii="Arial" w:hAnsi="Arial" w:cs="Arial"/>
          <w:sz w:val="20"/>
          <w:szCs w:val="20"/>
        </w:rPr>
        <w:t xml:space="preserve">полное фирменное наименование </w:t>
      </w:r>
      <w:r w:rsidR="00DC1F99">
        <w:rPr>
          <w:rFonts w:ascii="Arial" w:hAnsi="Arial" w:cs="Arial"/>
          <w:sz w:val="20"/>
          <w:szCs w:val="20"/>
        </w:rPr>
        <w:t>О</w:t>
      </w:r>
      <w:r>
        <w:rPr>
          <w:rFonts w:ascii="Arial" w:hAnsi="Arial" w:cs="Arial"/>
          <w:sz w:val="20"/>
          <w:szCs w:val="20"/>
        </w:rPr>
        <w:t>бщества;</w:t>
      </w:r>
    </w:p>
    <w:p w:rsidR="00B76F79" w:rsidRDefault="00B76F79" w:rsidP="00DC1F99">
      <w:pPr>
        <w:numPr>
          <w:ilvl w:val="0"/>
          <w:numId w:val="33"/>
        </w:numPr>
        <w:tabs>
          <w:tab w:val="num" w:pos="561"/>
        </w:tabs>
        <w:autoSpaceDE/>
        <w:autoSpaceDN/>
        <w:adjustRightInd/>
        <w:spacing w:line="320" w:lineRule="atLeast"/>
        <w:ind w:left="1276" w:right="1" w:hanging="283"/>
        <w:rPr>
          <w:rFonts w:ascii="Arial" w:hAnsi="Arial" w:cs="Arial"/>
          <w:sz w:val="20"/>
          <w:szCs w:val="20"/>
        </w:rPr>
      </w:pPr>
      <w:r w:rsidRPr="00AE66F7">
        <w:rPr>
          <w:rFonts w:ascii="Arial" w:hAnsi="Arial" w:cs="Arial"/>
          <w:sz w:val="20"/>
          <w:szCs w:val="20"/>
        </w:rPr>
        <w:t xml:space="preserve">место </w:t>
      </w:r>
      <w:r w:rsidR="00DC1F99">
        <w:rPr>
          <w:rFonts w:ascii="Arial" w:hAnsi="Arial" w:cs="Arial"/>
          <w:sz w:val="20"/>
          <w:szCs w:val="20"/>
        </w:rPr>
        <w:t>нахождения О</w:t>
      </w:r>
      <w:r w:rsidRPr="00AE66F7">
        <w:rPr>
          <w:rFonts w:ascii="Arial" w:hAnsi="Arial" w:cs="Arial"/>
          <w:sz w:val="20"/>
          <w:szCs w:val="20"/>
        </w:rPr>
        <w:t>бщества;</w:t>
      </w:r>
    </w:p>
    <w:p w:rsidR="00B76F79" w:rsidRDefault="00B76F79" w:rsidP="00DC1F99">
      <w:pPr>
        <w:numPr>
          <w:ilvl w:val="0"/>
          <w:numId w:val="33"/>
        </w:numPr>
        <w:tabs>
          <w:tab w:val="num" w:pos="561"/>
        </w:tabs>
        <w:autoSpaceDE/>
        <w:autoSpaceDN/>
        <w:adjustRightInd/>
        <w:spacing w:line="320" w:lineRule="atLeast"/>
        <w:ind w:left="1276" w:right="1" w:hanging="283"/>
        <w:rPr>
          <w:rFonts w:ascii="Arial" w:hAnsi="Arial" w:cs="Arial"/>
          <w:sz w:val="20"/>
          <w:szCs w:val="20"/>
        </w:rPr>
      </w:pPr>
      <w:r w:rsidRPr="00AE66F7">
        <w:rPr>
          <w:rFonts w:ascii="Arial" w:hAnsi="Arial" w:cs="Arial"/>
          <w:sz w:val="20"/>
          <w:szCs w:val="20"/>
        </w:rPr>
        <w:t>место</w:t>
      </w:r>
      <w:r>
        <w:rPr>
          <w:rFonts w:ascii="Arial" w:hAnsi="Arial" w:cs="Arial"/>
          <w:sz w:val="20"/>
          <w:szCs w:val="20"/>
        </w:rPr>
        <w:t xml:space="preserve"> проведения</w:t>
      </w:r>
      <w:r w:rsidRPr="008E6765">
        <w:rPr>
          <w:rFonts w:ascii="Arial" w:hAnsi="Arial" w:cs="Arial"/>
          <w:sz w:val="20"/>
          <w:szCs w:val="20"/>
        </w:rPr>
        <w:t xml:space="preserve"> </w:t>
      </w:r>
      <w:r w:rsidR="00DC1F99">
        <w:rPr>
          <w:rFonts w:ascii="Arial" w:hAnsi="Arial" w:cs="Arial"/>
          <w:sz w:val="20"/>
          <w:szCs w:val="20"/>
        </w:rPr>
        <w:t>О</w:t>
      </w:r>
      <w:r w:rsidRPr="00AE66F7">
        <w:rPr>
          <w:rFonts w:ascii="Arial" w:hAnsi="Arial" w:cs="Arial"/>
          <w:sz w:val="20"/>
          <w:szCs w:val="20"/>
        </w:rPr>
        <w:t>бщего собрания акционеров</w:t>
      </w:r>
      <w:r>
        <w:rPr>
          <w:rFonts w:ascii="Arial" w:hAnsi="Arial" w:cs="Arial"/>
          <w:sz w:val="20"/>
          <w:szCs w:val="20"/>
        </w:rPr>
        <w:t>;</w:t>
      </w:r>
    </w:p>
    <w:p w:rsidR="00B76F79" w:rsidRPr="00AE66F7" w:rsidRDefault="00DC1F99" w:rsidP="00DC1F99">
      <w:pPr>
        <w:numPr>
          <w:ilvl w:val="0"/>
          <w:numId w:val="32"/>
        </w:numPr>
        <w:tabs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время проведения О</w:t>
      </w:r>
      <w:r w:rsidR="00B76F79" w:rsidRPr="00AE66F7">
        <w:rPr>
          <w:rFonts w:ascii="Arial" w:hAnsi="Arial" w:cs="Arial"/>
          <w:sz w:val="20"/>
          <w:szCs w:val="20"/>
        </w:rPr>
        <w:t>бщего собрания акционеров;</w:t>
      </w:r>
    </w:p>
    <w:p w:rsidR="004D63AC" w:rsidRDefault="00B76F79" w:rsidP="00DC1F99">
      <w:pPr>
        <w:numPr>
          <w:ilvl w:val="0"/>
          <w:numId w:val="32"/>
        </w:numPr>
        <w:tabs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AE66F7">
        <w:rPr>
          <w:rFonts w:ascii="Arial" w:hAnsi="Arial" w:cs="Arial"/>
          <w:sz w:val="20"/>
          <w:szCs w:val="20"/>
        </w:rPr>
        <w:t>общее количество голосов, которыми обладают акционеры</w:t>
      </w:r>
      <w:r>
        <w:rPr>
          <w:rFonts w:ascii="Arial" w:hAnsi="Arial" w:cs="Arial"/>
          <w:sz w:val="20"/>
          <w:szCs w:val="20"/>
        </w:rPr>
        <w:t xml:space="preserve"> </w:t>
      </w:r>
      <w:r w:rsidR="0008720B" w:rsidRPr="00FA4A95">
        <w:rPr>
          <w:rFonts w:ascii="Arial" w:hAnsi="Arial" w:cs="Arial"/>
          <w:sz w:val="20"/>
          <w:szCs w:val="20"/>
        </w:rPr>
        <w:t>—</w:t>
      </w:r>
      <w:r w:rsidRPr="00AE66F7">
        <w:rPr>
          <w:rFonts w:ascii="Arial" w:hAnsi="Arial" w:cs="Arial"/>
          <w:sz w:val="20"/>
          <w:szCs w:val="20"/>
        </w:rPr>
        <w:t xml:space="preserve"> владельцы голосующих ак</w:t>
      </w:r>
      <w:r w:rsidR="00DC1F99">
        <w:rPr>
          <w:rFonts w:ascii="Arial" w:hAnsi="Arial" w:cs="Arial"/>
          <w:sz w:val="20"/>
          <w:szCs w:val="20"/>
        </w:rPr>
        <w:t>ций О</w:t>
      </w:r>
      <w:r w:rsidRPr="00AE66F7">
        <w:rPr>
          <w:rFonts w:ascii="Arial" w:hAnsi="Arial" w:cs="Arial"/>
          <w:sz w:val="20"/>
          <w:szCs w:val="20"/>
        </w:rPr>
        <w:t>бщества;</w:t>
      </w:r>
    </w:p>
    <w:p w:rsidR="00B76F79" w:rsidRPr="00AE66F7" w:rsidRDefault="00B76F79" w:rsidP="00DC1F99">
      <w:pPr>
        <w:numPr>
          <w:ilvl w:val="0"/>
          <w:numId w:val="32"/>
        </w:numPr>
        <w:tabs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AE66F7">
        <w:rPr>
          <w:rFonts w:ascii="Arial" w:hAnsi="Arial" w:cs="Arial"/>
          <w:sz w:val="20"/>
          <w:szCs w:val="20"/>
        </w:rPr>
        <w:t>количество голосов, которыми обладают акционеры, принимающие участие в собрании;</w:t>
      </w:r>
    </w:p>
    <w:p w:rsidR="00B76F79" w:rsidRDefault="00DC1F99" w:rsidP="00DC1F99">
      <w:pPr>
        <w:numPr>
          <w:ilvl w:val="0"/>
          <w:numId w:val="32"/>
        </w:numPr>
        <w:tabs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</w:t>
      </w:r>
      <w:r w:rsidR="00B76F79" w:rsidRPr="00AE66F7">
        <w:rPr>
          <w:rFonts w:ascii="Arial" w:hAnsi="Arial" w:cs="Arial"/>
          <w:sz w:val="20"/>
          <w:szCs w:val="20"/>
        </w:rPr>
        <w:t xml:space="preserve">редседатель и </w:t>
      </w:r>
      <w:r>
        <w:rPr>
          <w:rFonts w:ascii="Arial" w:hAnsi="Arial" w:cs="Arial"/>
          <w:sz w:val="20"/>
          <w:szCs w:val="20"/>
        </w:rPr>
        <w:t>Секретарь собрания;</w:t>
      </w:r>
    </w:p>
    <w:p w:rsidR="00B76F79" w:rsidRDefault="00DC1F99" w:rsidP="00DC1F99">
      <w:pPr>
        <w:numPr>
          <w:ilvl w:val="0"/>
          <w:numId w:val="32"/>
        </w:numPr>
        <w:tabs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вид О</w:t>
      </w:r>
      <w:r w:rsidR="00B76F79" w:rsidRPr="00AE66F7">
        <w:rPr>
          <w:rFonts w:ascii="Arial" w:hAnsi="Arial" w:cs="Arial"/>
          <w:sz w:val="20"/>
          <w:szCs w:val="20"/>
        </w:rPr>
        <w:t>бщего собрания (годовое или внеочередное);</w:t>
      </w:r>
    </w:p>
    <w:p w:rsidR="00B76F79" w:rsidRDefault="00DC1F99" w:rsidP="00DC1F99">
      <w:pPr>
        <w:numPr>
          <w:ilvl w:val="0"/>
          <w:numId w:val="32"/>
        </w:numPr>
        <w:tabs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форма проведения О</w:t>
      </w:r>
      <w:r w:rsidR="00B76F79" w:rsidRPr="00AE66F7">
        <w:rPr>
          <w:rFonts w:ascii="Arial" w:hAnsi="Arial" w:cs="Arial"/>
          <w:sz w:val="20"/>
          <w:szCs w:val="20"/>
        </w:rPr>
        <w:t>бщего собрания (собрание или заочное голосование);</w:t>
      </w:r>
    </w:p>
    <w:p w:rsidR="004D63AC" w:rsidRDefault="00DC1F99" w:rsidP="00DC1F99">
      <w:pPr>
        <w:numPr>
          <w:ilvl w:val="0"/>
          <w:numId w:val="32"/>
        </w:numPr>
        <w:tabs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дата проведения О</w:t>
      </w:r>
      <w:r w:rsidR="00B76F79" w:rsidRPr="00AE66F7">
        <w:rPr>
          <w:rFonts w:ascii="Arial" w:hAnsi="Arial" w:cs="Arial"/>
          <w:sz w:val="20"/>
          <w:szCs w:val="20"/>
        </w:rPr>
        <w:t>бщего собрания;</w:t>
      </w:r>
    </w:p>
    <w:p w:rsidR="00B76F79" w:rsidRDefault="00B76F79" w:rsidP="00DC1F99">
      <w:pPr>
        <w:numPr>
          <w:ilvl w:val="0"/>
          <w:numId w:val="32"/>
        </w:numPr>
        <w:tabs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AE66F7">
        <w:rPr>
          <w:rFonts w:ascii="Arial" w:hAnsi="Arial" w:cs="Arial"/>
          <w:sz w:val="20"/>
          <w:szCs w:val="20"/>
        </w:rPr>
        <w:t xml:space="preserve">повестка дня </w:t>
      </w:r>
      <w:r w:rsidR="00DC1F99">
        <w:rPr>
          <w:rFonts w:ascii="Arial" w:hAnsi="Arial" w:cs="Arial"/>
          <w:sz w:val="20"/>
          <w:szCs w:val="20"/>
        </w:rPr>
        <w:t>О</w:t>
      </w:r>
      <w:r w:rsidRPr="00AE66F7">
        <w:rPr>
          <w:rFonts w:ascii="Arial" w:hAnsi="Arial" w:cs="Arial"/>
          <w:sz w:val="20"/>
          <w:szCs w:val="20"/>
        </w:rPr>
        <w:t>бщего собрания;</w:t>
      </w:r>
    </w:p>
    <w:p w:rsidR="00B76F79" w:rsidRDefault="00B76F79" w:rsidP="00DC1F99">
      <w:pPr>
        <w:numPr>
          <w:ilvl w:val="0"/>
          <w:numId w:val="32"/>
        </w:numPr>
        <w:tabs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AE66F7">
        <w:rPr>
          <w:rFonts w:ascii="Arial" w:hAnsi="Arial" w:cs="Arial"/>
          <w:sz w:val="20"/>
          <w:szCs w:val="20"/>
        </w:rPr>
        <w:t>время начала и время окончания регистрации лиц</w:t>
      </w:r>
      <w:r w:rsidR="00DC1F99">
        <w:rPr>
          <w:rFonts w:ascii="Arial" w:hAnsi="Arial" w:cs="Arial"/>
          <w:sz w:val="20"/>
          <w:szCs w:val="20"/>
        </w:rPr>
        <w:t>, имеющих право на участие в О</w:t>
      </w:r>
      <w:r>
        <w:rPr>
          <w:rFonts w:ascii="Arial" w:hAnsi="Arial" w:cs="Arial"/>
          <w:sz w:val="20"/>
          <w:szCs w:val="20"/>
        </w:rPr>
        <w:t>бщем собрании акционеров, проводимом в форме собрания;</w:t>
      </w:r>
    </w:p>
    <w:p w:rsidR="00B76F79" w:rsidRDefault="00B76F79" w:rsidP="00DC1F99">
      <w:pPr>
        <w:numPr>
          <w:ilvl w:val="0"/>
          <w:numId w:val="32"/>
        </w:numPr>
        <w:tabs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AE66F7">
        <w:rPr>
          <w:rFonts w:ascii="Arial" w:hAnsi="Arial" w:cs="Arial"/>
          <w:sz w:val="20"/>
          <w:szCs w:val="20"/>
        </w:rPr>
        <w:t>время открытия и время закрытия</w:t>
      </w:r>
      <w:r w:rsidRPr="00FA4A95">
        <w:rPr>
          <w:rFonts w:ascii="Arial" w:hAnsi="Arial" w:cs="Arial"/>
          <w:sz w:val="20"/>
          <w:szCs w:val="20"/>
        </w:rPr>
        <w:t xml:space="preserve"> для </w:t>
      </w:r>
      <w:r w:rsidR="00DC1F99">
        <w:rPr>
          <w:rFonts w:ascii="Arial" w:hAnsi="Arial" w:cs="Arial"/>
          <w:sz w:val="20"/>
          <w:szCs w:val="20"/>
        </w:rPr>
        <w:t>О</w:t>
      </w:r>
      <w:r w:rsidRPr="0008720B">
        <w:rPr>
          <w:rFonts w:ascii="Arial" w:hAnsi="Arial" w:cs="Arial"/>
          <w:sz w:val="20"/>
          <w:szCs w:val="20"/>
        </w:rPr>
        <w:t>бщего собрания, проведенного в форме собрания</w:t>
      </w:r>
      <w:r>
        <w:rPr>
          <w:rFonts w:ascii="Arial" w:hAnsi="Arial" w:cs="Arial"/>
          <w:sz w:val="20"/>
          <w:szCs w:val="20"/>
        </w:rPr>
        <w:t>;</w:t>
      </w:r>
    </w:p>
    <w:p w:rsidR="00B76F79" w:rsidRDefault="00B76F79" w:rsidP="00DC1F99">
      <w:pPr>
        <w:numPr>
          <w:ilvl w:val="0"/>
          <w:numId w:val="32"/>
        </w:numPr>
        <w:tabs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AE66F7">
        <w:rPr>
          <w:rFonts w:ascii="Arial" w:hAnsi="Arial" w:cs="Arial"/>
          <w:sz w:val="20"/>
          <w:szCs w:val="20"/>
        </w:rPr>
        <w:t>время начала подсчета голосов</w:t>
      </w:r>
      <w:r w:rsidRPr="00FA4A95">
        <w:rPr>
          <w:rFonts w:ascii="Arial" w:hAnsi="Arial" w:cs="Arial"/>
          <w:sz w:val="20"/>
          <w:szCs w:val="20"/>
        </w:rPr>
        <w:t xml:space="preserve"> </w:t>
      </w:r>
      <w:r w:rsidRPr="0008720B">
        <w:rPr>
          <w:rFonts w:ascii="Arial" w:hAnsi="Arial" w:cs="Arial"/>
          <w:sz w:val="20"/>
          <w:szCs w:val="20"/>
        </w:rPr>
        <w:t>в</w:t>
      </w:r>
      <w:r w:rsidR="00DC1F99">
        <w:rPr>
          <w:rFonts w:ascii="Arial" w:hAnsi="Arial" w:cs="Arial"/>
          <w:sz w:val="20"/>
          <w:szCs w:val="20"/>
        </w:rPr>
        <w:t xml:space="preserve"> случае</w:t>
      </w:r>
      <w:r w:rsidR="00356F93">
        <w:rPr>
          <w:rFonts w:ascii="Arial" w:hAnsi="Arial" w:cs="Arial"/>
          <w:sz w:val="20"/>
          <w:szCs w:val="20"/>
        </w:rPr>
        <w:t>,</w:t>
      </w:r>
      <w:r w:rsidR="00DC1F99">
        <w:rPr>
          <w:rFonts w:ascii="Arial" w:hAnsi="Arial" w:cs="Arial"/>
          <w:sz w:val="20"/>
          <w:szCs w:val="20"/>
        </w:rPr>
        <w:t xml:space="preserve"> если решения, принятые О</w:t>
      </w:r>
      <w:r w:rsidRPr="0008720B">
        <w:rPr>
          <w:rFonts w:ascii="Arial" w:hAnsi="Arial" w:cs="Arial"/>
          <w:sz w:val="20"/>
          <w:szCs w:val="20"/>
        </w:rPr>
        <w:t>бщим собранием, и итоги го</w:t>
      </w:r>
      <w:r w:rsidR="00DC1F99">
        <w:rPr>
          <w:rFonts w:ascii="Arial" w:hAnsi="Arial" w:cs="Arial"/>
          <w:sz w:val="20"/>
          <w:szCs w:val="20"/>
        </w:rPr>
        <w:t>лосования по ним оглашались на О</w:t>
      </w:r>
      <w:r w:rsidRPr="0008720B">
        <w:rPr>
          <w:rFonts w:ascii="Arial" w:hAnsi="Arial" w:cs="Arial"/>
          <w:sz w:val="20"/>
          <w:szCs w:val="20"/>
        </w:rPr>
        <w:t>бщем собрании</w:t>
      </w:r>
      <w:r>
        <w:rPr>
          <w:rFonts w:ascii="Arial" w:hAnsi="Arial" w:cs="Arial"/>
          <w:sz w:val="20"/>
          <w:szCs w:val="20"/>
        </w:rPr>
        <w:t>;</w:t>
      </w:r>
    </w:p>
    <w:p w:rsidR="00B76F79" w:rsidRDefault="00B76F79" w:rsidP="00DC1F99">
      <w:pPr>
        <w:numPr>
          <w:ilvl w:val="0"/>
          <w:numId w:val="32"/>
        </w:numPr>
        <w:tabs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AE66F7">
        <w:rPr>
          <w:rFonts w:ascii="Arial" w:hAnsi="Arial" w:cs="Arial"/>
          <w:sz w:val="20"/>
          <w:szCs w:val="20"/>
        </w:rPr>
        <w:t>почтовый адрес (адреса), по которому направлялись заполненные бюллетени для голосо</w:t>
      </w:r>
      <w:r w:rsidR="00DC1F99">
        <w:rPr>
          <w:rFonts w:ascii="Arial" w:hAnsi="Arial" w:cs="Arial"/>
          <w:sz w:val="20"/>
          <w:szCs w:val="20"/>
        </w:rPr>
        <w:t>вания при проведении О</w:t>
      </w:r>
      <w:r w:rsidRPr="00AE66F7">
        <w:rPr>
          <w:rFonts w:ascii="Arial" w:hAnsi="Arial" w:cs="Arial"/>
          <w:sz w:val="20"/>
          <w:szCs w:val="20"/>
        </w:rPr>
        <w:t>бщего собрания в форме заочного голос</w:t>
      </w:r>
      <w:r w:rsidR="00DC1F99">
        <w:rPr>
          <w:rFonts w:ascii="Arial" w:hAnsi="Arial" w:cs="Arial"/>
          <w:sz w:val="20"/>
          <w:szCs w:val="20"/>
        </w:rPr>
        <w:t>ования, а также при проведении О</w:t>
      </w:r>
      <w:r w:rsidRPr="00AE66F7">
        <w:rPr>
          <w:rFonts w:ascii="Arial" w:hAnsi="Arial" w:cs="Arial"/>
          <w:sz w:val="20"/>
          <w:szCs w:val="20"/>
        </w:rPr>
        <w:t>бщего собрания в форме собрания, если голосование по вопро</w:t>
      </w:r>
      <w:r w:rsidR="00DC1F99">
        <w:rPr>
          <w:rFonts w:ascii="Arial" w:hAnsi="Arial" w:cs="Arial"/>
          <w:sz w:val="20"/>
          <w:szCs w:val="20"/>
        </w:rPr>
        <w:t>сам, включенным в повестку дня О</w:t>
      </w:r>
      <w:r w:rsidRPr="00AE66F7">
        <w:rPr>
          <w:rFonts w:ascii="Arial" w:hAnsi="Arial" w:cs="Arial"/>
          <w:sz w:val="20"/>
          <w:szCs w:val="20"/>
        </w:rPr>
        <w:t>бщего собрания, могло осущ</w:t>
      </w:r>
      <w:r w:rsidR="00DC1F99">
        <w:rPr>
          <w:rFonts w:ascii="Arial" w:hAnsi="Arial" w:cs="Arial"/>
          <w:sz w:val="20"/>
          <w:szCs w:val="20"/>
        </w:rPr>
        <w:t>ествляться путем направления в О</w:t>
      </w:r>
      <w:r w:rsidRPr="00AE66F7">
        <w:rPr>
          <w:rFonts w:ascii="Arial" w:hAnsi="Arial" w:cs="Arial"/>
          <w:sz w:val="20"/>
          <w:szCs w:val="20"/>
        </w:rPr>
        <w:t>бщество заполненных бюллетеней;</w:t>
      </w:r>
    </w:p>
    <w:p w:rsidR="00B76F79" w:rsidRDefault="00B76F79" w:rsidP="00DC1F99">
      <w:pPr>
        <w:numPr>
          <w:ilvl w:val="0"/>
          <w:numId w:val="32"/>
        </w:numPr>
        <w:tabs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AE66F7">
        <w:rPr>
          <w:rFonts w:ascii="Arial" w:hAnsi="Arial" w:cs="Arial"/>
          <w:sz w:val="20"/>
          <w:szCs w:val="20"/>
        </w:rPr>
        <w:t>число голосов, которыми обладали лица, включенные в список л</w:t>
      </w:r>
      <w:r w:rsidR="00DC1F99">
        <w:rPr>
          <w:rFonts w:ascii="Arial" w:hAnsi="Arial" w:cs="Arial"/>
          <w:sz w:val="20"/>
          <w:szCs w:val="20"/>
        </w:rPr>
        <w:t>иц, имеющих право на участие в О</w:t>
      </w:r>
      <w:r w:rsidRPr="00AE66F7">
        <w:rPr>
          <w:rFonts w:ascii="Arial" w:hAnsi="Arial" w:cs="Arial"/>
          <w:sz w:val="20"/>
          <w:szCs w:val="20"/>
        </w:rPr>
        <w:t>бщем собрании, п</w:t>
      </w:r>
      <w:r w:rsidR="00DC1F99">
        <w:rPr>
          <w:rFonts w:ascii="Arial" w:hAnsi="Arial" w:cs="Arial"/>
          <w:sz w:val="20"/>
          <w:szCs w:val="20"/>
        </w:rPr>
        <w:t>о каждому вопросу повестки дня О</w:t>
      </w:r>
      <w:r w:rsidRPr="00AE66F7">
        <w:rPr>
          <w:rFonts w:ascii="Arial" w:hAnsi="Arial" w:cs="Arial"/>
          <w:sz w:val="20"/>
          <w:szCs w:val="20"/>
        </w:rPr>
        <w:t>бщего собрания;</w:t>
      </w:r>
    </w:p>
    <w:p w:rsidR="00B76F79" w:rsidRDefault="00B76F79" w:rsidP="00DC1F99">
      <w:pPr>
        <w:numPr>
          <w:ilvl w:val="0"/>
          <w:numId w:val="32"/>
        </w:numPr>
        <w:tabs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AE66F7">
        <w:rPr>
          <w:rFonts w:ascii="Arial" w:hAnsi="Arial" w:cs="Arial"/>
          <w:sz w:val="20"/>
          <w:szCs w:val="20"/>
        </w:rPr>
        <w:t>число голосов, которыми обла</w:t>
      </w:r>
      <w:r w:rsidR="00DC1F99">
        <w:rPr>
          <w:rFonts w:ascii="Arial" w:hAnsi="Arial" w:cs="Arial"/>
          <w:sz w:val="20"/>
          <w:szCs w:val="20"/>
        </w:rPr>
        <w:t>дали лица, принявшие участие в О</w:t>
      </w:r>
      <w:r w:rsidRPr="00AE66F7">
        <w:rPr>
          <w:rFonts w:ascii="Arial" w:hAnsi="Arial" w:cs="Arial"/>
          <w:sz w:val="20"/>
          <w:szCs w:val="20"/>
        </w:rPr>
        <w:t>бщем собрании, по каждо</w:t>
      </w:r>
      <w:r w:rsidR="00DC1F99">
        <w:rPr>
          <w:rFonts w:ascii="Arial" w:hAnsi="Arial" w:cs="Arial"/>
          <w:sz w:val="20"/>
          <w:szCs w:val="20"/>
        </w:rPr>
        <w:t>му вопросу повестки дня О</w:t>
      </w:r>
      <w:r w:rsidRPr="00AE66F7">
        <w:rPr>
          <w:rFonts w:ascii="Arial" w:hAnsi="Arial" w:cs="Arial"/>
          <w:sz w:val="20"/>
          <w:szCs w:val="20"/>
        </w:rPr>
        <w:t>бщего собрания с указанием, имелся ли кворум по каждому вопросу;</w:t>
      </w:r>
    </w:p>
    <w:p w:rsidR="00B76F79" w:rsidRDefault="00B76F79" w:rsidP="00DC1F99">
      <w:pPr>
        <w:numPr>
          <w:ilvl w:val="0"/>
          <w:numId w:val="32"/>
        </w:numPr>
        <w:tabs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AE66F7">
        <w:rPr>
          <w:rFonts w:ascii="Arial" w:hAnsi="Arial" w:cs="Arial"/>
          <w:sz w:val="20"/>
          <w:szCs w:val="20"/>
        </w:rPr>
        <w:t xml:space="preserve">число голосов, отданных за каждый из вариантов голосования («за», «против» и «воздержался») по каждому вопросу повестки дня </w:t>
      </w:r>
      <w:r w:rsidR="00DC1F99">
        <w:rPr>
          <w:rFonts w:ascii="Arial" w:hAnsi="Arial" w:cs="Arial"/>
          <w:sz w:val="20"/>
          <w:szCs w:val="20"/>
        </w:rPr>
        <w:t>О</w:t>
      </w:r>
      <w:r w:rsidRPr="00AE66F7">
        <w:rPr>
          <w:rFonts w:ascii="Arial" w:hAnsi="Arial" w:cs="Arial"/>
          <w:sz w:val="20"/>
          <w:szCs w:val="20"/>
        </w:rPr>
        <w:t>бщего собрания, по которому имелся кворум;</w:t>
      </w:r>
    </w:p>
    <w:p w:rsidR="004D63AC" w:rsidRDefault="00DC1F99" w:rsidP="00DC1F99">
      <w:pPr>
        <w:numPr>
          <w:ilvl w:val="0"/>
          <w:numId w:val="32"/>
        </w:numPr>
        <w:tabs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формулировки решений, принятых О</w:t>
      </w:r>
      <w:r w:rsidR="00B76F79" w:rsidRPr="00AE66F7">
        <w:rPr>
          <w:rFonts w:ascii="Arial" w:hAnsi="Arial" w:cs="Arial"/>
          <w:sz w:val="20"/>
          <w:szCs w:val="20"/>
        </w:rPr>
        <w:t>бщим собранием по каждо</w:t>
      </w:r>
      <w:r>
        <w:rPr>
          <w:rFonts w:ascii="Arial" w:hAnsi="Arial" w:cs="Arial"/>
          <w:sz w:val="20"/>
          <w:szCs w:val="20"/>
        </w:rPr>
        <w:t>му вопросу повестки дня О</w:t>
      </w:r>
      <w:r w:rsidR="00B76F79" w:rsidRPr="00AE66F7">
        <w:rPr>
          <w:rFonts w:ascii="Arial" w:hAnsi="Arial" w:cs="Arial"/>
          <w:sz w:val="20"/>
          <w:szCs w:val="20"/>
        </w:rPr>
        <w:t>бщего собрания;</w:t>
      </w:r>
    </w:p>
    <w:p w:rsidR="00B76F79" w:rsidRPr="00DC1F99" w:rsidRDefault="00B76F79" w:rsidP="00DC1F99">
      <w:pPr>
        <w:numPr>
          <w:ilvl w:val="0"/>
          <w:numId w:val="32"/>
        </w:numPr>
        <w:tabs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AE66F7">
        <w:rPr>
          <w:rFonts w:ascii="Arial" w:hAnsi="Arial" w:cs="Arial"/>
          <w:sz w:val="20"/>
          <w:szCs w:val="20"/>
        </w:rPr>
        <w:t>основные положения выступлений и имена выступавших лиц п</w:t>
      </w:r>
      <w:r w:rsidR="00DC1F99">
        <w:rPr>
          <w:rFonts w:ascii="Arial" w:hAnsi="Arial" w:cs="Arial"/>
          <w:sz w:val="20"/>
          <w:szCs w:val="20"/>
        </w:rPr>
        <w:t>о каждому вопросу повестки дня О</w:t>
      </w:r>
      <w:r w:rsidRPr="00AE66F7">
        <w:rPr>
          <w:rFonts w:ascii="Arial" w:hAnsi="Arial" w:cs="Arial"/>
          <w:sz w:val="20"/>
          <w:szCs w:val="20"/>
        </w:rPr>
        <w:t>бщего собрания</w:t>
      </w:r>
      <w:r w:rsidR="00356F93">
        <w:rPr>
          <w:rFonts w:ascii="Arial" w:hAnsi="Arial" w:cs="Arial"/>
          <w:sz w:val="20"/>
          <w:szCs w:val="20"/>
        </w:rPr>
        <w:t>, проведенного в форме собрания;</w:t>
      </w:r>
    </w:p>
    <w:p w:rsidR="00B76F79" w:rsidRPr="00AE66F7" w:rsidRDefault="00B76F79" w:rsidP="00DC1F99">
      <w:pPr>
        <w:numPr>
          <w:ilvl w:val="0"/>
          <w:numId w:val="32"/>
        </w:numPr>
        <w:tabs>
          <w:tab w:val="left" w:pos="0"/>
        </w:tabs>
        <w:spacing w:line="320" w:lineRule="atLeast"/>
        <w:ind w:left="1276" w:hanging="283"/>
        <w:rPr>
          <w:rFonts w:ascii="Arial" w:hAnsi="Arial" w:cs="Arial"/>
          <w:sz w:val="20"/>
          <w:szCs w:val="20"/>
        </w:rPr>
      </w:pPr>
      <w:r w:rsidRPr="00AE66F7">
        <w:rPr>
          <w:rFonts w:ascii="Arial" w:hAnsi="Arial" w:cs="Arial"/>
          <w:sz w:val="20"/>
          <w:szCs w:val="20"/>
        </w:rPr>
        <w:t>дата составления протокола общего собрания.</w:t>
      </w:r>
    </w:p>
    <w:p w:rsidR="00B76F79" w:rsidRPr="00B862CC" w:rsidRDefault="00DC1F99" w:rsidP="00E928BF">
      <w:pPr>
        <w:spacing w:line="320" w:lineRule="atLeast"/>
        <w:ind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протоколу О</w:t>
      </w:r>
      <w:r w:rsidR="00B76F79" w:rsidRPr="00B862CC">
        <w:rPr>
          <w:rFonts w:ascii="Arial" w:hAnsi="Arial" w:cs="Arial"/>
          <w:sz w:val="20"/>
          <w:szCs w:val="20"/>
        </w:rPr>
        <w:t>бщего собрания приобщаются:</w:t>
      </w:r>
    </w:p>
    <w:p w:rsidR="00B76F79" w:rsidRPr="00B862CC" w:rsidRDefault="00B76F79" w:rsidP="00DC1F99">
      <w:pPr>
        <w:numPr>
          <w:ilvl w:val="0"/>
          <w:numId w:val="33"/>
        </w:numPr>
        <w:tabs>
          <w:tab w:val="num" w:pos="561"/>
        </w:tabs>
        <w:autoSpaceDE/>
        <w:autoSpaceDN/>
        <w:adjustRightInd/>
        <w:spacing w:line="320" w:lineRule="atLeast"/>
        <w:ind w:left="1276" w:right="1" w:hanging="283"/>
        <w:rPr>
          <w:rFonts w:ascii="Arial" w:hAnsi="Arial" w:cs="Arial"/>
          <w:sz w:val="20"/>
          <w:szCs w:val="20"/>
        </w:rPr>
      </w:pPr>
      <w:r w:rsidRPr="00B862CC">
        <w:rPr>
          <w:rFonts w:ascii="Arial" w:hAnsi="Arial" w:cs="Arial"/>
          <w:sz w:val="20"/>
          <w:szCs w:val="20"/>
        </w:rPr>
        <w:t>протокол об итога</w:t>
      </w:r>
      <w:r w:rsidR="00DC1F99">
        <w:rPr>
          <w:rFonts w:ascii="Arial" w:hAnsi="Arial" w:cs="Arial"/>
          <w:sz w:val="20"/>
          <w:szCs w:val="20"/>
        </w:rPr>
        <w:t>х голосования на О</w:t>
      </w:r>
      <w:r>
        <w:rPr>
          <w:rFonts w:ascii="Arial" w:hAnsi="Arial" w:cs="Arial"/>
          <w:sz w:val="20"/>
          <w:szCs w:val="20"/>
        </w:rPr>
        <w:t>бщем собрании</w:t>
      </w:r>
      <w:r w:rsidRPr="00B862CC">
        <w:rPr>
          <w:rFonts w:ascii="Arial" w:hAnsi="Arial" w:cs="Arial"/>
          <w:sz w:val="20"/>
          <w:szCs w:val="20"/>
        </w:rPr>
        <w:t>;</w:t>
      </w:r>
    </w:p>
    <w:p w:rsidR="00B76F79" w:rsidRPr="003E519B" w:rsidRDefault="00B76F79" w:rsidP="003E519B">
      <w:pPr>
        <w:numPr>
          <w:ilvl w:val="0"/>
          <w:numId w:val="33"/>
        </w:numPr>
        <w:tabs>
          <w:tab w:val="num" w:pos="561"/>
        </w:tabs>
        <w:autoSpaceDE/>
        <w:autoSpaceDN/>
        <w:adjustRightInd/>
        <w:spacing w:line="320" w:lineRule="atLeast"/>
        <w:ind w:left="1276" w:right="1" w:hanging="283"/>
        <w:rPr>
          <w:rFonts w:ascii="Arial" w:hAnsi="Arial" w:cs="Arial"/>
          <w:sz w:val="20"/>
          <w:szCs w:val="20"/>
        </w:rPr>
      </w:pPr>
      <w:r w:rsidRPr="00B862CC">
        <w:rPr>
          <w:rFonts w:ascii="Arial" w:hAnsi="Arial" w:cs="Arial"/>
          <w:sz w:val="20"/>
          <w:szCs w:val="20"/>
        </w:rPr>
        <w:t>документы, приня</w:t>
      </w:r>
      <w:r w:rsidR="00DC1F99">
        <w:rPr>
          <w:rFonts w:ascii="Arial" w:hAnsi="Arial" w:cs="Arial"/>
          <w:sz w:val="20"/>
          <w:szCs w:val="20"/>
        </w:rPr>
        <w:t>тые или утвержденные решениями О</w:t>
      </w:r>
      <w:r w:rsidRPr="00B862CC">
        <w:rPr>
          <w:rFonts w:ascii="Arial" w:hAnsi="Arial" w:cs="Arial"/>
          <w:sz w:val="20"/>
          <w:szCs w:val="20"/>
        </w:rPr>
        <w:t xml:space="preserve">бщего </w:t>
      </w:r>
      <w:r>
        <w:rPr>
          <w:rFonts w:ascii="Arial" w:hAnsi="Arial" w:cs="Arial"/>
          <w:sz w:val="20"/>
          <w:szCs w:val="20"/>
        </w:rPr>
        <w:t>собрания</w:t>
      </w:r>
      <w:r w:rsidRPr="00B862CC">
        <w:rPr>
          <w:rFonts w:ascii="Arial" w:hAnsi="Arial" w:cs="Arial"/>
          <w:sz w:val="20"/>
          <w:szCs w:val="20"/>
        </w:rPr>
        <w:t>.</w:t>
      </w:r>
    </w:p>
    <w:p w:rsidR="00B76F79" w:rsidRDefault="003E519B" w:rsidP="00E928BF">
      <w:pPr>
        <w:tabs>
          <w:tab w:val="left" w:pos="397"/>
          <w:tab w:val="left" w:pos="737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13.3. Про</w:t>
      </w:r>
      <w:r>
        <w:rPr>
          <w:rFonts w:ascii="Arial" w:hAnsi="Arial" w:cs="Arial"/>
          <w:sz w:val="20"/>
          <w:szCs w:val="20"/>
        </w:rPr>
        <w:softHyphen/>
        <w:t>то</w:t>
      </w:r>
      <w:r>
        <w:rPr>
          <w:rFonts w:ascii="Arial" w:hAnsi="Arial" w:cs="Arial"/>
          <w:sz w:val="20"/>
          <w:szCs w:val="20"/>
        </w:rPr>
        <w:softHyphen/>
        <w:t>кол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 со</w:t>
      </w:r>
      <w:r w:rsidR="00B76F79">
        <w:rPr>
          <w:rFonts w:ascii="Arial" w:hAnsi="Arial" w:cs="Arial"/>
          <w:sz w:val="20"/>
          <w:szCs w:val="20"/>
        </w:rPr>
        <w:softHyphen/>
        <w:t>ста</w:t>
      </w:r>
      <w:r w:rsidR="00B76F79">
        <w:rPr>
          <w:rFonts w:ascii="Arial" w:hAnsi="Arial" w:cs="Arial"/>
          <w:sz w:val="20"/>
          <w:szCs w:val="20"/>
        </w:rPr>
        <w:softHyphen/>
        <w:t>в</w:t>
      </w:r>
      <w:r w:rsidR="00B76F79">
        <w:rPr>
          <w:rFonts w:ascii="Arial" w:hAnsi="Arial" w:cs="Arial"/>
          <w:sz w:val="20"/>
          <w:szCs w:val="20"/>
        </w:rPr>
        <w:softHyphen/>
        <w:t>ля</w:t>
      </w:r>
      <w:r w:rsidR="00B76F79">
        <w:rPr>
          <w:rFonts w:ascii="Arial" w:hAnsi="Arial" w:cs="Arial"/>
          <w:sz w:val="20"/>
          <w:szCs w:val="20"/>
        </w:rPr>
        <w:softHyphen/>
        <w:t>ет</w:t>
      </w:r>
      <w:r w:rsidR="00B76F79">
        <w:rPr>
          <w:rFonts w:ascii="Arial" w:hAnsi="Arial" w:cs="Arial"/>
          <w:sz w:val="20"/>
          <w:szCs w:val="20"/>
        </w:rPr>
        <w:softHyphen/>
        <w:t xml:space="preserve">ся </w:t>
      </w:r>
      <w:r w:rsidR="007E7F19">
        <w:rPr>
          <w:rFonts w:ascii="Arial" w:hAnsi="Arial" w:cs="Arial"/>
          <w:sz w:val="20"/>
          <w:szCs w:val="20"/>
        </w:rPr>
        <w:t xml:space="preserve">не мене чем </w:t>
      </w:r>
      <w:r w:rsidR="00B76F79">
        <w:rPr>
          <w:rFonts w:ascii="Arial" w:hAnsi="Arial" w:cs="Arial"/>
          <w:sz w:val="20"/>
          <w:szCs w:val="20"/>
        </w:rPr>
        <w:t>в двух эк</w:t>
      </w:r>
      <w:r w:rsidR="00B76F79">
        <w:rPr>
          <w:rFonts w:ascii="Arial" w:hAnsi="Arial" w:cs="Arial"/>
          <w:sz w:val="20"/>
          <w:szCs w:val="20"/>
        </w:rPr>
        <w:softHyphen/>
        <w:t>зем</w:t>
      </w:r>
      <w:r w:rsidR="00B76F79">
        <w:rPr>
          <w:rFonts w:ascii="Arial" w:hAnsi="Arial" w:cs="Arial"/>
          <w:sz w:val="20"/>
          <w:szCs w:val="20"/>
        </w:rPr>
        <w:softHyphen/>
        <w:t>п</w:t>
      </w:r>
      <w:r w:rsidR="00B76F79">
        <w:rPr>
          <w:rFonts w:ascii="Arial" w:hAnsi="Arial" w:cs="Arial"/>
          <w:sz w:val="20"/>
          <w:szCs w:val="20"/>
        </w:rPr>
        <w:softHyphen/>
        <w:t>ля</w:t>
      </w:r>
      <w:r w:rsidR="00B76F79">
        <w:rPr>
          <w:rFonts w:ascii="Arial" w:hAnsi="Arial" w:cs="Arial"/>
          <w:sz w:val="20"/>
          <w:szCs w:val="20"/>
        </w:rPr>
        <w:softHyphen/>
        <w:t xml:space="preserve">рах. </w:t>
      </w:r>
      <w:r w:rsidR="007E7F19">
        <w:rPr>
          <w:rFonts w:ascii="Arial" w:hAnsi="Arial" w:cs="Arial"/>
          <w:sz w:val="20"/>
          <w:szCs w:val="20"/>
        </w:rPr>
        <w:t>Все эк</w:t>
      </w:r>
      <w:r w:rsidR="007E7F19">
        <w:rPr>
          <w:rFonts w:ascii="Arial" w:hAnsi="Arial" w:cs="Arial"/>
          <w:sz w:val="20"/>
          <w:szCs w:val="20"/>
        </w:rPr>
        <w:softHyphen/>
        <w:t>зем</w:t>
      </w:r>
      <w:r w:rsidR="007E7F19">
        <w:rPr>
          <w:rFonts w:ascii="Arial" w:hAnsi="Arial" w:cs="Arial"/>
          <w:sz w:val="20"/>
          <w:szCs w:val="20"/>
        </w:rPr>
        <w:softHyphen/>
        <w:t>п</w:t>
      </w:r>
      <w:r w:rsidR="007E7F19">
        <w:rPr>
          <w:rFonts w:ascii="Arial" w:hAnsi="Arial" w:cs="Arial"/>
          <w:sz w:val="20"/>
          <w:szCs w:val="20"/>
        </w:rPr>
        <w:softHyphen/>
        <w:t>ля</w:t>
      </w:r>
      <w:r w:rsidR="007E7F19">
        <w:rPr>
          <w:rFonts w:ascii="Arial" w:hAnsi="Arial" w:cs="Arial"/>
          <w:sz w:val="20"/>
          <w:szCs w:val="20"/>
        </w:rPr>
        <w:softHyphen/>
        <w:t>ры</w:t>
      </w:r>
      <w:r w:rsidR="00B76F79">
        <w:rPr>
          <w:rFonts w:ascii="Arial" w:hAnsi="Arial" w:cs="Arial"/>
          <w:sz w:val="20"/>
          <w:szCs w:val="20"/>
        </w:rPr>
        <w:t xml:space="preserve"> под</w:t>
      </w:r>
      <w:r w:rsidR="00B76F79">
        <w:rPr>
          <w:rFonts w:ascii="Arial" w:hAnsi="Arial" w:cs="Arial"/>
          <w:sz w:val="20"/>
          <w:szCs w:val="20"/>
        </w:rPr>
        <w:softHyphen/>
        <w:t>пи</w:t>
      </w:r>
      <w:r w:rsidR="00B76F79">
        <w:rPr>
          <w:rFonts w:ascii="Arial" w:hAnsi="Arial" w:cs="Arial"/>
          <w:sz w:val="20"/>
          <w:szCs w:val="20"/>
        </w:rPr>
        <w:softHyphen/>
        <w:t>сы</w:t>
      </w:r>
      <w:r w:rsidR="00B76F79">
        <w:rPr>
          <w:rFonts w:ascii="Arial" w:hAnsi="Arial" w:cs="Arial"/>
          <w:sz w:val="20"/>
          <w:szCs w:val="20"/>
        </w:rPr>
        <w:softHyphen/>
        <w:t>ва</w:t>
      </w:r>
      <w:r w:rsidR="00B76F79">
        <w:rPr>
          <w:rFonts w:ascii="Arial" w:hAnsi="Arial" w:cs="Arial"/>
          <w:sz w:val="20"/>
          <w:szCs w:val="20"/>
        </w:rPr>
        <w:softHyphen/>
        <w:t>ют</w:t>
      </w:r>
      <w:r w:rsidR="00B76F79">
        <w:rPr>
          <w:rFonts w:ascii="Arial" w:hAnsi="Arial" w:cs="Arial"/>
          <w:sz w:val="20"/>
          <w:szCs w:val="20"/>
        </w:rPr>
        <w:softHyphen/>
        <w:t xml:space="preserve">ся </w:t>
      </w:r>
      <w:r>
        <w:rPr>
          <w:rFonts w:ascii="Arial" w:hAnsi="Arial" w:cs="Arial"/>
          <w:sz w:val="20"/>
          <w:szCs w:val="20"/>
        </w:rPr>
        <w:t>П</w:t>
      </w:r>
      <w:r w:rsidR="00356F93">
        <w:rPr>
          <w:rFonts w:ascii="Arial" w:hAnsi="Arial" w:cs="Arial"/>
          <w:sz w:val="20"/>
          <w:szCs w:val="20"/>
        </w:rPr>
        <w:t>ред</w:t>
      </w:r>
      <w:r w:rsidR="00356F93">
        <w:rPr>
          <w:rFonts w:ascii="Arial" w:hAnsi="Arial" w:cs="Arial"/>
          <w:sz w:val="20"/>
          <w:szCs w:val="20"/>
        </w:rPr>
        <w:softHyphen/>
        <w:t>се</w:t>
      </w:r>
      <w:r w:rsidR="00356F93">
        <w:rPr>
          <w:rFonts w:ascii="Arial" w:hAnsi="Arial" w:cs="Arial"/>
          <w:sz w:val="20"/>
          <w:szCs w:val="20"/>
        </w:rPr>
        <w:softHyphen/>
        <w:t>да</w:t>
      </w:r>
      <w:r w:rsidR="00356F93">
        <w:rPr>
          <w:rFonts w:ascii="Arial" w:hAnsi="Arial" w:cs="Arial"/>
          <w:sz w:val="20"/>
          <w:szCs w:val="20"/>
        </w:rPr>
        <w:softHyphen/>
        <w:t>тель</w:t>
      </w:r>
      <w:r w:rsidR="00356F93">
        <w:rPr>
          <w:rFonts w:ascii="Arial" w:hAnsi="Arial" w:cs="Arial"/>
          <w:sz w:val="20"/>
          <w:szCs w:val="20"/>
        </w:rPr>
        <w:softHyphen/>
        <w:t>ст</w:t>
      </w:r>
      <w:r w:rsidR="00356F93">
        <w:rPr>
          <w:rFonts w:ascii="Arial" w:hAnsi="Arial" w:cs="Arial"/>
          <w:sz w:val="20"/>
          <w:szCs w:val="20"/>
        </w:rPr>
        <w:softHyphen/>
        <w:t>ву</w:t>
      </w:r>
      <w:r w:rsidR="00356F93">
        <w:rPr>
          <w:rFonts w:ascii="Arial" w:hAnsi="Arial" w:cs="Arial"/>
          <w:sz w:val="20"/>
          <w:szCs w:val="20"/>
        </w:rPr>
        <w:softHyphen/>
        <w:t>ю</w:t>
      </w:r>
      <w:r w:rsidR="00356F93">
        <w:rPr>
          <w:rFonts w:ascii="Arial" w:hAnsi="Arial" w:cs="Arial"/>
          <w:sz w:val="20"/>
          <w:szCs w:val="20"/>
        </w:rPr>
        <w:softHyphen/>
        <w:t>щим на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t>м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нии ак</w:t>
      </w:r>
      <w:r>
        <w:rPr>
          <w:rFonts w:ascii="Arial" w:hAnsi="Arial" w:cs="Arial"/>
          <w:sz w:val="20"/>
          <w:szCs w:val="20"/>
        </w:rPr>
        <w:softHyphen/>
        <w:t>ци</w:t>
      </w:r>
      <w:r>
        <w:rPr>
          <w:rFonts w:ascii="Arial" w:hAnsi="Arial" w:cs="Arial"/>
          <w:sz w:val="20"/>
          <w:szCs w:val="20"/>
        </w:rPr>
        <w:softHyphen/>
        <w:t>о</w:t>
      </w:r>
      <w:r>
        <w:rPr>
          <w:rFonts w:ascii="Arial" w:hAnsi="Arial" w:cs="Arial"/>
          <w:sz w:val="20"/>
          <w:szCs w:val="20"/>
        </w:rPr>
        <w:softHyphen/>
        <w:t>не</w:t>
      </w:r>
      <w:r>
        <w:rPr>
          <w:rFonts w:ascii="Arial" w:hAnsi="Arial" w:cs="Arial"/>
          <w:sz w:val="20"/>
          <w:szCs w:val="20"/>
        </w:rPr>
        <w:softHyphen/>
        <w:t>ров и С</w:t>
      </w:r>
      <w:r w:rsidR="00B76F79">
        <w:rPr>
          <w:rFonts w:ascii="Arial" w:hAnsi="Arial" w:cs="Arial"/>
          <w:sz w:val="20"/>
          <w:szCs w:val="20"/>
        </w:rPr>
        <w:t>е</w:t>
      </w:r>
      <w:r w:rsidR="00B76F79">
        <w:rPr>
          <w:rFonts w:ascii="Arial" w:hAnsi="Arial" w:cs="Arial"/>
          <w:sz w:val="20"/>
          <w:szCs w:val="20"/>
        </w:rPr>
        <w:softHyphen/>
        <w:t>к</w:t>
      </w:r>
      <w:r w:rsidR="00B76F79">
        <w:rPr>
          <w:rFonts w:ascii="Arial" w:hAnsi="Arial" w:cs="Arial"/>
          <w:sz w:val="20"/>
          <w:szCs w:val="20"/>
        </w:rPr>
        <w:softHyphen/>
        <w:t>ре</w:t>
      </w:r>
      <w:r w:rsidR="00B76F79">
        <w:rPr>
          <w:rFonts w:ascii="Arial" w:hAnsi="Arial" w:cs="Arial"/>
          <w:sz w:val="20"/>
          <w:szCs w:val="20"/>
        </w:rPr>
        <w:softHyphen/>
        <w:t>та</w:t>
      </w:r>
      <w:r w:rsidR="00B76F79">
        <w:rPr>
          <w:rFonts w:ascii="Arial" w:hAnsi="Arial" w:cs="Arial"/>
          <w:sz w:val="20"/>
          <w:szCs w:val="20"/>
        </w:rPr>
        <w:softHyphen/>
        <w:t xml:space="preserve">рем </w:t>
      </w:r>
      <w:r>
        <w:rPr>
          <w:rFonts w:ascii="Arial" w:hAnsi="Arial" w:cs="Arial"/>
          <w:sz w:val="20"/>
          <w:szCs w:val="20"/>
        </w:rPr>
        <w:t>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ак</w:t>
      </w:r>
      <w:r w:rsidR="00B76F79">
        <w:rPr>
          <w:rFonts w:ascii="Arial" w:hAnsi="Arial" w:cs="Arial"/>
          <w:sz w:val="20"/>
          <w:szCs w:val="20"/>
        </w:rPr>
        <w:softHyphen/>
        <w:t>ци</w:t>
      </w:r>
      <w:r w:rsidR="00B76F79">
        <w:rPr>
          <w:rFonts w:ascii="Arial" w:hAnsi="Arial" w:cs="Arial"/>
          <w:sz w:val="20"/>
          <w:szCs w:val="20"/>
        </w:rPr>
        <w:softHyphen/>
        <w:t>о</w:t>
      </w:r>
      <w:r w:rsidR="00B76F79">
        <w:rPr>
          <w:rFonts w:ascii="Arial" w:hAnsi="Arial" w:cs="Arial"/>
          <w:sz w:val="20"/>
          <w:szCs w:val="20"/>
        </w:rPr>
        <w:softHyphen/>
        <w:t>не</w:t>
      </w:r>
      <w:r w:rsidR="00B76F79">
        <w:rPr>
          <w:rFonts w:ascii="Arial" w:hAnsi="Arial" w:cs="Arial"/>
          <w:sz w:val="20"/>
          <w:szCs w:val="20"/>
        </w:rPr>
        <w:softHyphen/>
        <w:t>ров.</w:t>
      </w:r>
    </w:p>
    <w:p w:rsidR="003E519B" w:rsidRDefault="003E519B" w:rsidP="00E928BF">
      <w:pPr>
        <w:tabs>
          <w:tab w:val="left" w:pos="397"/>
          <w:tab w:val="left" w:pos="737"/>
        </w:tabs>
        <w:spacing w:line="320" w:lineRule="atLeast"/>
        <w:ind w:firstLine="397"/>
        <w:rPr>
          <w:rFonts w:ascii="Arial" w:hAnsi="Arial" w:cs="Arial"/>
          <w:sz w:val="20"/>
          <w:szCs w:val="20"/>
        </w:rPr>
      </w:pPr>
    </w:p>
    <w:p w:rsidR="00B76F79" w:rsidRPr="003E519B" w:rsidRDefault="003E519B" w:rsidP="003E519B">
      <w:pPr>
        <w:pStyle w:val="1"/>
        <w:spacing w:before="0" w:after="0" w:line="320" w:lineRule="atLeast"/>
        <w:ind w:firstLine="397"/>
        <w:jc w:val="center"/>
        <w:rPr>
          <w:sz w:val="40"/>
        </w:rPr>
      </w:pPr>
      <w:bookmarkStart w:id="165" w:name="_Toc391392634"/>
      <w:bookmarkStart w:id="166" w:name="_Toc525822839"/>
      <w:r w:rsidRPr="003E519B">
        <w:rPr>
          <w:sz w:val="24"/>
          <w:szCs w:val="20"/>
        </w:rPr>
        <w:t>14. Финансовое о</w:t>
      </w:r>
      <w:r w:rsidR="004E0646">
        <w:rPr>
          <w:sz w:val="24"/>
          <w:szCs w:val="20"/>
        </w:rPr>
        <w:t>беспечение созыва и проведения О</w:t>
      </w:r>
      <w:r w:rsidRPr="003E519B">
        <w:rPr>
          <w:sz w:val="24"/>
          <w:szCs w:val="20"/>
        </w:rPr>
        <w:t>бщего собрания акционеров</w:t>
      </w:r>
      <w:bookmarkEnd w:id="165"/>
      <w:r w:rsidRPr="003E519B">
        <w:rPr>
          <w:sz w:val="24"/>
          <w:szCs w:val="20"/>
        </w:rPr>
        <w:t xml:space="preserve"> </w:t>
      </w:r>
      <w:bookmarkEnd w:id="166"/>
      <w:r w:rsidRPr="003E519B">
        <w:rPr>
          <w:sz w:val="24"/>
          <w:szCs w:val="20"/>
        </w:rPr>
        <w:t xml:space="preserve"> </w:t>
      </w:r>
    </w:p>
    <w:p w:rsidR="00B76F79" w:rsidRPr="003E519B" w:rsidRDefault="003E519B" w:rsidP="003E519B">
      <w:pPr>
        <w:spacing w:line="320" w:lineRule="atLeast"/>
        <w:ind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14.1 </w:t>
      </w:r>
      <w:r w:rsidR="00B76F79">
        <w:rPr>
          <w:rFonts w:ascii="Arial" w:hAnsi="Arial" w:cs="Arial"/>
          <w:sz w:val="20"/>
          <w:szCs w:val="20"/>
        </w:rPr>
        <w:t>Сме</w:t>
      </w:r>
      <w:r w:rsidR="00B76F79"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t>та рас</w:t>
      </w:r>
      <w:r>
        <w:rPr>
          <w:rFonts w:ascii="Arial" w:hAnsi="Arial" w:cs="Arial"/>
          <w:sz w:val="20"/>
          <w:szCs w:val="20"/>
        </w:rPr>
        <w:softHyphen/>
        <w:t>хо</w:t>
      </w:r>
      <w:r>
        <w:rPr>
          <w:rFonts w:ascii="Arial" w:hAnsi="Arial" w:cs="Arial"/>
          <w:sz w:val="20"/>
          <w:szCs w:val="20"/>
        </w:rPr>
        <w:softHyphen/>
        <w:t>дов на про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ние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</w:t>
      </w:r>
      <w:r>
        <w:rPr>
          <w:rFonts w:ascii="Arial" w:hAnsi="Arial" w:cs="Arial"/>
          <w:sz w:val="20"/>
          <w:szCs w:val="20"/>
        </w:rPr>
        <w:t>о со</w:t>
      </w:r>
      <w:r>
        <w:rPr>
          <w:rFonts w:ascii="Arial" w:hAnsi="Arial" w:cs="Arial"/>
          <w:sz w:val="20"/>
          <w:szCs w:val="20"/>
        </w:rPr>
        <w:softHyphen/>
        <w:t>б</w:t>
      </w:r>
      <w:r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 ут</w:t>
      </w:r>
      <w:r>
        <w:rPr>
          <w:rFonts w:ascii="Arial" w:hAnsi="Arial" w:cs="Arial"/>
          <w:sz w:val="20"/>
          <w:szCs w:val="20"/>
        </w:rPr>
        <w:softHyphen/>
        <w:t>вер</w:t>
      </w:r>
      <w:r>
        <w:rPr>
          <w:rFonts w:ascii="Arial" w:hAnsi="Arial" w:cs="Arial"/>
          <w:sz w:val="20"/>
          <w:szCs w:val="20"/>
        </w:rPr>
        <w:softHyphen/>
        <w:t>жда</w:t>
      </w:r>
      <w:r>
        <w:rPr>
          <w:rFonts w:ascii="Arial" w:hAnsi="Arial" w:cs="Arial"/>
          <w:sz w:val="20"/>
          <w:szCs w:val="20"/>
        </w:rPr>
        <w:softHyphen/>
        <w:t>ет</w:t>
      </w:r>
      <w:r>
        <w:rPr>
          <w:rFonts w:ascii="Arial" w:hAnsi="Arial" w:cs="Arial"/>
          <w:sz w:val="20"/>
          <w:szCs w:val="20"/>
        </w:rPr>
        <w:softHyphen/>
        <w:t>ся С</w:t>
      </w:r>
      <w:r w:rsidR="00B76F79">
        <w:rPr>
          <w:rFonts w:ascii="Arial" w:hAnsi="Arial" w:cs="Arial"/>
          <w:sz w:val="20"/>
          <w:szCs w:val="20"/>
        </w:rPr>
        <w:t>о</w:t>
      </w:r>
      <w:r w:rsidR="00B76F79">
        <w:rPr>
          <w:rFonts w:ascii="Arial" w:hAnsi="Arial" w:cs="Arial"/>
          <w:sz w:val="20"/>
          <w:szCs w:val="20"/>
        </w:rPr>
        <w:softHyphen/>
        <w:t>ве</w:t>
      </w:r>
      <w:r w:rsidR="00B76F79">
        <w:rPr>
          <w:rFonts w:ascii="Arial" w:hAnsi="Arial" w:cs="Arial"/>
          <w:sz w:val="20"/>
          <w:szCs w:val="20"/>
        </w:rPr>
        <w:softHyphen/>
        <w:t>том ди</w:t>
      </w:r>
      <w:r w:rsidR="00B76F79">
        <w:rPr>
          <w:rFonts w:ascii="Arial" w:hAnsi="Arial" w:cs="Arial"/>
          <w:sz w:val="20"/>
          <w:szCs w:val="20"/>
        </w:rPr>
        <w:softHyphen/>
        <w:t>ре</w:t>
      </w:r>
      <w:r w:rsidR="00B76F79">
        <w:rPr>
          <w:rFonts w:ascii="Arial" w:hAnsi="Arial" w:cs="Arial"/>
          <w:sz w:val="20"/>
          <w:szCs w:val="20"/>
        </w:rPr>
        <w:softHyphen/>
        <w:t>к</w:t>
      </w:r>
      <w:r w:rsidR="00B76F79">
        <w:rPr>
          <w:rFonts w:ascii="Arial" w:hAnsi="Arial" w:cs="Arial"/>
          <w:sz w:val="20"/>
          <w:szCs w:val="20"/>
        </w:rPr>
        <w:softHyphen/>
        <w:t>то</w:t>
      </w:r>
      <w:r w:rsidR="00B76F79">
        <w:rPr>
          <w:rFonts w:ascii="Arial" w:hAnsi="Arial" w:cs="Arial"/>
          <w:sz w:val="20"/>
          <w:szCs w:val="20"/>
        </w:rPr>
        <w:softHyphen/>
        <w:t xml:space="preserve">ров </w:t>
      </w:r>
      <w:r>
        <w:rPr>
          <w:rFonts w:ascii="Arial" w:hAnsi="Arial" w:cs="Arial"/>
          <w:sz w:val="20"/>
          <w:szCs w:val="20"/>
        </w:rPr>
        <w:t>Об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ст</w:t>
      </w:r>
      <w:r>
        <w:rPr>
          <w:rFonts w:ascii="Arial" w:hAnsi="Arial" w:cs="Arial"/>
          <w:sz w:val="20"/>
          <w:szCs w:val="20"/>
        </w:rPr>
        <w:softHyphen/>
        <w:t>ва</w:t>
      </w:r>
      <w:r w:rsidR="00B76F79">
        <w:rPr>
          <w:rFonts w:ascii="Arial" w:hAnsi="Arial" w:cs="Arial"/>
          <w:sz w:val="20"/>
          <w:szCs w:val="20"/>
        </w:rPr>
        <w:t xml:space="preserve">. </w:t>
      </w:r>
    </w:p>
    <w:p w:rsidR="00002D8F" w:rsidRPr="00C3728D" w:rsidRDefault="003E519B" w:rsidP="00E928BF">
      <w:pPr>
        <w:spacing w:line="320" w:lineRule="atLeast"/>
        <w:ind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14.2. В слу</w:t>
      </w:r>
      <w:r>
        <w:rPr>
          <w:rFonts w:ascii="Arial" w:hAnsi="Arial" w:cs="Arial"/>
          <w:sz w:val="20"/>
          <w:szCs w:val="20"/>
        </w:rPr>
        <w:softHyphen/>
        <w:t>чае про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ния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 по ре</w:t>
      </w:r>
      <w:r w:rsidR="00B76F79">
        <w:rPr>
          <w:rFonts w:ascii="Arial" w:hAnsi="Arial" w:cs="Arial"/>
          <w:sz w:val="20"/>
          <w:szCs w:val="20"/>
        </w:rPr>
        <w:softHyphen/>
        <w:t>ше</w:t>
      </w:r>
      <w:r w:rsidR="00B76F79">
        <w:rPr>
          <w:rFonts w:ascii="Arial" w:hAnsi="Arial" w:cs="Arial"/>
          <w:sz w:val="20"/>
          <w:szCs w:val="20"/>
        </w:rPr>
        <w:softHyphen/>
        <w:t>нию лиц, име</w:t>
      </w:r>
      <w:r w:rsidR="00B76F79">
        <w:rPr>
          <w:rFonts w:ascii="Arial" w:hAnsi="Arial" w:cs="Arial"/>
          <w:sz w:val="20"/>
          <w:szCs w:val="20"/>
        </w:rPr>
        <w:softHyphen/>
        <w:t>ю</w:t>
      </w:r>
      <w:r w:rsidR="00B76F79">
        <w:rPr>
          <w:rFonts w:ascii="Arial" w:hAnsi="Arial" w:cs="Arial"/>
          <w:sz w:val="20"/>
          <w:szCs w:val="20"/>
        </w:rPr>
        <w:softHyphen/>
        <w:t>щих пр</w:t>
      </w:r>
      <w:r>
        <w:rPr>
          <w:rFonts w:ascii="Arial" w:hAnsi="Arial" w:cs="Arial"/>
          <w:sz w:val="20"/>
          <w:szCs w:val="20"/>
        </w:rPr>
        <w:t>а</w:t>
      </w:r>
      <w:r>
        <w:rPr>
          <w:rFonts w:ascii="Arial" w:hAnsi="Arial" w:cs="Arial"/>
          <w:sz w:val="20"/>
          <w:szCs w:val="20"/>
        </w:rPr>
        <w:softHyphen/>
        <w:t>во тре</w:t>
      </w:r>
      <w:r>
        <w:rPr>
          <w:rFonts w:ascii="Arial" w:hAnsi="Arial" w:cs="Arial"/>
          <w:sz w:val="20"/>
          <w:szCs w:val="20"/>
        </w:rPr>
        <w:softHyphen/>
        <w:t>бо</w:t>
      </w:r>
      <w:r>
        <w:rPr>
          <w:rFonts w:ascii="Arial" w:hAnsi="Arial" w:cs="Arial"/>
          <w:sz w:val="20"/>
          <w:szCs w:val="20"/>
        </w:rPr>
        <w:softHyphen/>
        <w:t>вать про</w:t>
      </w:r>
      <w:r>
        <w:rPr>
          <w:rFonts w:ascii="Arial" w:hAnsi="Arial" w:cs="Arial"/>
          <w:sz w:val="20"/>
          <w:szCs w:val="20"/>
        </w:rPr>
        <w:softHyphen/>
        <w:t>ве</w:t>
      </w:r>
      <w:r>
        <w:rPr>
          <w:rFonts w:ascii="Arial" w:hAnsi="Arial" w:cs="Arial"/>
          <w:sz w:val="20"/>
          <w:szCs w:val="20"/>
        </w:rPr>
        <w:softHyphen/>
        <w:t>де</w:t>
      </w:r>
      <w:r>
        <w:rPr>
          <w:rFonts w:ascii="Arial" w:hAnsi="Arial" w:cs="Arial"/>
          <w:sz w:val="20"/>
          <w:szCs w:val="20"/>
        </w:rPr>
        <w:softHyphen/>
        <w:t>ния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ния, рас</w:t>
      </w:r>
      <w:r w:rsidR="00B76F79">
        <w:rPr>
          <w:rFonts w:ascii="Arial" w:hAnsi="Arial" w:cs="Arial"/>
          <w:sz w:val="20"/>
          <w:szCs w:val="20"/>
        </w:rPr>
        <w:softHyphen/>
        <w:t>хо</w:t>
      </w:r>
      <w:r w:rsidR="00B76F79">
        <w:rPr>
          <w:rFonts w:ascii="Arial" w:hAnsi="Arial" w:cs="Arial"/>
          <w:sz w:val="20"/>
          <w:szCs w:val="20"/>
        </w:rPr>
        <w:softHyphen/>
        <w:t>ды ука</w:t>
      </w:r>
      <w:r w:rsidR="00B76F79">
        <w:rPr>
          <w:rFonts w:ascii="Arial" w:hAnsi="Arial" w:cs="Arial"/>
          <w:sz w:val="20"/>
          <w:szCs w:val="20"/>
        </w:rPr>
        <w:softHyphen/>
        <w:t>зан</w:t>
      </w:r>
      <w:r w:rsidR="00B76F79">
        <w:rPr>
          <w:rFonts w:ascii="Arial" w:hAnsi="Arial" w:cs="Arial"/>
          <w:sz w:val="20"/>
          <w:szCs w:val="20"/>
        </w:rPr>
        <w:softHyphen/>
        <w:t>ных лиц, свя</w:t>
      </w:r>
      <w:r w:rsidR="00B76F79">
        <w:rPr>
          <w:rFonts w:ascii="Arial" w:hAnsi="Arial" w:cs="Arial"/>
          <w:sz w:val="20"/>
          <w:szCs w:val="20"/>
        </w:rPr>
        <w:softHyphen/>
        <w:t>зан</w:t>
      </w:r>
      <w:r w:rsidR="00B76F79">
        <w:rPr>
          <w:rFonts w:ascii="Arial" w:hAnsi="Arial" w:cs="Arial"/>
          <w:sz w:val="20"/>
          <w:szCs w:val="20"/>
        </w:rPr>
        <w:softHyphen/>
        <w:t>ные с со</w:t>
      </w:r>
      <w:r w:rsidR="00B76F79">
        <w:rPr>
          <w:rFonts w:ascii="Arial" w:hAnsi="Arial" w:cs="Arial"/>
          <w:sz w:val="20"/>
          <w:szCs w:val="20"/>
        </w:rPr>
        <w:softHyphen/>
        <w:t>зы</w:t>
      </w:r>
      <w:r w:rsidR="00B76F79">
        <w:rPr>
          <w:rFonts w:ascii="Arial" w:hAnsi="Arial" w:cs="Arial"/>
          <w:sz w:val="20"/>
          <w:szCs w:val="20"/>
        </w:rPr>
        <w:softHyphen/>
        <w:t>вом и про</w:t>
      </w:r>
      <w:r w:rsidR="00B76F79">
        <w:rPr>
          <w:rFonts w:ascii="Arial" w:hAnsi="Arial" w:cs="Arial"/>
          <w:sz w:val="20"/>
          <w:szCs w:val="20"/>
        </w:rPr>
        <w:softHyphen/>
        <w:t>ве</w:t>
      </w:r>
      <w:r w:rsidR="00B76F79">
        <w:rPr>
          <w:rFonts w:ascii="Arial" w:hAnsi="Arial" w:cs="Arial"/>
          <w:sz w:val="20"/>
          <w:szCs w:val="20"/>
        </w:rPr>
        <w:softHyphen/>
        <w:t>де</w:t>
      </w:r>
      <w:r w:rsidR="00B76F79">
        <w:rPr>
          <w:rFonts w:ascii="Arial" w:hAnsi="Arial" w:cs="Arial"/>
          <w:sz w:val="20"/>
          <w:szCs w:val="20"/>
        </w:rPr>
        <w:softHyphen/>
        <w:t>ни</w:t>
      </w:r>
      <w:r w:rsidR="00B76F79">
        <w:rPr>
          <w:rFonts w:ascii="Arial" w:hAnsi="Arial" w:cs="Arial"/>
          <w:sz w:val="20"/>
          <w:szCs w:val="20"/>
        </w:rPr>
        <w:softHyphen/>
        <w:t>ем об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>
        <w:rPr>
          <w:rFonts w:ascii="Arial" w:hAnsi="Arial" w:cs="Arial"/>
          <w:sz w:val="20"/>
          <w:szCs w:val="20"/>
        </w:rPr>
        <w:softHyphen/>
        <w:t>ния, мо</w:t>
      </w:r>
      <w:r>
        <w:rPr>
          <w:rFonts w:ascii="Arial" w:hAnsi="Arial" w:cs="Arial"/>
          <w:sz w:val="20"/>
          <w:szCs w:val="20"/>
        </w:rPr>
        <w:softHyphen/>
        <w:t>гут быть воз</w:t>
      </w:r>
      <w:r>
        <w:rPr>
          <w:rFonts w:ascii="Arial" w:hAnsi="Arial" w:cs="Arial"/>
          <w:sz w:val="20"/>
          <w:szCs w:val="20"/>
        </w:rPr>
        <w:softHyphen/>
        <w:t>ме</w:t>
      </w:r>
      <w:r>
        <w:rPr>
          <w:rFonts w:ascii="Arial" w:hAnsi="Arial" w:cs="Arial"/>
          <w:sz w:val="20"/>
          <w:szCs w:val="20"/>
        </w:rPr>
        <w:softHyphen/>
        <w:t>ще</w:t>
      </w:r>
      <w:r>
        <w:rPr>
          <w:rFonts w:ascii="Arial" w:hAnsi="Arial" w:cs="Arial"/>
          <w:sz w:val="20"/>
          <w:szCs w:val="20"/>
        </w:rPr>
        <w:softHyphen/>
        <w:t>ны 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ст</w:t>
      </w:r>
      <w:r w:rsidR="00B76F79">
        <w:rPr>
          <w:rFonts w:ascii="Arial" w:hAnsi="Arial" w:cs="Arial"/>
          <w:sz w:val="20"/>
          <w:szCs w:val="20"/>
        </w:rPr>
        <w:softHyphen/>
        <w:t>вом по ре</w:t>
      </w:r>
      <w:r w:rsidR="00B76F79">
        <w:rPr>
          <w:rFonts w:ascii="Arial" w:hAnsi="Arial" w:cs="Arial"/>
          <w:sz w:val="20"/>
          <w:szCs w:val="20"/>
        </w:rPr>
        <w:softHyphen/>
        <w:t>ше</w:t>
      </w:r>
      <w:r w:rsidR="00B76F79">
        <w:rPr>
          <w:rFonts w:ascii="Arial" w:hAnsi="Arial" w:cs="Arial"/>
          <w:sz w:val="20"/>
          <w:szCs w:val="20"/>
        </w:rPr>
        <w:softHyphen/>
        <w:t xml:space="preserve">нию </w:t>
      </w:r>
      <w:r>
        <w:rPr>
          <w:rFonts w:ascii="Arial" w:hAnsi="Arial" w:cs="Arial"/>
          <w:sz w:val="20"/>
          <w:szCs w:val="20"/>
        </w:rPr>
        <w:t>О</w:t>
      </w:r>
      <w:r w:rsidR="00B76F79">
        <w:rPr>
          <w:rFonts w:ascii="Arial" w:hAnsi="Arial" w:cs="Arial"/>
          <w:sz w:val="20"/>
          <w:szCs w:val="20"/>
        </w:rPr>
        <w:t>б</w:t>
      </w:r>
      <w:r w:rsidR="00B76F79">
        <w:rPr>
          <w:rFonts w:ascii="Arial" w:hAnsi="Arial" w:cs="Arial"/>
          <w:sz w:val="20"/>
          <w:szCs w:val="20"/>
        </w:rPr>
        <w:softHyphen/>
        <w:t>ще</w:t>
      </w:r>
      <w:r w:rsidR="00B76F79">
        <w:rPr>
          <w:rFonts w:ascii="Arial" w:hAnsi="Arial" w:cs="Arial"/>
          <w:sz w:val="20"/>
          <w:szCs w:val="20"/>
        </w:rPr>
        <w:softHyphen/>
        <w:t>го со</w:t>
      </w:r>
      <w:r w:rsidR="00B76F79">
        <w:rPr>
          <w:rFonts w:ascii="Arial" w:hAnsi="Arial" w:cs="Arial"/>
          <w:sz w:val="20"/>
          <w:szCs w:val="20"/>
        </w:rPr>
        <w:softHyphen/>
        <w:t>б</w:t>
      </w:r>
      <w:r w:rsidR="00B76F79">
        <w:rPr>
          <w:rFonts w:ascii="Arial" w:hAnsi="Arial" w:cs="Arial"/>
          <w:sz w:val="20"/>
          <w:szCs w:val="20"/>
        </w:rPr>
        <w:softHyphen/>
        <w:t>ра</w:t>
      </w:r>
      <w:r w:rsidR="00B76F79">
        <w:rPr>
          <w:rFonts w:ascii="Arial" w:hAnsi="Arial" w:cs="Arial"/>
          <w:sz w:val="20"/>
          <w:szCs w:val="20"/>
        </w:rPr>
        <w:softHyphen/>
        <w:t>ния</w:t>
      </w:r>
      <w:r>
        <w:rPr>
          <w:rFonts w:ascii="Arial" w:hAnsi="Arial" w:cs="Arial"/>
          <w:sz w:val="20"/>
          <w:szCs w:val="20"/>
        </w:rPr>
        <w:t xml:space="preserve"> акционеров</w:t>
      </w:r>
      <w:r w:rsidR="00B76F79">
        <w:rPr>
          <w:rFonts w:ascii="Arial" w:hAnsi="Arial" w:cs="Arial"/>
          <w:sz w:val="20"/>
          <w:szCs w:val="20"/>
        </w:rPr>
        <w:t>.</w:t>
      </w:r>
    </w:p>
    <w:sectPr w:rsidR="00002D8F" w:rsidRPr="00C3728D">
      <w:headerReference w:type="default" r:id="rId12"/>
      <w:footerReference w:type="default" r:id="rId13"/>
      <w:pgSz w:w="11909" w:h="16834" w:code="9"/>
      <w:pgMar w:top="1134" w:right="1134" w:bottom="1134" w:left="1418" w:header="709" w:footer="709" w:gutter="0"/>
      <w:cols w:space="709"/>
      <w:titlePg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24" w:author="Rakhmanova" w:date="2014-10-10T17:46:00Z" w:initials="Nastia">
    <w:p w:rsidR="00AD4019" w:rsidRPr="00AD4019" w:rsidRDefault="00AD4019" w:rsidP="00AD4019">
      <w:pPr>
        <w:ind w:firstLine="0"/>
        <w:rPr>
          <w:rFonts w:ascii="Arial" w:hAnsi="Arial" w:cs="Arial"/>
          <w:sz w:val="20"/>
          <w:szCs w:val="20"/>
        </w:rPr>
      </w:pPr>
      <w:r>
        <w:rPr>
          <w:rStyle w:val="af"/>
        </w:rPr>
        <w:annotationRef/>
      </w:r>
      <w:r>
        <w:t xml:space="preserve">Статья 47 ФЗ  «Об АО» </w:t>
      </w:r>
      <w:r>
        <w:rPr>
          <w:rFonts w:ascii="Arial" w:hAnsi="Arial" w:cs="Arial"/>
          <w:sz w:val="20"/>
          <w:szCs w:val="20"/>
        </w:rPr>
        <w:t xml:space="preserve">в ред. </w:t>
      </w:r>
      <w:hyperlink r:id="rId1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23.07.2013 N 251-ФЗ</w:t>
      </w:r>
    </w:p>
  </w:comment>
  <w:comment w:id="28" w:author="Rakhmanova" w:date="2014-10-10T17:46:00Z" w:initials="Nastia">
    <w:p w:rsidR="00FF7FDD" w:rsidRDefault="00FF7FDD" w:rsidP="00FF7FDD">
      <w:pPr>
        <w:ind w:firstLine="540"/>
      </w:pPr>
      <w:r>
        <w:rPr>
          <w:rStyle w:val="af"/>
        </w:rPr>
        <w:annotationRef/>
      </w:r>
      <w:r>
        <w:rPr>
          <w:rFonts w:ascii="Arial" w:hAnsi="Arial" w:cs="Arial"/>
          <w:sz w:val="20"/>
          <w:szCs w:val="20"/>
        </w:rPr>
        <w:t>Пункт 5 статьи 97 ГК: «Уставом ПАО не может быть отнесено к исключительной компетенции ОСА решение вопросов, не относящихся к ней в соответствии с настоящим Кодексом и законом об АО.</w:t>
      </w:r>
    </w:p>
  </w:comment>
  <w:comment w:id="47" w:author="Rakhmanova" w:date="2014-10-10T17:46:00Z" w:initials="Nastia">
    <w:p w:rsidR="00FF7FDD" w:rsidRDefault="00FF7FDD">
      <w:pPr>
        <w:pStyle w:val="af0"/>
      </w:pPr>
      <w:r>
        <w:rPr>
          <w:rStyle w:val="af"/>
        </w:rPr>
        <w:annotationRef/>
      </w:r>
      <w:proofErr w:type="spellStart"/>
      <w:proofErr w:type="gramStart"/>
      <w:r>
        <w:t>Ст</w:t>
      </w:r>
      <w:proofErr w:type="spellEnd"/>
      <w:proofErr w:type="gramEnd"/>
      <w:r>
        <w:t xml:space="preserve"> 49 ФЗ «Об АО»</w:t>
      </w:r>
    </w:p>
  </w:comment>
  <w:comment w:id="84" w:author="Rakhmanova" w:date="2014-10-10T17:46:00Z" w:initials="Nastia">
    <w:p w:rsidR="00123AC4" w:rsidRDefault="00123AC4" w:rsidP="00123AC4">
      <w:pPr>
        <w:ind w:firstLine="540"/>
        <w:rPr>
          <w:sz w:val="20"/>
          <w:szCs w:val="20"/>
        </w:rPr>
      </w:pPr>
      <w:r>
        <w:rPr>
          <w:rStyle w:val="af"/>
        </w:rPr>
        <w:annotationRef/>
      </w:r>
      <w:proofErr w:type="spellStart"/>
      <w:proofErr w:type="gramStart"/>
      <w:r>
        <w:rPr>
          <w:sz w:val="20"/>
          <w:szCs w:val="20"/>
        </w:rPr>
        <w:t>Ст</w:t>
      </w:r>
      <w:proofErr w:type="spellEnd"/>
      <w:proofErr w:type="gramEnd"/>
      <w:r>
        <w:rPr>
          <w:sz w:val="20"/>
          <w:szCs w:val="20"/>
        </w:rPr>
        <w:t xml:space="preserve"> 57 ФЗ «Об АО»: Акционер вправе в любое время заменить своего представителя на общем собрании акционеров </w:t>
      </w:r>
      <w:r w:rsidRPr="00123AC4">
        <w:rPr>
          <w:b/>
          <w:color w:val="FF0000"/>
          <w:sz w:val="20"/>
          <w:szCs w:val="20"/>
        </w:rPr>
        <w:t>ИЛИ</w:t>
      </w:r>
      <w:r>
        <w:rPr>
          <w:sz w:val="20"/>
          <w:szCs w:val="20"/>
        </w:rPr>
        <w:t xml:space="preserve"> лично принять участие в общем собрании акционеров.</w:t>
      </w:r>
    </w:p>
    <w:p w:rsidR="00123AC4" w:rsidRDefault="00123AC4">
      <w:pPr>
        <w:pStyle w:val="af0"/>
      </w:pPr>
    </w:p>
  </w:comment>
  <w:comment w:id="125" w:author="Rakhmanova" w:date="2014-10-10T17:46:00Z" w:initials="Nastia">
    <w:p w:rsidR="00F12543" w:rsidRDefault="00F12543">
      <w:pPr>
        <w:pStyle w:val="af0"/>
      </w:pPr>
      <w:r>
        <w:rPr>
          <w:rStyle w:val="af"/>
        </w:rPr>
        <w:annotationRef/>
      </w:r>
      <w:r>
        <w:rPr>
          <w:rFonts w:ascii="Arial" w:hAnsi="Arial" w:cs="Arial"/>
        </w:rPr>
        <w:t>Положение о дополнительных требованиях к порядку подготовки, созыва и проведения общего собрания акционеров</w:t>
      </w:r>
    </w:p>
  </w:comment>
  <w:comment w:id="130" w:author="Rakhmanova" w:date="2014-10-10T17:46:00Z" w:initials="Nastia">
    <w:p w:rsidR="00F12543" w:rsidRPr="00F12543" w:rsidRDefault="00F12543" w:rsidP="00F12543">
      <w:pPr>
        <w:ind w:left="540" w:firstLine="0"/>
        <w:rPr>
          <w:rFonts w:ascii="Arial" w:hAnsi="Arial" w:cs="Arial"/>
          <w:sz w:val="20"/>
          <w:szCs w:val="20"/>
        </w:rPr>
      </w:pPr>
      <w:r>
        <w:rPr>
          <w:rStyle w:val="af"/>
        </w:rPr>
        <w:annotationRef/>
      </w:r>
      <w:r>
        <w:rPr>
          <w:rFonts w:ascii="Arial" w:hAnsi="Arial" w:cs="Arial"/>
          <w:sz w:val="20"/>
          <w:szCs w:val="20"/>
        </w:rPr>
        <w:t>Положение о дополнительных требованиях к порядку подготовки, созыва и проведения общего собрания акционеров</w:t>
      </w:r>
    </w:p>
  </w:comment>
  <w:comment w:id="141" w:author="Rakhmanova" w:date="2014-10-10T17:46:00Z" w:initials="Nastia">
    <w:p w:rsidR="00F12543" w:rsidRDefault="00F12543">
      <w:pPr>
        <w:pStyle w:val="af0"/>
      </w:pPr>
      <w:r>
        <w:rPr>
          <w:rStyle w:val="af"/>
        </w:rPr>
        <w:annotationRef/>
      </w:r>
      <w:r>
        <w:t>Статья 62 ФЗ «Об АО»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A7A" w:rsidRDefault="00EF2A7A">
      <w:r>
        <w:separator/>
      </w:r>
    </w:p>
  </w:endnote>
  <w:endnote w:type="continuationSeparator" w:id="0">
    <w:p w:rsidR="00EF2A7A" w:rsidRDefault="00EF2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019" w:rsidRDefault="00AD4019">
    <w:pPr>
      <w:pStyle w:val="a4"/>
      <w:framePr w:wrap="auto" w:vAnchor="text" w:hAnchor="margin" w:xAlign="right" w:y="1"/>
      <w:rPr>
        <w:rStyle w:val="a5"/>
      </w:rPr>
    </w:pPr>
    <w:r>
      <w:rPr>
        <w:rStyle w:val="a5"/>
        <w:rFonts w:ascii="Arial" w:hAnsi="Arial" w:cs="Arial"/>
      </w:rPr>
      <w:fldChar w:fldCharType="begin"/>
    </w:r>
    <w:r>
      <w:rPr>
        <w:rStyle w:val="a5"/>
        <w:rFonts w:ascii="Arial" w:hAnsi="Arial" w:cs="Arial"/>
      </w:rPr>
      <w:instrText xml:space="preserve">PAGE  </w:instrText>
    </w:r>
    <w:r>
      <w:rPr>
        <w:rStyle w:val="a5"/>
        <w:rFonts w:ascii="Arial" w:hAnsi="Arial" w:cs="Arial"/>
      </w:rPr>
      <w:fldChar w:fldCharType="separate"/>
    </w:r>
    <w:r w:rsidR="000161B6">
      <w:rPr>
        <w:rStyle w:val="a5"/>
        <w:rFonts w:ascii="Arial" w:hAnsi="Arial" w:cs="Arial"/>
        <w:noProof/>
      </w:rPr>
      <w:t>29</w:t>
    </w:r>
    <w:r>
      <w:rPr>
        <w:rStyle w:val="a5"/>
        <w:rFonts w:ascii="Arial" w:hAnsi="Arial" w:cs="Arial"/>
      </w:rPr>
      <w:fldChar w:fldCharType="end"/>
    </w:r>
  </w:p>
  <w:p w:rsidR="00AD4019" w:rsidRDefault="00AD401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A7A" w:rsidRDefault="00EF2A7A">
      <w:r>
        <w:separator/>
      </w:r>
    </w:p>
  </w:footnote>
  <w:footnote w:type="continuationSeparator" w:id="0">
    <w:p w:rsidR="00EF2A7A" w:rsidRDefault="00EF2A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019" w:rsidRDefault="00AD4019">
    <w:pPr>
      <w:pStyle w:val="a6"/>
      <w:framePr w:wrap="auto" w:vAnchor="text" w:hAnchor="margin" w:xAlign="center" w:y="1"/>
      <w:rPr>
        <w:rStyle w:val="a5"/>
      </w:rPr>
    </w:pPr>
  </w:p>
  <w:p w:rsidR="00AD4019" w:rsidRDefault="00AD4019">
    <w:pPr>
      <w:pStyle w:val="a6"/>
      <w:pBdr>
        <w:bottom w:val="single" w:sz="6" w:space="1" w:color="auto"/>
      </w:pBdr>
      <w:jc w:val="right"/>
      <w:rPr>
        <w:rFonts w:ascii="Arial" w:hAnsi="Arial" w:cs="Arial"/>
        <w:b/>
        <w:bCs/>
        <w:i/>
        <w:iCs/>
      </w:rPr>
    </w:pPr>
  </w:p>
  <w:p w:rsidR="00AD4019" w:rsidRDefault="00AD4019">
    <w:pPr>
      <w:pStyle w:val="a6"/>
      <w:pBdr>
        <w:bottom w:val="single" w:sz="6" w:space="1" w:color="auto"/>
      </w:pBdr>
      <w:jc w:val="right"/>
      <w:rPr>
        <w:rFonts w:ascii="Arial" w:hAnsi="Arial" w:cs="Arial"/>
        <w:b/>
        <w:bCs/>
        <w:i/>
        <w:i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E0FF6"/>
    <w:multiLevelType w:val="hybridMultilevel"/>
    <w:tmpl w:val="A7C2495A"/>
    <w:lvl w:ilvl="0" w:tplc="22989D08">
      <w:start w:val="6"/>
      <w:numFmt w:val="bullet"/>
      <w:lvlText w:val="-"/>
      <w:lvlJc w:val="left"/>
      <w:pPr>
        <w:tabs>
          <w:tab w:val="num" w:pos="902"/>
        </w:tabs>
        <w:ind w:left="340" w:firstLine="5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C257C0"/>
    <w:multiLevelType w:val="hybridMultilevel"/>
    <w:tmpl w:val="30C0B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F63CC6"/>
    <w:multiLevelType w:val="hybridMultilevel"/>
    <w:tmpl w:val="506251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0D02B8"/>
    <w:multiLevelType w:val="hybridMultilevel"/>
    <w:tmpl w:val="DCFAE3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785757"/>
    <w:multiLevelType w:val="hybridMultilevel"/>
    <w:tmpl w:val="CF847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057386"/>
    <w:multiLevelType w:val="hybridMultilevel"/>
    <w:tmpl w:val="58205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867BB2"/>
    <w:multiLevelType w:val="hybridMultilevel"/>
    <w:tmpl w:val="54325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8F7EA1"/>
    <w:multiLevelType w:val="hybridMultilevel"/>
    <w:tmpl w:val="98047E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21600A9F"/>
    <w:multiLevelType w:val="hybridMultilevel"/>
    <w:tmpl w:val="575E3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564FA2"/>
    <w:multiLevelType w:val="hybridMultilevel"/>
    <w:tmpl w:val="75525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0B6715"/>
    <w:multiLevelType w:val="hybridMultilevel"/>
    <w:tmpl w:val="D430F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1E02F5"/>
    <w:multiLevelType w:val="hybridMultilevel"/>
    <w:tmpl w:val="3B408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53700A"/>
    <w:multiLevelType w:val="hybridMultilevel"/>
    <w:tmpl w:val="172676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367403"/>
    <w:multiLevelType w:val="hybridMultilevel"/>
    <w:tmpl w:val="B8ECC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7647B0"/>
    <w:multiLevelType w:val="hybridMultilevel"/>
    <w:tmpl w:val="D27A0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CA422D"/>
    <w:multiLevelType w:val="hybridMultilevel"/>
    <w:tmpl w:val="154EB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8F4111"/>
    <w:multiLevelType w:val="hybridMultilevel"/>
    <w:tmpl w:val="CD409B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9D14BB"/>
    <w:multiLevelType w:val="hybridMultilevel"/>
    <w:tmpl w:val="15606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85157C"/>
    <w:multiLevelType w:val="hybridMultilevel"/>
    <w:tmpl w:val="EA16E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13537D"/>
    <w:multiLevelType w:val="hybridMultilevel"/>
    <w:tmpl w:val="5BF65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06444B"/>
    <w:multiLevelType w:val="hybridMultilevel"/>
    <w:tmpl w:val="49B4CB4C"/>
    <w:lvl w:ilvl="0" w:tplc="041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21">
    <w:nsid w:val="52710647"/>
    <w:multiLevelType w:val="hybridMultilevel"/>
    <w:tmpl w:val="010ED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D90CC9"/>
    <w:multiLevelType w:val="hybridMultilevel"/>
    <w:tmpl w:val="4BF2F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622285"/>
    <w:multiLevelType w:val="hybridMultilevel"/>
    <w:tmpl w:val="21EA5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8D0542"/>
    <w:multiLevelType w:val="hybridMultilevel"/>
    <w:tmpl w:val="AA1A1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3F56FD"/>
    <w:multiLevelType w:val="hybridMultilevel"/>
    <w:tmpl w:val="F11EA096"/>
    <w:lvl w:ilvl="0" w:tplc="041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26">
    <w:nsid w:val="5ADC7FB4"/>
    <w:multiLevelType w:val="hybridMultilevel"/>
    <w:tmpl w:val="FAB244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63055E"/>
    <w:multiLevelType w:val="hybridMultilevel"/>
    <w:tmpl w:val="4454C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AE3F58"/>
    <w:multiLevelType w:val="hybridMultilevel"/>
    <w:tmpl w:val="A88ED3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953CE8"/>
    <w:multiLevelType w:val="hybridMultilevel"/>
    <w:tmpl w:val="BA1445E4"/>
    <w:lvl w:ilvl="0" w:tplc="04190001">
      <w:start w:val="1"/>
      <w:numFmt w:val="bullet"/>
      <w:lvlText w:val=""/>
      <w:lvlJc w:val="left"/>
      <w:pPr>
        <w:ind w:left="12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30">
    <w:nsid w:val="70F37D80"/>
    <w:multiLevelType w:val="hybridMultilevel"/>
    <w:tmpl w:val="BA666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401597"/>
    <w:multiLevelType w:val="hybridMultilevel"/>
    <w:tmpl w:val="09CC3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0926E3"/>
    <w:multiLevelType w:val="hybridMultilevel"/>
    <w:tmpl w:val="1CCC0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8"/>
  </w:num>
  <w:num w:numId="4">
    <w:abstractNumId w:val="10"/>
  </w:num>
  <w:num w:numId="5">
    <w:abstractNumId w:val="7"/>
  </w:num>
  <w:num w:numId="6">
    <w:abstractNumId w:val="29"/>
  </w:num>
  <w:num w:numId="7">
    <w:abstractNumId w:val="20"/>
  </w:num>
  <w:num w:numId="8">
    <w:abstractNumId w:val="25"/>
  </w:num>
  <w:num w:numId="9">
    <w:abstractNumId w:val="4"/>
  </w:num>
  <w:num w:numId="10">
    <w:abstractNumId w:val="2"/>
  </w:num>
  <w:num w:numId="11">
    <w:abstractNumId w:val="32"/>
  </w:num>
  <w:num w:numId="12">
    <w:abstractNumId w:val="1"/>
  </w:num>
  <w:num w:numId="13">
    <w:abstractNumId w:val="17"/>
  </w:num>
  <w:num w:numId="14">
    <w:abstractNumId w:val="12"/>
  </w:num>
  <w:num w:numId="15">
    <w:abstractNumId w:val="27"/>
  </w:num>
  <w:num w:numId="16">
    <w:abstractNumId w:val="15"/>
  </w:num>
  <w:num w:numId="17">
    <w:abstractNumId w:val="5"/>
  </w:num>
  <w:num w:numId="18">
    <w:abstractNumId w:val="21"/>
  </w:num>
  <w:num w:numId="19">
    <w:abstractNumId w:val="13"/>
  </w:num>
  <w:num w:numId="20">
    <w:abstractNumId w:val="26"/>
  </w:num>
  <w:num w:numId="21">
    <w:abstractNumId w:val="11"/>
  </w:num>
  <w:num w:numId="22">
    <w:abstractNumId w:val="31"/>
  </w:num>
  <w:num w:numId="23">
    <w:abstractNumId w:val="19"/>
  </w:num>
  <w:num w:numId="24">
    <w:abstractNumId w:val="8"/>
  </w:num>
  <w:num w:numId="25">
    <w:abstractNumId w:val="3"/>
  </w:num>
  <w:num w:numId="26">
    <w:abstractNumId w:val="23"/>
  </w:num>
  <w:num w:numId="27">
    <w:abstractNumId w:val="24"/>
  </w:num>
  <w:num w:numId="28">
    <w:abstractNumId w:val="30"/>
  </w:num>
  <w:num w:numId="29">
    <w:abstractNumId w:val="14"/>
  </w:num>
  <w:num w:numId="30">
    <w:abstractNumId w:val="9"/>
  </w:num>
  <w:num w:numId="31">
    <w:abstractNumId w:val="22"/>
  </w:num>
  <w:num w:numId="32">
    <w:abstractNumId w:val="28"/>
  </w:num>
  <w:num w:numId="33">
    <w:abstractNumId w:val="1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357"/>
  <w:drawingGridHorizontalSpacing w:val="187"/>
  <w:drawingGridVerticalSpacing w:val="12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DEF"/>
    <w:rsid w:val="00002D8F"/>
    <w:rsid w:val="00003F10"/>
    <w:rsid w:val="000161B6"/>
    <w:rsid w:val="00037139"/>
    <w:rsid w:val="00051C86"/>
    <w:rsid w:val="000649FB"/>
    <w:rsid w:val="0008720B"/>
    <w:rsid w:val="00091EA5"/>
    <w:rsid w:val="000B0D28"/>
    <w:rsid w:val="000B2445"/>
    <w:rsid w:val="000C260C"/>
    <w:rsid w:val="000D243C"/>
    <w:rsid w:val="000D40B3"/>
    <w:rsid w:val="000E6219"/>
    <w:rsid w:val="000F0944"/>
    <w:rsid w:val="000F3B07"/>
    <w:rsid w:val="000F3C18"/>
    <w:rsid w:val="000F6033"/>
    <w:rsid w:val="00106531"/>
    <w:rsid w:val="00106690"/>
    <w:rsid w:val="00112232"/>
    <w:rsid w:val="0011383F"/>
    <w:rsid w:val="00114CC5"/>
    <w:rsid w:val="001172E7"/>
    <w:rsid w:val="0012356D"/>
    <w:rsid w:val="00123AC4"/>
    <w:rsid w:val="00125914"/>
    <w:rsid w:val="001360BA"/>
    <w:rsid w:val="00162A5B"/>
    <w:rsid w:val="001827C7"/>
    <w:rsid w:val="001A2B7F"/>
    <w:rsid w:val="001A6818"/>
    <w:rsid w:val="001A77F5"/>
    <w:rsid w:val="001B04B2"/>
    <w:rsid w:val="001B502C"/>
    <w:rsid w:val="001C1BAF"/>
    <w:rsid w:val="001C6F9D"/>
    <w:rsid w:val="001D2675"/>
    <w:rsid w:val="00206CB3"/>
    <w:rsid w:val="002100D6"/>
    <w:rsid w:val="00224B44"/>
    <w:rsid w:val="00231574"/>
    <w:rsid w:val="00262569"/>
    <w:rsid w:val="0026791E"/>
    <w:rsid w:val="00273AAB"/>
    <w:rsid w:val="00274A1C"/>
    <w:rsid w:val="002A22E0"/>
    <w:rsid w:val="002B5303"/>
    <w:rsid w:val="002D21A3"/>
    <w:rsid w:val="002E4AE3"/>
    <w:rsid w:val="00302E70"/>
    <w:rsid w:val="003127FB"/>
    <w:rsid w:val="0032575A"/>
    <w:rsid w:val="00346107"/>
    <w:rsid w:val="003544C4"/>
    <w:rsid w:val="00356F93"/>
    <w:rsid w:val="00395E9B"/>
    <w:rsid w:val="003A7EC3"/>
    <w:rsid w:val="003E519B"/>
    <w:rsid w:val="003F341A"/>
    <w:rsid w:val="003F3818"/>
    <w:rsid w:val="00422EED"/>
    <w:rsid w:val="0043676D"/>
    <w:rsid w:val="004470B7"/>
    <w:rsid w:val="004521A7"/>
    <w:rsid w:val="00452610"/>
    <w:rsid w:val="0046276B"/>
    <w:rsid w:val="00463FBD"/>
    <w:rsid w:val="00483CEB"/>
    <w:rsid w:val="004850B4"/>
    <w:rsid w:val="004B3992"/>
    <w:rsid w:val="004B70F6"/>
    <w:rsid w:val="004C60EC"/>
    <w:rsid w:val="004C695A"/>
    <w:rsid w:val="004D3908"/>
    <w:rsid w:val="004D63AC"/>
    <w:rsid w:val="004E0646"/>
    <w:rsid w:val="004F0716"/>
    <w:rsid w:val="00503AB5"/>
    <w:rsid w:val="00533E08"/>
    <w:rsid w:val="00536121"/>
    <w:rsid w:val="00547098"/>
    <w:rsid w:val="00561E1B"/>
    <w:rsid w:val="00574B4B"/>
    <w:rsid w:val="00597286"/>
    <w:rsid w:val="0059787C"/>
    <w:rsid w:val="005A24B2"/>
    <w:rsid w:val="005A3888"/>
    <w:rsid w:val="005B01E0"/>
    <w:rsid w:val="005C46CA"/>
    <w:rsid w:val="005C4912"/>
    <w:rsid w:val="005C5CC7"/>
    <w:rsid w:val="005D5F8D"/>
    <w:rsid w:val="005F6D96"/>
    <w:rsid w:val="00601ECB"/>
    <w:rsid w:val="006163B5"/>
    <w:rsid w:val="006265C1"/>
    <w:rsid w:val="00627A11"/>
    <w:rsid w:val="006509F5"/>
    <w:rsid w:val="00662AEB"/>
    <w:rsid w:val="00667DB3"/>
    <w:rsid w:val="00674702"/>
    <w:rsid w:val="006770BA"/>
    <w:rsid w:val="00677836"/>
    <w:rsid w:val="00694333"/>
    <w:rsid w:val="00697E9D"/>
    <w:rsid w:val="006A1DFC"/>
    <w:rsid w:val="006A48F2"/>
    <w:rsid w:val="006A74A8"/>
    <w:rsid w:val="006B73C1"/>
    <w:rsid w:val="006D1F13"/>
    <w:rsid w:val="006D5316"/>
    <w:rsid w:val="006D5679"/>
    <w:rsid w:val="006F0C3A"/>
    <w:rsid w:val="006F0ED0"/>
    <w:rsid w:val="006F2C28"/>
    <w:rsid w:val="00715C93"/>
    <w:rsid w:val="00725083"/>
    <w:rsid w:val="00736921"/>
    <w:rsid w:val="00737BA5"/>
    <w:rsid w:val="0074075D"/>
    <w:rsid w:val="00743317"/>
    <w:rsid w:val="00752FB8"/>
    <w:rsid w:val="007555EE"/>
    <w:rsid w:val="00757F63"/>
    <w:rsid w:val="00760B13"/>
    <w:rsid w:val="00776C0B"/>
    <w:rsid w:val="0079702D"/>
    <w:rsid w:val="007C5DEF"/>
    <w:rsid w:val="007E29CA"/>
    <w:rsid w:val="007E6F4F"/>
    <w:rsid w:val="007E7F19"/>
    <w:rsid w:val="007F21A8"/>
    <w:rsid w:val="00805C15"/>
    <w:rsid w:val="00810379"/>
    <w:rsid w:val="0082783C"/>
    <w:rsid w:val="00843373"/>
    <w:rsid w:val="00862B8F"/>
    <w:rsid w:val="00862EA9"/>
    <w:rsid w:val="00867DBC"/>
    <w:rsid w:val="008718F6"/>
    <w:rsid w:val="00882878"/>
    <w:rsid w:val="00890D59"/>
    <w:rsid w:val="008B14EC"/>
    <w:rsid w:val="008B2A2E"/>
    <w:rsid w:val="008B456F"/>
    <w:rsid w:val="008C3DE5"/>
    <w:rsid w:val="008D5EAF"/>
    <w:rsid w:val="008F018E"/>
    <w:rsid w:val="008F4A74"/>
    <w:rsid w:val="009145F3"/>
    <w:rsid w:val="0091627C"/>
    <w:rsid w:val="009229F2"/>
    <w:rsid w:val="0094564F"/>
    <w:rsid w:val="00956105"/>
    <w:rsid w:val="009564DF"/>
    <w:rsid w:val="00957D82"/>
    <w:rsid w:val="00961B22"/>
    <w:rsid w:val="0096467A"/>
    <w:rsid w:val="00964A2C"/>
    <w:rsid w:val="0096731A"/>
    <w:rsid w:val="00977F64"/>
    <w:rsid w:val="00980426"/>
    <w:rsid w:val="00987A7C"/>
    <w:rsid w:val="0099252C"/>
    <w:rsid w:val="00993FD2"/>
    <w:rsid w:val="00996992"/>
    <w:rsid w:val="009D05E4"/>
    <w:rsid w:val="009D79A0"/>
    <w:rsid w:val="009E20A3"/>
    <w:rsid w:val="009E45F0"/>
    <w:rsid w:val="00A00911"/>
    <w:rsid w:val="00A03BB8"/>
    <w:rsid w:val="00A0462A"/>
    <w:rsid w:val="00A07F55"/>
    <w:rsid w:val="00A152E4"/>
    <w:rsid w:val="00A16325"/>
    <w:rsid w:val="00A17EE3"/>
    <w:rsid w:val="00A21273"/>
    <w:rsid w:val="00A23A79"/>
    <w:rsid w:val="00A26B5C"/>
    <w:rsid w:val="00A27C44"/>
    <w:rsid w:val="00A46905"/>
    <w:rsid w:val="00A477F1"/>
    <w:rsid w:val="00A54167"/>
    <w:rsid w:val="00A649EB"/>
    <w:rsid w:val="00A64E9A"/>
    <w:rsid w:val="00A86E09"/>
    <w:rsid w:val="00A940B6"/>
    <w:rsid w:val="00A96374"/>
    <w:rsid w:val="00AA19D8"/>
    <w:rsid w:val="00AD4019"/>
    <w:rsid w:val="00AD444F"/>
    <w:rsid w:val="00B11D6F"/>
    <w:rsid w:val="00B670B7"/>
    <w:rsid w:val="00B76F79"/>
    <w:rsid w:val="00B86F0B"/>
    <w:rsid w:val="00B973D0"/>
    <w:rsid w:val="00BB510B"/>
    <w:rsid w:val="00BC08EF"/>
    <w:rsid w:val="00BC63B3"/>
    <w:rsid w:val="00BD6537"/>
    <w:rsid w:val="00BE011D"/>
    <w:rsid w:val="00BE2A8B"/>
    <w:rsid w:val="00BE3969"/>
    <w:rsid w:val="00C0010B"/>
    <w:rsid w:val="00C21150"/>
    <w:rsid w:val="00C25260"/>
    <w:rsid w:val="00C26913"/>
    <w:rsid w:val="00C36119"/>
    <w:rsid w:val="00C3728D"/>
    <w:rsid w:val="00C40A93"/>
    <w:rsid w:val="00C43826"/>
    <w:rsid w:val="00C5508C"/>
    <w:rsid w:val="00C70BA8"/>
    <w:rsid w:val="00C73E08"/>
    <w:rsid w:val="00C74F27"/>
    <w:rsid w:val="00C8078E"/>
    <w:rsid w:val="00C835BC"/>
    <w:rsid w:val="00C92694"/>
    <w:rsid w:val="00CA47C5"/>
    <w:rsid w:val="00CA6372"/>
    <w:rsid w:val="00CA6F73"/>
    <w:rsid w:val="00CB059C"/>
    <w:rsid w:val="00CC2C97"/>
    <w:rsid w:val="00CD05DF"/>
    <w:rsid w:val="00CD064D"/>
    <w:rsid w:val="00CE2D83"/>
    <w:rsid w:val="00CE3951"/>
    <w:rsid w:val="00CF66B2"/>
    <w:rsid w:val="00D02518"/>
    <w:rsid w:val="00D04311"/>
    <w:rsid w:val="00D2683B"/>
    <w:rsid w:val="00D365CB"/>
    <w:rsid w:val="00D42A2D"/>
    <w:rsid w:val="00D571E2"/>
    <w:rsid w:val="00D60F3B"/>
    <w:rsid w:val="00D60FA4"/>
    <w:rsid w:val="00D67737"/>
    <w:rsid w:val="00D71F53"/>
    <w:rsid w:val="00D72A8E"/>
    <w:rsid w:val="00D72E60"/>
    <w:rsid w:val="00D776C4"/>
    <w:rsid w:val="00D80E46"/>
    <w:rsid w:val="00DA6F93"/>
    <w:rsid w:val="00DC1F99"/>
    <w:rsid w:val="00DE0E6C"/>
    <w:rsid w:val="00DE18AE"/>
    <w:rsid w:val="00E0061B"/>
    <w:rsid w:val="00E02DEB"/>
    <w:rsid w:val="00E041CB"/>
    <w:rsid w:val="00E14C16"/>
    <w:rsid w:val="00E214B7"/>
    <w:rsid w:val="00E23449"/>
    <w:rsid w:val="00E650B8"/>
    <w:rsid w:val="00E716BF"/>
    <w:rsid w:val="00E80339"/>
    <w:rsid w:val="00E8518D"/>
    <w:rsid w:val="00E86740"/>
    <w:rsid w:val="00E928BF"/>
    <w:rsid w:val="00EA0D93"/>
    <w:rsid w:val="00EA4C5F"/>
    <w:rsid w:val="00ED247D"/>
    <w:rsid w:val="00EE595F"/>
    <w:rsid w:val="00EF2A7A"/>
    <w:rsid w:val="00F121A9"/>
    <w:rsid w:val="00F12543"/>
    <w:rsid w:val="00F161C8"/>
    <w:rsid w:val="00F2012E"/>
    <w:rsid w:val="00F24A30"/>
    <w:rsid w:val="00F25111"/>
    <w:rsid w:val="00F33A1D"/>
    <w:rsid w:val="00F470BC"/>
    <w:rsid w:val="00F5056E"/>
    <w:rsid w:val="00F51722"/>
    <w:rsid w:val="00F521AD"/>
    <w:rsid w:val="00F54F24"/>
    <w:rsid w:val="00F67386"/>
    <w:rsid w:val="00F70759"/>
    <w:rsid w:val="00F93597"/>
    <w:rsid w:val="00FA1259"/>
    <w:rsid w:val="00FA4A95"/>
    <w:rsid w:val="00FC1E81"/>
    <w:rsid w:val="00FC2F8F"/>
    <w:rsid w:val="00FC689A"/>
    <w:rsid w:val="00FC7873"/>
    <w:rsid w:val="00FD48EB"/>
    <w:rsid w:val="00FE5537"/>
    <w:rsid w:val="00FF6313"/>
    <w:rsid w:val="00FF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6F79"/>
    <w:pPr>
      <w:autoSpaceDE w:val="0"/>
      <w:autoSpaceDN w:val="0"/>
      <w:adjustRightInd w:val="0"/>
      <w:ind w:firstLine="72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96731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autoRedefine/>
    <w:qFormat/>
    <w:rsid w:val="00C43826"/>
    <w:pPr>
      <w:keepNext/>
      <w:spacing w:before="240" w:after="60"/>
      <w:ind w:firstLine="0"/>
      <w:jc w:val="left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B76F7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B76F79"/>
    <w:pPr>
      <w:keepNext/>
      <w:ind w:firstLine="0"/>
      <w:jc w:val="center"/>
      <w:outlineLvl w:val="3"/>
    </w:pPr>
    <w:rPr>
      <w:rFonts w:ascii="Arial Narrow" w:hAnsi="Arial Narrow" w:cs="Arial Narrow"/>
      <w:sz w:val="36"/>
      <w:szCs w:val="36"/>
    </w:rPr>
  </w:style>
  <w:style w:type="paragraph" w:styleId="5">
    <w:name w:val="heading 5"/>
    <w:basedOn w:val="a"/>
    <w:next w:val="a"/>
    <w:qFormat/>
    <w:rsid w:val="00B76F79"/>
    <w:pPr>
      <w:keepNext/>
      <w:ind w:firstLine="0"/>
      <w:outlineLvl w:val="4"/>
    </w:pPr>
    <w:rPr>
      <w:rFonts w:ascii="Arial Narrow" w:hAnsi="Arial Narrow" w:cs="Arial Narrow"/>
      <w:caps/>
      <w:color w:val="000000"/>
      <w:sz w:val="28"/>
      <w:szCs w:val="28"/>
    </w:rPr>
  </w:style>
  <w:style w:type="paragraph" w:styleId="6">
    <w:name w:val="heading 6"/>
    <w:basedOn w:val="a"/>
    <w:next w:val="a"/>
    <w:qFormat/>
    <w:rsid w:val="00B76F79"/>
    <w:pPr>
      <w:keepNext/>
      <w:ind w:firstLine="0"/>
      <w:jc w:val="center"/>
      <w:outlineLvl w:val="5"/>
    </w:pPr>
    <w:rPr>
      <w:rFonts w:ascii="Arial Narrow" w:hAnsi="Arial Narrow" w:cs="Arial Narrow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çàãîëîâîê 1"/>
    <w:basedOn w:val="a"/>
    <w:next w:val="a"/>
    <w:rsid w:val="00B76F79"/>
    <w:pPr>
      <w:keepNext/>
      <w:spacing w:before="240" w:after="60"/>
      <w:ind w:firstLine="0"/>
      <w:jc w:val="left"/>
    </w:pPr>
    <w:rPr>
      <w:rFonts w:ascii="Arial" w:hAnsi="Arial" w:cs="Arial"/>
      <w:b/>
      <w:bCs/>
      <w:kern w:val="28"/>
      <w:sz w:val="28"/>
      <w:szCs w:val="28"/>
    </w:rPr>
  </w:style>
  <w:style w:type="paragraph" w:customStyle="1" w:styleId="20">
    <w:name w:val="çàãîëîâîê 2"/>
    <w:basedOn w:val="a"/>
    <w:next w:val="a"/>
    <w:rsid w:val="00B76F79"/>
    <w:pPr>
      <w:keepNext/>
      <w:spacing w:before="240" w:after="60"/>
      <w:ind w:firstLine="0"/>
      <w:jc w:val="left"/>
    </w:pPr>
    <w:rPr>
      <w:rFonts w:ascii="Arial" w:hAnsi="Arial" w:cs="Arial"/>
      <w:b/>
      <w:bCs/>
      <w:i/>
      <w:iCs/>
    </w:rPr>
  </w:style>
  <w:style w:type="paragraph" w:styleId="a3">
    <w:name w:val="Body Text Indent"/>
    <w:basedOn w:val="a"/>
    <w:rsid w:val="00B76F79"/>
    <w:pPr>
      <w:tabs>
        <w:tab w:val="left" w:pos="397"/>
        <w:tab w:val="left" w:pos="737"/>
      </w:tabs>
      <w:ind w:firstLine="397"/>
    </w:pPr>
    <w:rPr>
      <w:rFonts w:ascii="Arial Narrow" w:hAnsi="Arial Narrow" w:cs="Arial Narrow"/>
    </w:rPr>
  </w:style>
  <w:style w:type="paragraph" w:styleId="a4">
    <w:name w:val="footer"/>
    <w:basedOn w:val="a"/>
    <w:rsid w:val="00B76F79"/>
    <w:pPr>
      <w:tabs>
        <w:tab w:val="center" w:pos="4677"/>
        <w:tab w:val="right" w:pos="9355"/>
      </w:tabs>
      <w:ind w:firstLine="0"/>
      <w:jc w:val="left"/>
    </w:pPr>
    <w:rPr>
      <w:sz w:val="20"/>
      <w:szCs w:val="20"/>
    </w:rPr>
  </w:style>
  <w:style w:type="character" w:styleId="a5">
    <w:name w:val="page number"/>
    <w:basedOn w:val="a0"/>
    <w:rsid w:val="00B76F79"/>
  </w:style>
  <w:style w:type="paragraph" w:styleId="a6">
    <w:name w:val="header"/>
    <w:basedOn w:val="a"/>
    <w:rsid w:val="00B76F79"/>
    <w:pPr>
      <w:tabs>
        <w:tab w:val="center" w:pos="4677"/>
        <w:tab w:val="right" w:pos="9355"/>
      </w:tabs>
      <w:ind w:firstLine="0"/>
      <w:jc w:val="left"/>
    </w:pPr>
    <w:rPr>
      <w:sz w:val="20"/>
      <w:szCs w:val="20"/>
    </w:rPr>
  </w:style>
  <w:style w:type="paragraph" w:customStyle="1" w:styleId="11">
    <w:name w:val="îãëàâëåíèå 1"/>
    <w:basedOn w:val="a"/>
    <w:next w:val="a"/>
    <w:rsid w:val="00B76F79"/>
    <w:pPr>
      <w:ind w:firstLine="0"/>
      <w:jc w:val="left"/>
    </w:pPr>
    <w:rPr>
      <w:sz w:val="20"/>
      <w:szCs w:val="20"/>
    </w:rPr>
  </w:style>
  <w:style w:type="paragraph" w:customStyle="1" w:styleId="21">
    <w:name w:val="îãëàâëåíèå 2"/>
    <w:basedOn w:val="a"/>
    <w:next w:val="a"/>
    <w:rsid w:val="00B76F79"/>
    <w:pPr>
      <w:ind w:left="200" w:firstLine="0"/>
      <w:jc w:val="left"/>
    </w:pPr>
    <w:rPr>
      <w:sz w:val="20"/>
      <w:szCs w:val="20"/>
    </w:rPr>
  </w:style>
  <w:style w:type="paragraph" w:styleId="30">
    <w:name w:val="Body Text Indent 3"/>
    <w:basedOn w:val="a"/>
    <w:rsid w:val="00B76F79"/>
    <w:pPr>
      <w:tabs>
        <w:tab w:val="left" w:pos="709"/>
      </w:tabs>
      <w:ind w:firstLine="397"/>
    </w:pPr>
    <w:rPr>
      <w:rFonts w:ascii="Arial" w:hAnsi="Arial" w:cs="Arial"/>
      <w:sz w:val="20"/>
      <w:szCs w:val="20"/>
    </w:rPr>
  </w:style>
  <w:style w:type="paragraph" w:styleId="22">
    <w:name w:val="Body Text 2"/>
    <w:basedOn w:val="a"/>
    <w:rsid w:val="00B76F79"/>
    <w:pPr>
      <w:spacing w:after="120" w:line="480" w:lineRule="auto"/>
    </w:pPr>
  </w:style>
  <w:style w:type="paragraph" w:customStyle="1" w:styleId="ConsNormal">
    <w:name w:val="ConsNormal"/>
    <w:rsid w:val="00B76F79"/>
    <w:pPr>
      <w:autoSpaceDE w:val="0"/>
      <w:autoSpaceDN w:val="0"/>
      <w:adjustRightInd w:val="0"/>
      <w:ind w:right="19772" w:firstLine="720"/>
    </w:pPr>
    <w:rPr>
      <w:rFonts w:ascii="Arial" w:hAnsi="Arial" w:cs="Arial"/>
      <w:sz w:val="26"/>
      <w:szCs w:val="26"/>
    </w:rPr>
  </w:style>
  <w:style w:type="paragraph" w:customStyle="1" w:styleId="a7">
    <w:name w:val="текст сноски"/>
    <w:basedOn w:val="a"/>
    <w:rsid w:val="00B76F79"/>
    <w:pPr>
      <w:adjustRightInd/>
      <w:ind w:firstLine="0"/>
      <w:jc w:val="left"/>
    </w:pPr>
    <w:rPr>
      <w:sz w:val="20"/>
      <w:szCs w:val="20"/>
    </w:rPr>
  </w:style>
  <w:style w:type="character" w:customStyle="1" w:styleId="a8">
    <w:name w:val="знак сноски"/>
    <w:rsid w:val="00B76F79"/>
    <w:rPr>
      <w:vertAlign w:val="superscript"/>
    </w:rPr>
  </w:style>
  <w:style w:type="paragraph" w:styleId="23">
    <w:name w:val="Body Text Indent 2"/>
    <w:basedOn w:val="a"/>
    <w:rsid w:val="00B76F79"/>
    <w:pPr>
      <w:spacing w:after="120" w:line="480" w:lineRule="auto"/>
      <w:ind w:left="283"/>
    </w:pPr>
  </w:style>
  <w:style w:type="paragraph" w:customStyle="1" w:styleId="31">
    <w:name w:val="çàãîëîâîê 3"/>
    <w:basedOn w:val="a"/>
    <w:next w:val="a"/>
    <w:rsid w:val="00B76F79"/>
    <w:pPr>
      <w:keepNext/>
      <w:spacing w:before="240" w:after="60"/>
      <w:ind w:firstLine="0"/>
      <w:jc w:val="left"/>
    </w:pPr>
    <w:rPr>
      <w:rFonts w:ascii="Arial" w:hAnsi="Arial" w:cs="Arial"/>
      <w:b/>
      <w:bCs/>
      <w:noProof/>
      <w:color w:val="000000"/>
      <w:sz w:val="20"/>
      <w:szCs w:val="20"/>
      <w:lang w:val="en-US"/>
    </w:rPr>
  </w:style>
  <w:style w:type="paragraph" w:styleId="12">
    <w:name w:val="toc 1"/>
    <w:basedOn w:val="a"/>
    <w:next w:val="a"/>
    <w:autoRedefine/>
    <w:uiPriority w:val="39"/>
    <w:rsid w:val="0079702D"/>
    <w:pPr>
      <w:tabs>
        <w:tab w:val="right" w:leader="dot" w:pos="9347"/>
      </w:tabs>
      <w:ind w:firstLine="0"/>
    </w:pPr>
  </w:style>
  <w:style w:type="paragraph" w:styleId="24">
    <w:name w:val="toc 2"/>
    <w:basedOn w:val="a"/>
    <w:next w:val="a"/>
    <w:autoRedefine/>
    <w:uiPriority w:val="39"/>
    <w:rsid w:val="0079702D"/>
    <w:pPr>
      <w:tabs>
        <w:tab w:val="left" w:pos="0"/>
        <w:tab w:val="right" w:leader="dot" w:pos="9347"/>
      </w:tabs>
      <w:ind w:firstLine="0"/>
    </w:pPr>
  </w:style>
  <w:style w:type="paragraph" w:styleId="32">
    <w:name w:val="toc 3"/>
    <w:basedOn w:val="a"/>
    <w:next w:val="a"/>
    <w:autoRedefine/>
    <w:semiHidden/>
    <w:rsid w:val="0096731A"/>
    <w:pPr>
      <w:ind w:left="480"/>
    </w:pPr>
  </w:style>
  <w:style w:type="character" w:styleId="a9">
    <w:name w:val="Hyperlink"/>
    <w:uiPriority w:val="99"/>
    <w:rsid w:val="0096731A"/>
    <w:rPr>
      <w:color w:val="0000FF"/>
      <w:u w:val="single"/>
    </w:rPr>
  </w:style>
  <w:style w:type="paragraph" w:customStyle="1" w:styleId="210">
    <w:name w:val="Основной текст 21"/>
    <w:basedOn w:val="a"/>
    <w:rsid w:val="001B502C"/>
    <w:pPr>
      <w:autoSpaceDE/>
      <w:autoSpaceDN/>
      <w:adjustRightInd/>
      <w:jc w:val="left"/>
    </w:pPr>
    <w:rPr>
      <w:rFonts w:ascii="Arial" w:hAnsi="Arial"/>
      <w:color w:val="000000"/>
      <w:sz w:val="18"/>
      <w:szCs w:val="20"/>
    </w:rPr>
  </w:style>
  <w:style w:type="paragraph" w:styleId="aa">
    <w:name w:val="Balloon Text"/>
    <w:basedOn w:val="a"/>
    <w:semiHidden/>
    <w:rsid w:val="005D5F8D"/>
    <w:rPr>
      <w:rFonts w:ascii="Tahoma" w:hAnsi="Tahoma" w:cs="Tahoma"/>
      <w:sz w:val="16"/>
      <w:szCs w:val="16"/>
    </w:rPr>
  </w:style>
  <w:style w:type="paragraph" w:styleId="ab">
    <w:name w:val="Normal (Web)"/>
    <w:basedOn w:val="a"/>
    <w:rsid w:val="00D67737"/>
    <w:pPr>
      <w:autoSpaceDE/>
      <w:autoSpaceDN/>
      <w:adjustRightInd/>
      <w:spacing w:before="100" w:beforeAutospacing="1" w:after="100" w:afterAutospacing="1"/>
      <w:ind w:firstLine="0"/>
      <w:jc w:val="left"/>
    </w:pPr>
  </w:style>
  <w:style w:type="paragraph" w:styleId="ac">
    <w:name w:val="footnote text"/>
    <w:basedOn w:val="a"/>
    <w:link w:val="ad"/>
    <w:rsid w:val="001A2B7F"/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1A2B7F"/>
  </w:style>
  <w:style w:type="character" w:styleId="ae">
    <w:name w:val="footnote reference"/>
    <w:rsid w:val="001A2B7F"/>
    <w:rPr>
      <w:vertAlign w:val="superscript"/>
    </w:rPr>
  </w:style>
  <w:style w:type="paragraph" w:customStyle="1" w:styleId="13">
    <w:name w:val="Обычный1"/>
    <w:uiPriority w:val="99"/>
    <w:rsid w:val="00A26B5C"/>
    <w:rPr>
      <w:sz w:val="24"/>
      <w:szCs w:val="24"/>
    </w:rPr>
  </w:style>
  <w:style w:type="paragraph" w:customStyle="1" w:styleId="14">
    <w:name w:val="Верхний колонтитул1"/>
    <w:basedOn w:val="13"/>
    <w:uiPriority w:val="99"/>
    <w:rsid w:val="00A26B5C"/>
    <w:pPr>
      <w:tabs>
        <w:tab w:val="center" w:pos="4153"/>
        <w:tab w:val="right" w:pos="8306"/>
      </w:tabs>
    </w:pPr>
  </w:style>
  <w:style w:type="character" w:styleId="af">
    <w:name w:val="annotation reference"/>
    <w:basedOn w:val="a0"/>
    <w:rsid w:val="00AD4019"/>
    <w:rPr>
      <w:sz w:val="16"/>
      <w:szCs w:val="16"/>
    </w:rPr>
  </w:style>
  <w:style w:type="paragraph" w:styleId="af0">
    <w:name w:val="annotation text"/>
    <w:basedOn w:val="a"/>
    <w:link w:val="af1"/>
    <w:rsid w:val="00AD4019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rsid w:val="00AD4019"/>
  </w:style>
  <w:style w:type="paragraph" w:styleId="af2">
    <w:name w:val="annotation subject"/>
    <w:basedOn w:val="af0"/>
    <w:next w:val="af0"/>
    <w:link w:val="af3"/>
    <w:rsid w:val="00AD4019"/>
    <w:rPr>
      <w:b/>
      <w:bCs/>
    </w:rPr>
  </w:style>
  <w:style w:type="character" w:customStyle="1" w:styleId="af3">
    <w:name w:val="Тема примечания Знак"/>
    <w:basedOn w:val="af1"/>
    <w:link w:val="af2"/>
    <w:rsid w:val="00AD4019"/>
    <w:rPr>
      <w:b/>
      <w:bCs/>
    </w:rPr>
  </w:style>
  <w:style w:type="paragraph" w:styleId="af4">
    <w:name w:val="List Paragraph"/>
    <w:basedOn w:val="a"/>
    <w:uiPriority w:val="34"/>
    <w:qFormat/>
    <w:rsid w:val="00F125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6F79"/>
    <w:pPr>
      <w:autoSpaceDE w:val="0"/>
      <w:autoSpaceDN w:val="0"/>
      <w:adjustRightInd w:val="0"/>
      <w:ind w:firstLine="72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96731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autoRedefine/>
    <w:qFormat/>
    <w:rsid w:val="00C43826"/>
    <w:pPr>
      <w:keepNext/>
      <w:spacing w:before="240" w:after="60"/>
      <w:ind w:firstLine="0"/>
      <w:jc w:val="left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B76F7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B76F79"/>
    <w:pPr>
      <w:keepNext/>
      <w:ind w:firstLine="0"/>
      <w:jc w:val="center"/>
      <w:outlineLvl w:val="3"/>
    </w:pPr>
    <w:rPr>
      <w:rFonts w:ascii="Arial Narrow" w:hAnsi="Arial Narrow" w:cs="Arial Narrow"/>
      <w:sz w:val="36"/>
      <w:szCs w:val="36"/>
    </w:rPr>
  </w:style>
  <w:style w:type="paragraph" w:styleId="5">
    <w:name w:val="heading 5"/>
    <w:basedOn w:val="a"/>
    <w:next w:val="a"/>
    <w:qFormat/>
    <w:rsid w:val="00B76F79"/>
    <w:pPr>
      <w:keepNext/>
      <w:ind w:firstLine="0"/>
      <w:outlineLvl w:val="4"/>
    </w:pPr>
    <w:rPr>
      <w:rFonts w:ascii="Arial Narrow" w:hAnsi="Arial Narrow" w:cs="Arial Narrow"/>
      <w:caps/>
      <w:color w:val="000000"/>
      <w:sz w:val="28"/>
      <w:szCs w:val="28"/>
    </w:rPr>
  </w:style>
  <w:style w:type="paragraph" w:styleId="6">
    <w:name w:val="heading 6"/>
    <w:basedOn w:val="a"/>
    <w:next w:val="a"/>
    <w:qFormat/>
    <w:rsid w:val="00B76F79"/>
    <w:pPr>
      <w:keepNext/>
      <w:ind w:firstLine="0"/>
      <w:jc w:val="center"/>
      <w:outlineLvl w:val="5"/>
    </w:pPr>
    <w:rPr>
      <w:rFonts w:ascii="Arial Narrow" w:hAnsi="Arial Narrow" w:cs="Arial Narrow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çàãîëîâîê 1"/>
    <w:basedOn w:val="a"/>
    <w:next w:val="a"/>
    <w:rsid w:val="00B76F79"/>
    <w:pPr>
      <w:keepNext/>
      <w:spacing w:before="240" w:after="60"/>
      <w:ind w:firstLine="0"/>
      <w:jc w:val="left"/>
    </w:pPr>
    <w:rPr>
      <w:rFonts w:ascii="Arial" w:hAnsi="Arial" w:cs="Arial"/>
      <w:b/>
      <w:bCs/>
      <w:kern w:val="28"/>
      <w:sz w:val="28"/>
      <w:szCs w:val="28"/>
    </w:rPr>
  </w:style>
  <w:style w:type="paragraph" w:customStyle="1" w:styleId="20">
    <w:name w:val="çàãîëîâîê 2"/>
    <w:basedOn w:val="a"/>
    <w:next w:val="a"/>
    <w:rsid w:val="00B76F79"/>
    <w:pPr>
      <w:keepNext/>
      <w:spacing w:before="240" w:after="60"/>
      <w:ind w:firstLine="0"/>
      <w:jc w:val="left"/>
    </w:pPr>
    <w:rPr>
      <w:rFonts w:ascii="Arial" w:hAnsi="Arial" w:cs="Arial"/>
      <w:b/>
      <w:bCs/>
      <w:i/>
      <w:iCs/>
    </w:rPr>
  </w:style>
  <w:style w:type="paragraph" w:styleId="a3">
    <w:name w:val="Body Text Indent"/>
    <w:basedOn w:val="a"/>
    <w:rsid w:val="00B76F79"/>
    <w:pPr>
      <w:tabs>
        <w:tab w:val="left" w:pos="397"/>
        <w:tab w:val="left" w:pos="737"/>
      </w:tabs>
      <w:ind w:firstLine="397"/>
    </w:pPr>
    <w:rPr>
      <w:rFonts w:ascii="Arial Narrow" w:hAnsi="Arial Narrow" w:cs="Arial Narrow"/>
    </w:rPr>
  </w:style>
  <w:style w:type="paragraph" w:styleId="a4">
    <w:name w:val="footer"/>
    <w:basedOn w:val="a"/>
    <w:rsid w:val="00B76F79"/>
    <w:pPr>
      <w:tabs>
        <w:tab w:val="center" w:pos="4677"/>
        <w:tab w:val="right" w:pos="9355"/>
      </w:tabs>
      <w:ind w:firstLine="0"/>
      <w:jc w:val="left"/>
    </w:pPr>
    <w:rPr>
      <w:sz w:val="20"/>
      <w:szCs w:val="20"/>
    </w:rPr>
  </w:style>
  <w:style w:type="character" w:styleId="a5">
    <w:name w:val="page number"/>
    <w:basedOn w:val="a0"/>
    <w:rsid w:val="00B76F79"/>
  </w:style>
  <w:style w:type="paragraph" w:styleId="a6">
    <w:name w:val="header"/>
    <w:basedOn w:val="a"/>
    <w:rsid w:val="00B76F79"/>
    <w:pPr>
      <w:tabs>
        <w:tab w:val="center" w:pos="4677"/>
        <w:tab w:val="right" w:pos="9355"/>
      </w:tabs>
      <w:ind w:firstLine="0"/>
      <w:jc w:val="left"/>
    </w:pPr>
    <w:rPr>
      <w:sz w:val="20"/>
      <w:szCs w:val="20"/>
    </w:rPr>
  </w:style>
  <w:style w:type="paragraph" w:customStyle="1" w:styleId="11">
    <w:name w:val="îãëàâëåíèå 1"/>
    <w:basedOn w:val="a"/>
    <w:next w:val="a"/>
    <w:rsid w:val="00B76F79"/>
    <w:pPr>
      <w:ind w:firstLine="0"/>
      <w:jc w:val="left"/>
    </w:pPr>
    <w:rPr>
      <w:sz w:val="20"/>
      <w:szCs w:val="20"/>
    </w:rPr>
  </w:style>
  <w:style w:type="paragraph" w:customStyle="1" w:styleId="21">
    <w:name w:val="îãëàâëåíèå 2"/>
    <w:basedOn w:val="a"/>
    <w:next w:val="a"/>
    <w:rsid w:val="00B76F79"/>
    <w:pPr>
      <w:ind w:left="200" w:firstLine="0"/>
      <w:jc w:val="left"/>
    </w:pPr>
    <w:rPr>
      <w:sz w:val="20"/>
      <w:szCs w:val="20"/>
    </w:rPr>
  </w:style>
  <w:style w:type="paragraph" w:styleId="30">
    <w:name w:val="Body Text Indent 3"/>
    <w:basedOn w:val="a"/>
    <w:rsid w:val="00B76F79"/>
    <w:pPr>
      <w:tabs>
        <w:tab w:val="left" w:pos="709"/>
      </w:tabs>
      <w:ind w:firstLine="397"/>
    </w:pPr>
    <w:rPr>
      <w:rFonts w:ascii="Arial" w:hAnsi="Arial" w:cs="Arial"/>
      <w:sz w:val="20"/>
      <w:szCs w:val="20"/>
    </w:rPr>
  </w:style>
  <w:style w:type="paragraph" w:styleId="22">
    <w:name w:val="Body Text 2"/>
    <w:basedOn w:val="a"/>
    <w:rsid w:val="00B76F79"/>
    <w:pPr>
      <w:spacing w:after="120" w:line="480" w:lineRule="auto"/>
    </w:pPr>
  </w:style>
  <w:style w:type="paragraph" w:customStyle="1" w:styleId="ConsNormal">
    <w:name w:val="ConsNormal"/>
    <w:rsid w:val="00B76F79"/>
    <w:pPr>
      <w:autoSpaceDE w:val="0"/>
      <w:autoSpaceDN w:val="0"/>
      <w:adjustRightInd w:val="0"/>
      <w:ind w:right="19772" w:firstLine="720"/>
    </w:pPr>
    <w:rPr>
      <w:rFonts w:ascii="Arial" w:hAnsi="Arial" w:cs="Arial"/>
      <w:sz w:val="26"/>
      <w:szCs w:val="26"/>
    </w:rPr>
  </w:style>
  <w:style w:type="paragraph" w:customStyle="1" w:styleId="a7">
    <w:name w:val="текст сноски"/>
    <w:basedOn w:val="a"/>
    <w:rsid w:val="00B76F79"/>
    <w:pPr>
      <w:adjustRightInd/>
      <w:ind w:firstLine="0"/>
      <w:jc w:val="left"/>
    </w:pPr>
    <w:rPr>
      <w:sz w:val="20"/>
      <w:szCs w:val="20"/>
    </w:rPr>
  </w:style>
  <w:style w:type="character" w:customStyle="1" w:styleId="a8">
    <w:name w:val="знак сноски"/>
    <w:rsid w:val="00B76F79"/>
    <w:rPr>
      <w:vertAlign w:val="superscript"/>
    </w:rPr>
  </w:style>
  <w:style w:type="paragraph" w:styleId="23">
    <w:name w:val="Body Text Indent 2"/>
    <w:basedOn w:val="a"/>
    <w:rsid w:val="00B76F79"/>
    <w:pPr>
      <w:spacing w:after="120" w:line="480" w:lineRule="auto"/>
      <w:ind w:left="283"/>
    </w:pPr>
  </w:style>
  <w:style w:type="paragraph" w:customStyle="1" w:styleId="31">
    <w:name w:val="çàãîëîâîê 3"/>
    <w:basedOn w:val="a"/>
    <w:next w:val="a"/>
    <w:rsid w:val="00B76F79"/>
    <w:pPr>
      <w:keepNext/>
      <w:spacing w:before="240" w:after="60"/>
      <w:ind w:firstLine="0"/>
      <w:jc w:val="left"/>
    </w:pPr>
    <w:rPr>
      <w:rFonts w:ascii="Arial" w:hAnsi="Arial" w:cs="Arial"/>
      <w:b/>
      <w:bCs/>
      <w:noProof/>
      <w:color w:val="000000"/>
      <w:sz w:val="20"/>
      <w:szCs w:val="20"/>
      <w:lang w:val="en-US"/>
    </w:rPr>
  </w:style>
  <w:style w:type="paragraph" w:styleId="12">
    <w:name w:val="toc 1"/>
    <w:basedOn w:val="a"/>
    <w:next w:val="a"/>
    <w:autoRedefine/>
    <w:uiPriority w:val="39"/>
    <w:rsid w:val="0079702D"/>
    <w:pPr>
      <w:tabs>
        <w:tab w:val="right" w:leader="dot" w:pos="9347"/>
      </w:tabs>
      <w:ind w:firstLine="0"/>
    </w:pPr>
  </w:style>
  <w:style w:type="paragraph" w:styleId="24">
    <w:name w:val="toc 2"/>
    <w:basedOn w:val="a"/>
    <w:next w:val="a"/>
    <w:autoRedefine/>
    <w:uiPriority w:val="39"/>
    <w:rsid w:val="0079702D"/>
    <w:pPr>
      <w:tabs>
        <w:tab w:val="left" w:pos="0"/>
        <w:tab w:val="right" w:leader="dot" w:pos="9347"/>
      </w:tabs>
      <w:ind w:firstLine="0"/>
    </w:pPr>
  </w:style>
  <w:style w:type="paragraph" w:styleId="32">
    <w:name w:val="toc 3"/>
    <w:basedOn w:val="a"/>
    <w:next w:val="a"/>
    <w:autoRedefine/>
    <w:semiHidden/>
    <w:rsid w:val="0096731A"/>
    <w:pPr>
      <w:ind w:left="480"/>
    </w:pPr>
  </w:style>
  <w:style w:type="character" w:styleId="a9">
    <w:name w:val="Hyperlink"/>
    <w:uiPriority w:val="99"/>
    <w:rsid w:val="0096731A"/>
    <w:rPr>
      <w:color w:val="0000FF"/>
      <w:u w:val="single"/>
    </w:rPr>
  </w:style>
  <w:style w:type="paragraph" w:customStyle="1" w:styleId="210">
    <w:name w:val="Основной текст 21"/>
    <w:basedOn w:val="a"/>
    <w:rsid w:val="001B502C"/>
    <w:pPr>
      <w:autoSpaceDE/>
      <w:autoSpaceDN/>
      <w:adjustRightInd/>
      <w:jc w:val="left"/>
    </w:pPr>
    <w:rPr>
      <w:rFonts w:ascii="Arial" w:hAnsi="Arial"/>
      <w:color w:val="000000"/>
      <w:sz w:val="18"/>
      <w:szCs w:val="20"/>
    </w:rPr>
  </w:style>
  <w:style w:type="paragraph" w:styleId="aa">
    <w:name w:val="Balloon Text"/>
    <w:basedOn w:val="a"/>
    <w:semiHidden/>
    <w:rsid w:val="005D5F8D"/>
    <w:rPr>
      <w:rFonts w:ascii="Tahoma" w:hAnsi="Tahoma" w:cs="Tahoma"/>
      <w:sz w:val="16"/>
      <w:szCs w:val="16"/>
    </w:rPr>
  </w:style>
  <w:style w:type="paragraph" w:styleId="ab">
    <w:name w:val="Normal (Web)"/>
    <w:basedOn w:val="a"/>
    <w:rsid w:val="00D67737"/>
    <w:pPr>
      <w:autoSpaceDE/>
      <w:autoSpaceDN/>
      <w:adjustRightInd/>
      <w:spacing w:before="100" w:beforeAutospacing="1" w:after="100" w:afterAutospacing="1"/>
      <w:ind w:firstLine="0"/>
      <w:jc w:val="left"/>
    </w:pPr>
  </w:style>
  <w:style w:type="paragraph" w:styleId="ac">
    <w:name w:val="footnote text"/>
    <w:basedOn w:val="a"/>
    <w:link w:val="ad"/>
    <w:rsid w:val="001A2B7F"/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1A2B7F"/>
  </w:style>
  <w:style w:type="character" w:styleId="ae">
    <w:name w:val="footnote reference"/>
    <w:rsid w:val="001A2B7F"/>
    <w:rPr>
      <w:vertAlign w:val="superscript"/>
    </w:rPr>
  </w:style>
  <w:style w:type="paragraph" w:customStyle="1" w:styleId="13">
    <w:name w:val="Обычный1"/>
    <w:uiPriority w:val="99"/>
    <w:rsid w:val="00A26B5C"/>
    <w:rPr>
      <w:sz w:val="24"/>
      <w:szCs w:val="24"/>
    </w:rPr>
  </w:style>
  <w:style w:type="paragraph" w:customStyle="1" w:styleId="14">
    <w:name w:val="Верхний колонтитул1"/>
    <w:basedOn w:val="13"/>
    <w:uiPriority w:val="99"/>
    <w:rsid w:val="00A26B5C"/>
    <w:pPr>
      <w:tabs>
        <w:tab w:val="center" w:pos="4153"/>
        <w:tab w:val="right" w:pos="8306"/>
      </w:tabs>
    </w:pPr>
  </w:style>
  <w:style w:type="character" w:styleId="af">
    <w:name w:val="annotation reference"/>
    <w:basedOn w:val="a0"/>
    <w:rsid w:val="00AD4019"/>
    <w:rPr>
      <w:sz w:val="16"/>
      <w:szCs w:val="16"/>
    </w:rPr>
  </w:style>
  <w:style w:type="paragraph" w:styleId="af0">
    <w:name w:val="annotation text"/>
    <w:basedOn w:val="a"/>
    <w:link w:val="af1"/>
    <w:rsid w:val="00AD4019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rsid w:val="00AD4019"/>
  </w:style>
  <w:style w:type="paragraph" w:styleId="af2">
    <w:name w:val="annotation subject"/>
    <w:basedOn w:val="af0"/>
    <w:next w:val="af0"/>
    <w:link w:val="af3"/>
    <w:rsid w:val="00AD4019"/>
    <w:rPr>
      <w:b/>
      <w:bCs/>
    </w:rPr>
  </w:style>
  <w:style w:type="character" w:customStyle="1" w:styleId="af3">
    <w:name w:val="Тема примечания Знак"/>
    <w:basedOn w:val="af1"/>
    <w:link w:val="af2"/>
    <w:rsid w:val="00AD4019"/>
    <w:rPr>
      <w:b/>
      <w:bCs/>
    </w:rPr>
  </w:style>
  <w:style w:type="paragraph" w:styleId="af4">
    <w:name w:val="List Paragraph"/>
    <w:basedOn w:val="a"/>
    <w:uiPriority w:val="34"/>
    <w:qFormat/>
    <w:rsid w:val="00F125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89679D8986D749D3445A411848596F6ABA5840F1D9FCC00BA46C49E8BE38FD4DB62D83A454ACEF1937vCK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62C9B855B0549234F383E4646C85B7AE173FFA28707A939AC8F34A1C7FD482AF3391ADA7D66EA17ZDS3H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62C9B855B0549234F383E4646C85B7AE173FFA28707A939AC8F34A1C7FD482AF3391ADA7D66EA16ZDS8H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13015-2AAB-4AB3-BC47-EC3100203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29</Pages>
  <Words>13987</Words>
  <Characters>79732</Characters>
  <Application>Microsoft Office Word</Application>
  <DocSecurity>0</DocSecurity>
  <Lines>664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об общем собрании акционеров</vt:lpstr>
    </vt:vector>
  </TitlesOfParts>
  <Company>фирма</Company>
  <LinksUpToDate>false</LinksUpToDate>
  <CharactersWithSpaces>93532</CharactersWithSpaces>
  <SharedDoc>false</SharedDoc>
  <HLinks>
    <vt:vector size="96" baseType="variant">
      <vt:variant>
        <vt:i4>7733307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consultantplus://offline/ref=D62C9B855B0549234F383E4646C85B7AE173FFA28707A939AC8F34A1C7FD482AF3391ADA7D66EA17ZDS3H</vt:lpwstr>
      </vt:variant>
      <vt:variant>
        <vt:lpwstr/>
      </vt:variant>
      <vt:variant>
        <vt:i4>7733297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consultantplus://offline/ref=D62C9B855B0549234F383E4646C85B7AE173FFA28707A939AC8F34A1C7FD482AF3391ADA7D66EA16ZDS8H</vt:lpwstr>
      </vt:variant>
      <vt:variant>
        <vt:lpwstr/>
      </vt:variant>
      <vt:variant>
        <vt:i4>1835069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_Toc391392634</vt:lpwstr>
      </vt:variant>
      <vt:variant>
        <vt:i4>1835069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_Toc391392633</vt:lpwstr>
      </vt:variant>
      <vt:variant>
        <vt:i4>1835069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_Toc391392632</vt:lpwstr>
      </vt:variant>
      <vt:variant>
        <vt:i4>1835069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_Toc391392631</vt:lpwstr>
      </vt:variant>
      <vt:variant>
        <vt:i4>1835069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_Toc391392630</vt:lpwstr>
      </vt:variant>
      <vt:variant>
        <vt:i4>1900605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_Toc391392629</vt:lpwstr>
      </vt:variant>
      <vt:variant>
        <vt:i4>1900605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_Toc391392628</vt:lpwstr>
      </vt:variant>
      <vt:variant>
        <vt:i4>1900605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_Toc391392627</vt:lpwstr>
      </vt:variant>
      <vt:variant>
        <vt:i4>1900605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_Toc391392626</vt:lpwstr>
      </vt:variant>
      <vt:variant>
        <vt:i4>1900605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_Toc391392625</vt:lpwstr>
      </vt:variant>
      <vt:variant>
        <vt:i4>1900605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_Toc391392624</vt:lpwstr>
      </vt:variant>
      <vt:variant>
        <vt:i4>1900605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_Toc391392623</vt:lpwstr>
      </vt:variant>
      <vt:variant>
        <vt:i4>1900605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_Toc391392622</vt:lpwstr>
      </vt:variant>
      <vt:variant>
        <vt:i4>1900605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_Toc391392621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об общем собрании акционеров</dc:title>
  <dc:subject/>
  <dc:creator>Глушецкий А.А.</dc:creator>
  <cp:keywords/>
  <dc:description/>
  <cp:lastModifiedBy>Grehova</cp:lastModifiedBy>
  <cp:revision>4</cp:revision>
  <cp:lastPrinted>2014-06-04T11:39:00Z</cp:lastPrinted>
  <dcterms:created xsi:type="dcterms:W3CDTF">2014-10-10T13:46:00Z</dcterms:created>
  <dcterms:modified xsi:type="dcterms:W3CDTF">2014-10-13T12:09:00Z</dcterms:modified>
</cp:coreProperties>
</file>